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8D6BD" w14:textId="77777777" w:rsidR="00030930" w:rsidRDefault="00C55616">
      <w:pPr>
        <w:pStyle w:val="1c"/>
        <w:shd w:val="clear" w:color="auto" w:fill="auto"/>
        <w:spacing w:line="264" w:lineRule="auto"/>
        <w:ind w:left="6237" w:right="0" w:firstLine="0"/>
        <w:jc w:val="left"/>
        <w:rPr>
          <w:rFonts w:ascii="Times New Roman" w:hAnsi="Times New Roman"/>
          <w:b/>
          <w:bCs/>
          <w:iCs/>
          <w:color w:val="auto"/>
          <w:sz w:val="24"/>
          <w:szCs w:val="24"/>
          <w:lang w:eastAsia="ar-SA"/>
        </w:rPr>
      </w:pPr>
      <w:r>
        <w:rPr>
          <w:rFonts w:ascii="Times New Roman" w:hAnsi="Times New Roman"/>
          <w:b/>
          <w:bCs/>
          <w:iCs/>
          <w:color w:val="auto"/>
          <w:sz w:val="24"/>
          <w:szCs w:val="24"/>
          <w:lang w:eastAsia="ar-SA"/>
        </w:rPr>
        <w:t xml:space="preserve">Утверждена на заседании </w:t>
      </w:r>
    </w:p>
    <w:p w14:paraId="1B92CE07" w14:textId="77777777" w:rsidR="00030930" w:rsidRDefault="00C55616">
      <w:pPr>
        <w:spacing w:after="120"/>
        <w:ind w:left="4963" w:firstLine="709"/>
        <w:jc w:val="center"/>
        <w:rPr>
          <w:b/>
          <w:bCs/>
          <w:iCs/>
          <w:lang w:eastAsia="ar-SA"/>
        </w:rPr>
      </w:pPr>
      <w:r>
        <w:rPr>
          <w:b/>
          <w:bCs/>
          <w:iCs/>
          <w:lang w:eastAsia="ar-SA"/>
        </w:rPr>
        <w:t>Конкурсной комиссии</w:t>
      </w:r>
    </w:p>
    <w:p w14:paraId="69F6B350" w14:textId="77777777" w:rsidR="00030930" w:rsidRDefault="00030930">
      <w:pPr>
        <w:spacing w:after="120"/>
        <w:ind w:left="4963" w:firstLine="709"/>
        <w:jc w:val="center"/>
        <w:rPr>
          <w:b/>
          <w:bCs/>
          <w:iCs/>
          <w:lang w:eastAsia="ar-SA"/>
        </w:rPr>
      </w:pPr>
    </w:p>
    <w:p w14:paraId="3849FCEC"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0978C30D"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78DF90FA"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33C9BD0F"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5D66B433"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481BFADE"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7473F787"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1FEBF0ED"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398689BE"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795F0919"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4DED046F"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18CFF603"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7D1D82D7" w14:textId="77777777" w:rsidR="00030930" w:rsidRDefault="00030930">
      <w:pPr>
        <w:pStyle w:val="1c"/>
        <w:shd w:val="clear" w:color="auto" w:fill="auto"/>
        <w:spacing w:line="264" w:lineRule="auto"/>
        <w:ind w:left="0" w:right="0" w:firstLine="0"/>
        <w:jc w:val="center"/>
        <w:rPr>
          <w:rFonts w:ascii="Times New Roman" w:hAnsi="Times New Roman"/>
          <w:b/>
          <w:bCs/>
          <w:iCs/>
          <w:color w:val="auto"/>
          <w:sz w:val="24"/>
          <w:szCs w:val="24"/>
          <w:lang w:eastAsia="ar-SA"/>
        </w:rPr>
      </w:pPr>
    </w:p>
    <w:p w14:paraId="70316352" w14:textId="77777777" w:rsidR="00030930" w:rsidRDefault="00C55616">
      <w:pPr>
        <w:pStyle w:val="1c"/>
        <w:shd w:val="clear" w:color="auto" w:fill="auto"/>
        <w:spacing w:line="264" w:lineRule="auto"/>
        <w:ind w:left="0" w:right="0" w:firstLine="0"/>
        <w:jc w:val="center"/>
        <w:rPr>
          <w:rFonts w:ascii="Times New Roman" w:hAnsi="Times New Roman"/>
          <w:b/>
          <w:bCs/>
          <w:iCs/>
          <w:color w:val="auto"/>
          <w:sz w:val="24"/>
          <w:szCs w:val="24"/>
          <w:lang w:eastAsia="ar-SA"/>
        </w:rPr>
      </w:pPr>
      <w:r>
        <w:rPr>
          <w:rFonts w:ascii="Times New Roman" w:hAnsi="Times New Roman"/>
          <w:b/>
          <w:bCs/>
          <w:iCs/>
          <w:color w:val="auto"/>
          <w:sz w:val="24"/>
          <w:szCs w:val="24"/>
          <w:lang w:eastAsia="ar-SA"/>
        </w:rPr>
        <w:t>ДОКУМЕНТАЦИЯ О ЗАКУПКЕ</w:t>
      </w:r>
    </w:p>
    <w:p w14:paraId="31BC2C50" w14:textId="77777777" w:rsidR="00030930" w:rsidRDefault="00C55616">
      <w:pPr>
        <w:tabs>
          <w:tab w:val="left" w:pos="5245"/>
        </w:tabs>
        <w:spacing w:after="0"/>
        <w:ind w:right="2"/>
        <w:jc w:val="center"/>
        <w:rPr>
          <w:b/>
          <w:bCs/>
        </w:rPr>
      </w:pPr>
      <w:r>
        <w:rPr>
          <w:b/>
          <w:bCs/>
        </w:rPr>
        <w:t>Конк</w:t>
      </w:r>
      <w:r>
        <w:rPr>
          <w:b/>
          <w:bCs/>
        </w:rPr>
        <w:t>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1AFCC5B7" w14:textId="77777777" w:rsidR="00030930" w:rsidRDefault="00030930">
      <w:pPr>
        <w:shd w:val="clear" w:color="auto" w:fill="FFFFFF"/>
        <w:tabs>
          <w:tab w:val="left" w:leader="underscore" w:pos="0"/>
        </w:tabs>
        <w:spacing w:after="0"/>
        <w:ind w:right="-2"/>
        <w:jc w:val="center"/>
        <w:rPr>
          <w:b/>
          <w:bCs/>
        </w:rPr>
      </w:pPr>
    </w:p>
    <w:p w14:paraId="6E39D059" w14:textId="77777777" w:rsidR="00030930" w:rsidRDefault="00C55616">
      <w:pPr>
        <w:spacing w:line="264" w:lineRule="auto"/>
        <w:rPr>
          <w:b/>
          <w:bCs/>
        </w:rPr>
      </w:pPr>
      <w:r>
        <w:rPr>
          <w:b/>
          <w:bCs/>
        </w:rPr>
        <w:br/>
      </w:r>
    </w:p>
    <w:p w14:paraId="3AFAE27D" w14:textId="77777777" w:rsidR="00030930" w:rsidRDefault="00030930">
      <w:pPr>
        <w:spacing w:after="120"/>
        <w:ind w:left="4963" w:firstLine="709"/>
        <w:jc w:val="center"/>
        <w:rPr>
          <w:b/>
          <w:bCs/>
        </w:rPr>
      </w:pPr>
    </w:p>
    <w:p w14:paraId="45CFAE80" w14:textId="77777777" w:rsidR="00030930" w:rsidRDefault="00030930">
      <w:pPr>
        <w:spacing w:after="120"/>
        <w:jc w:val="center"/>
        <w:rPr>
          <w:b/>
          <w:bCs/>
        </w:rPr>
      </w:pPr>
    </w:p>
    <w:p w14:paraId="4B663D37" w14:textId="77777777" w:rsidR="00030930" w:rsidRDefault="00C55616">
      <w:pPr>
        <w:spacing w:after="120"/>
        <w:jc w:val="center"/>
        <w:rPr>
          <w:b/>
          <w:bCs/>
        </w:rPr>
      </w:pPr>
      <w:r>
        <w:rPr>
          <w:b/>
          <w:bCs/>
        </w:rPr>
        <w:t>УЧАСТНИКАМИ ЗАКУПКИ МОГУТ БЫТЬ ТОЛЬКО СУБЪЕКТЫ МАЛОГО И СРЕДНЕГО ПРЕДПРИНИМАТЕЛЬСТВА</w:t>
      </w:r>
    </w:p>
    <w:p w14:paraId="2C474338" w14:textId="77777777" w:rsidR="00030930" w:rsidRDefault="00030930">
      <w:pPr>
        <w:spacing w:after="120"/>
        <w:jc w:val="center"/>
        <w:rPr>
          <w:b/>
          <w:bCs/>
        </w:rPr>
      </w:pPr>
    </w:p>
    <w:p w14:paraId="44EA85D3" w14:textId="77777777" w:rsidR="00030930" w:rsidRDefault="00030930">
      <w:pPr>
        <w:spacing w:after="120"/>
        <w:jc w:val="center"/>
        <w:rPr>
          <w:b/>
          <w:bCs/>
        </w:rPr>
      </w:pPr>
    </w:p>
    <w:p w14:paraId="741CB841" w14:textId="77777777" w:rsidR="00030930" w:rsidRDefault="00030930">
      <w:pPr>
        <w:spacing w:after="120"/>
        <w:jc w:val="center"/>
        <w:rPr>
          <w:b/>
          <w:bCs/>
        </w:rPr>
      </w:pPr>
    </w:p>
    <w:p w14:paraId="0CD59632" w14:textId="77777777" w:rsidR="00030930" w:rsidRDefault="00030930">
      <w:pPr>
        <w:spacing w:after="120"/>
        <w:jc w:val="center"/>
        <w:rPr>
          <w:b/>
          <w:bCs/>
        </w:rPr>
      </w:pPr>
    </w:p>
    <w:p w14:paraId="78EFA3F3" w14:textId="77777777" w:rsidR="00030930" w:rsidRDefault="00030930">
      <w:pPr>
        <w:spacing w:after="120"/>
        <w:jc w:val="center"/>
        <w:rPr>
          <w:b/>
          <w:bCs/>
        </w:rPr>
      </w:pPr>
    </w:p>
    <w:p w14:paraId="1C718C6D" w14:textId="77777777" w:rsidR="00030930" w:rsidRDefault="00030930">
      <w:pPr>
        <w:spacing w:after="120"/>
        <w:jc w:val="center"/>
        <w:rPr>
          <w:b/>
          <w:bCs/>
        </w:rPr>
      </w:pPr>
    </w:p>
    <w:p w14:paraId="4B2501D8" w14:textId="77777777" w:rsidR="00030930" w:rsidRDefault="00030930">
      <w:pPr>
        <w:spacing w:after="120"/>
        <w:jc w:val="center"/>
        <w:rPr>
          <w:b/>
          <w:bCs/>
        </w:rPr>
      </w:pPr>
    </w:p>
    <w:p w14:paraId="65C4A9E9" w14:textId="77777777" w:rsidR="00030930" w:rsidRDefault="00C55616">
      <w:pPr>
        <w:pStyle w:val="af3"/>
        <w:spacing w:after="0"/>
        <w:jc w:val="center"/>
        <w:rPr>
          <w:b/>
          <w:bCs/>
        </w:rPr>
      </w:pPr>
      <w:r>
        <w:rPr>
          <w:b/>
          <w:bCs/>
        </w:rPr>
        <w:t xml:space="preserve">г. </w:t>
      </w:r>
      <w:r>
        <w:rPr>
          <w:b/>
        </w:rPr>
        <w:t>Москва</w:t>
      </w:r>
      <w:r>
        <w:rPr>
          <w:bCs/>
        </w:rPr>
        <w:t xml:space="preserve">, </w:t>
      </w:r>
      <w:r>
        <w:rPr>
          <w:b/>
          <w:bCs/>
        </w:rPr>
        <w:t>2025 год</w:t>
      </w:r>
      <w:r>
        <w:rPr>
          <w:sz w:val="28"/>
          <w:szCs w:val="28"/>
        </w:rPr>
        <w:t xml:space="preserve"> </w:t>
      </w:r>
      <w:r>
        <w:br w:type="page" w:clear="all"/>
      </w:r>
    </w:p>
    <w:p w14:paraId="44B745CE" w14:textId="77777777" w:rsidR="00030930" w:rsidRDefault="00C55616">
      <w:pPr>
        <w:pStyle w:val="11"/>
        <w:keepNext w:val="0"/>
        <w:tabs>
          <w:tab w:val="clear" w:pos="432"/>
        </w:tabs>
        <w:spacing w:before="0" w:after="0"/>
        <w:ind w:left="567" w:firstLine="0"/>
        <w:rPr>
          <w:rStyle w:val="14"/>
          <w:rFonts w:ascii="Tinos" w:hAnsi="Tinos" w:cs="Tinos"/>
          <w:caps/>
          <w:sz w:val="20"/>
          <w:szCs w:val="20"/>
        </w:rPr>
      </w:pPr>
      <w:bookmarkStart w:id="0" w:name="_Toc205812935"/>
      <w:r>
        <w:rPr>
          <w:rStyle w:val="14"/>
          <w:rFonts w:ascii="Tinos" w:eastAsia="Tinos" w:hAnsi="Tinos" w:cs="Tinos"/>
          <w:caps/>
          <w:sz w:val="20"/>
          <w:szCs w:val="20"/>
        </w:rPr>
        <w:lastRenderedPageBreak/>
        <w:t>СОДЕРЖАНИЕ</w:t>
      </w:r>
      <w:bookmarkEnd w:id="0"/>
    </w:p>
    <w:p w14:paraId="45FDDAD5" w14:textId="77777777" w:rsidR="00030930" w:rsidRDefault="00030930">
      <w:pPr>
        <w:keepNext/>
        <w:keepLines/>
        <w:widowControl w:val="0"/>
        <w:suppressLineNumbers/>
        <w:spacing w:after="0"/>
        <w:ind w:firstLine="567"/>
        <w:jc w:val="left"/>
        <w:rPr>
          <w:rFonts w:ascii="Tinos" w:hAnsi="Tinos" w:cs="Tinos"/>
          <w:sz w:val="20"/>
          <w:szCs w:val="20"/>
        </w:rPr>
      </w:pPr>
    </w:p>
    <w:sdt>
      <w:sdtPr>
        <w:id w:val="658882988"/>
        <w:docPartObj>
          <w:docPartGallery w:val="Table of Contents"/>
          <w:docPartUnique/>
        </w:docPartObj>
      </w:sdtPr>
      <w:sdtEndPr/>
      <w:sdtContent>
        <w:p w14:paraId="36C105E8" w14:textId="77777777" w:rsidR="00030930" w:rsidRDefault="00C55616">
          <w:pPr>
            <w:pStyle w:val="18"/>
            <w:tabs>
              <w:tab w:val="right" w:leader="dot" w:pos="9348"/>
            </w:tabs>
            <w:rPr>
              <w:rFonts w:asciiTheme="minorHAnsi" w:eastAsiaTheme="minorEastAsia" w:hAnsiTheme="minorHAnsi" w:cstheme="minorBidi"/>
              <w:b w:val="0"/>
              <w:sz w:val="22"/>
              <w:szCs w:val="22"/>
            </w:rPr>
          </w:pPr>
          <w:r>
            <w:fldChar w:fldCharType="begin"/>
          </w:r>
          <w:r>
            <w:rPr>
              <w:rFonts w:ascii="Tinos" w:eastAsia="Tinos" w:hAnsi="Tinos" w:cs="Tinos"/>
              <w:b w:val="0"/>
              <w:caps/>
              <w:sz w:val="22"/>
              <w:szCs w:val="22"/>
            </w:rPr>
            <w:instrText xml:space="preserve"> TOC \o "1-2" \h</w:instrText>
          </w:r>
          <w:r>
            <w:rPr>
              <w:rFonts w:ascii="Tinos" w:eastAsia="Tinos" w:hAnsi="Tinos" w:cs="Tinos"/>
              <w:b w:val="0"/>
              <w:caps/>
              <w:sz w:val="22"/>
              <w:szCs w:val="22"/>
            </w:rPr>
            <w:fldChar w:fldCharType="separate"/>
          </w:r>
          <w:r>
            <w:rPr>
              <w:rFonts w:ascii="Tinos" w:eastAsia="Tinos" w:hAnsi="Tinos" w:cs="Tinos"/>
              <w:b w:val="0"/>
              <w:caps/>
              <w:sz w:val="22"/>
              <w:szCs w:val="22"/>
            </w:rPr>
            <w:t>СОДЕРЖАНИЕ</w:t>
          </w:r>
          <w:r>
            <w:rPr>
              <w:b w:val="0"/>
              <w:sz w:val="22"/>
              <w:szCs w:val="22"/>
            </w:rPr>
            <w:tab/>
            <w:t>2</w:t>
          </w:r>
        </w:p>
        <w:p w14:paraId="260C57AB" w14:textId="77777777" w:rsidR="00030930" w:rsidRDefault="00C55616">
          <w:pPr>
            <w:pStyle w:val="18"/>
            <w:tabs>
              <w:tab w:val="left" w:pos="399"/>
              <w:tab w:val="right" w:leader="dot" w:pos="9348"/>
            </w:tabs>
            <w:rPr>
              <w:rFonts w:asciiTheme="minorHAnsi" w:eastAsiaTheme="minorEastAsia" w:hAnsiTheme="minorHAnsi" w:cstheme="minorBidi"/>
              <w:b w:val="0"/>
              <w:sz w:val="22"/>
              <w:szCs w:val="22"/>
            </w:rPr>
          </w:pPr>
          <w:r>
            <w:rPr>
              <w:b w:val="0"/>
              <w:caps/>
              <w:sz w:val="22"/>
              <w:szCs w:val="22"/>
            </w:rPr>
            <w:t>I.</w:t>
          </w:r>
          <w:r>
            <w:rPr>
              <w:rFonts w:asciiTheme="minorHAnsi" w:eastAsiaTheme="minorEastAsia" w:hAnsiTheme="minorHAnsi" w:cstheme="minorBidi"/>
              <w:b w:val="0"/>
              <w:sz w:val="22"/>
              <w:szCs w:val="22"/>
            </w:rPr>
            <w:tab/>
          </w:r>
          <w:r>
            <w:rPr>
              <w:b w:val="0"/>
              <w:caps/>
              <w:sz w:val="22"/>
              <w:szCs w:val="22"/>
            </w:rPr>
            <w:t>ОБЩИЕ УСЛОВИЯ ПРОВЕДЕНИЯ закупки</w:t>
          </w:r>
          <w:r>
            <w:rPr>
              <w:b w:val="0"/>
              <w:sz w:val="22"/>
              <w:szCs w:val="22"/>
            </w:rPr>
            <w:tab/>
            <w:t>6</w:t>
          </w:r>
        </w:p>
        <w:p w14:paraId="428C126A"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1.</w:t>
          </w:r>
          <w:r>
            <w:rPr>
              <w:rFonts w:asciiTheme="minorHAnsi" w:eastAsiaTheme="minorEastAsia" w:hAnsiTheme="minorHAnsi" w:cstheme="minorBidi"/>
              <w:b w:val="0"/>
              <w:sz w:val="22"/>
              <w:szCs w:val="22"/>
            </w:rPr>
            <w:tab/>
          </w:r>
          <w:r>
            <w:rPr>
              <w:b w:val="0"/>
              <w:sz w:val="22"/>
              <w:szCs w:val="22"/>
            </w:rPr>
            <w:t>ОБЩИЕ ПОЛОЖЕНИЯ</w:t>
          </w:r>
          <w:r>
            <w:rPr>
              <w:b w:val="0"/>
              <w:sz w:val="22"/>
              <w:szCs w:val="22"/>
            </w:rPr>
            <w:tab/>
            <w:t>6</w:t>
          </w:r>
        </w:p>
        <w:p w14:paraId="12AB3770"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1.1.</w:t>
          </w:r>
          <w:r>
            <w:rPr>
              <w:rFonts w:asciiTheme="minorHAnsi" w:eastAsiaTheme="minorEastAsia" w:hAnsiTheme="minorHAnsi" w:cstheme="minorBidi"/>
              <w:b w:val="0"/>
              <w:sz w:val="22"/>
              <w:szCs w:val="22"/>
            </w:rPr>
            <w:tab/>
          </w:r>
          <w:r>
            <w:rPr>
              <w:b w:val="0"/>
              <w:sz w:val="22"/>
              <w:szCs w:val="22"/>
            </w:rPr>
            <w:t>Правовой статус документов</w:t>
          </w:r>
          <w:r>
            <w:rPr>
              <w:b w:val="0"/>
              <w:sz w:val="22"/>
              <w:szCs w:val="22"/>
            </w:rPr>
            <w:tab/>
            <w:t>6</w:t>
          </w:r>
        </w:p>
        <w:p w14:paraId="4D7A8FBD"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1.2.</w:t>
          </w:r>
          <w:r>
            <w:rPr>
              <w:rFonts w:asciiTheme="minorHAnsi" w:eastAsiaTheme="minorEastAsia" w:hAnsiTheme="minorHAnsi" w:cstheme="minorBidi"/>
              <w:b w:val="0"/>
              <w:sz w:val="22"/>
              <w:szCs w:val="22"/>
            </w:rPr>
            <w:tab/>
          </w:r>
          <w:r>
            <w:rPr>
              <w:b w:val="0"/>
              <w:sz w:val="22"/>
              <w:szCs w:val="22"/>
            </w:rPr>
            <w:t>Заказчик, предмет и условия проведения закупки.</w:t>
          </w:r>
          <w:r>
            <w:rPr>
              <w:b w:val="0"/>
              <w:sz w:val="22"/>
              <w:szCs w:val="22"/>
            </w:rPr>
            <w:tab/>
            <w:t>6</w:t>
          </w:r>
        </w:p>
        <w:p w14:paraId="71E92D82"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1.3.</w:t>
          </w:r>
          <w:r>
            <w:rPr>
              <w:rFonts w:asciiTheme="minorHAnsi" w:eastAsiaTheme="minorEastAsia" w:hAnsiTheme="minorHAnsi" w:cstheme="minorBidi"/>
              <w:b w:val="0"/>
              <w:sz w:val="22"/>
              <w:szCs w:val="22"/>
            </w:rPr>
            <w:tab/>
          </w:r>
          <w:r>
            <w:rPr>
              <w:b w:val="0"/>
              <w:sz w:val="22"/>
              <w:szCs w:val="22"/>
            </w:rPr>
            <w:t>Начальная (максимальная) цена договора</w:t>
          </w:r>
          <w:r>
            <w:rPr>
              <w:b w:val="0"/>
              <w:sz w:val="22"/>
              <w:szCs w:val="22"/>
            </w:rPr>
            <w:tab/>
            <w:t>7</w:t>
          </w:r>
        </w:p>
        <w:p w14:paraId="1983CAFE"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1.4.</w:t>
          </w:r>
          <w:r>
            <w:rPr>
              <w:rFonts w:asciiTheme="minorHAnsi" w:eastAsiaTheme="minorEastAsia" w:hAnsiTheme="minorHAnsi" w:cstheme="minorBidi"/>
              <w:b w:val="0"/>
              <w:sz w:val="22"/>
              <w:szCs w:val="22"/>
            </w:rPr>
            <w:tab/>
          </w:r>
          <w:r>
            <w:rPr>
              <w:b w:val="0"/>
              <w:sz w:val="22"/>
              <w:szCs w:val="22"/>
            </w:rPr>
            <w:t>Требования к участникам закупки</w:t>
          </w:r>
          <w:r>
            <w:rPr>
              <w:b w:val="0"/>
              <w:sz w:val="22"/>
              <w:szCs w:val="22"/>
            </w:rPr>
            <w:tab/>
            <w:t>7</w:t>
          </w:r>
        </w:p>
        <w:p w14:paraId="700F2200"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1.5.</w:t>
          </w:r>
          <w:r>
            <w:rPr>
              <w:rFonts w:asciiTheme="minorHAnsi" w:eastAsiaTheme="minorEastAsia" w:hAnsiTheme="minorHAnsi" w:cstheme="minorBidi"/>
              <w:b w:val="0"/>
              <w:sz w:val="22"/>
              <w:szCs w:val="22"/>
            </w:rPr>
            <w:tab/>
          </w:r>
          <w:r>
            <w:rPr>
              <w:b w:val="0"/>
              <w:sz w:val="22"/>
              <w:szCs w:val="22"/>
            </w:rPr>
            <w:t>Привлечение соисполнителей (субподрядчиков) к исполнению договора</w:t>
          </w:r>
          <w:r>
            <w:rPr>
              <w:b w:val="0"/>
              <w:sz w:val="22"/>
              <w:szCs w:val="22"/>
            </w:rPr>
            <w:tab/>
            <w:t>8</w:t>
          </w:r>
        </w:p>
        <w:p w14:paraId="0F984EE4"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1.6.</w:t>
          </w:r>
          <w:r>
            <w:rPr>
              <w:rFonts w:asciiTheme="minorHAnsi" w:eastAsiaTheme="minorEastAsia" w:hAnsiTheme="minorHAnsi" w:cstheme="minorBidi"/>
              <w:b w:val="0"/>
              <w:sz w:val="22"/>
              <w:szCs w:val="22"/>
            </w:rPr>
            <w:tab/>
          </w:r>
          <w:r>
            <w:rPr>
              <w:b w:val="0"/>
              <w:sz w:val="22"/>
              <w:szCs w:val="22"/>
            </w:rPr>
            <w:t>Расходы на участие в закупке и при заключении договора</w:t>
          </w:r>
          <w:r>
            <w:rPr>
              <w:b w:val="0"/>
              <w:sz w:val="22"/>
              <w:szCs w:val="22"/>
            </w:rPr>
            <w:tab/>
            <w:t>8</w:t>
          </w:r>
        </w:p>
        <w:p w14:paraId="61174217"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1.7.</w:t>
          </w:r>
          <w:r>
            <w:rPr>
              <w:rFonts w:asciiTheme="minorHAnsi" w:eastAsiaTheme="minorEastAsia" w:hAnsiTheme="minorHAnsi" w:cstheme="minorBidi"/>
              <w:b w:val="0"/>
              <w:sz w:val="22"/>
              <w:szCs w:val="22"/>
            </w:rPr>
            <w:tab/>
          </w:r>
          <w:r>
            <w:rPr>
              <w:b w:val="0"/>
              <w:sz w:val="22"/>
              <w:szCs w:val="22"/>
            </w:rPr>
            <w:t>Условия предоставления национального режима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b w:val="0"/>
              <w:sz w:val="22"/>
              <w:szCs w:val="22"/>
            </w:rPr>
            <w:tab/>
            <w:t>8</w:t>
          </w:r>
        </w:p>
        <w:p w14:paraId="544F4E36"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2.</w:t>
          </w:r>
          <w:r>
            <w:rPr>
              <w:rFonts w:asciiTheme="minorHAnsi" w:eastAsiaTheme="minorEastAsia" w:hAnsiTheme="minorHAnsi" w:cstheme="minorBidi"/>
              <w:b w:val="0"/>
              <w:sz w:val="22"/>
              <w:szCs w:val="22"/>
            </w:rPr>
            <w:tab/>
          </w:r>
          <w:r>
            <w:rPr>
              <w:b w:val="0"/>
              <w:sz w:val="22"/>
              <w:szCs w:val="22"/>
            </w:rPr>
            <w:t>ДОКУМЕНТАЦИЯ О ЗАКУПКЕ</w:t>
          </w:r>
          <w:r>
            <w:rPr>
              <w:b w:val="0"/>
              <w:sz w:val="22"/>
              <w:szCs w:val="22"/>
            </w:rPr>
            <w:tab/>
            <w:t>11</w:t>
          </w:r>
        </w:p>
        <w:p w14:paraId="01785001"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2.1.</w:t>
          </w:r>
          <w:r>
            <w:rPr>
              <w:rFonts w:asciiTheme="minorHAnsi" w:eastAsiaTheme="minorEastAsia" w:hAnsiTheme="minorHAnsi" w:cstheme="minorBidi"/>
              <w:b w:val="0"/>
              <w:sz w:val="22"/>
              <w:szCs w:val="22"/>
            </w:rPr>
            <w:tab/>
          </w:r>
          <w:r>
            <w:rPr>
              <w:b w:val="0"/>
              <w:sz w:val="22"/>
              <w:szCs w:val="22"/>
            </w:rPr>
            <w:t>Предоставление документации о закупке</w:t>
          </w:r>
          <w:r>
            <w:rPr>
              <w:b w:val="0"/>
              <w:sz w:val="22"/>
              <w:szCs w:val="22"/>
            </w:rPr>
            <w:tab/>
            <w:t>11</w:t>
          </w:r>
        </w:p>
        <w:p w14:paraId="7FA1D66E"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2.2.</w:t>
          </w:r>
          <w:r>
            <w:rPr>
              <w:rFonts w:asciiTheme="minorHAnsi" w:eastAsiaTheme="minorEastAsia" w:hAnsiTheme="minorHAnsi" w:cstheme="minorBidi"/>
              <w:b w:val="0"/>
              <w:sz w:val="22"/>
              <w:szCs w:val="22"/>
            </w:rPr>
            <w:tab/>
          </w:r>
          <w:r>
            <w:rPr>
              <w:b w:val="0"/>
              <w:sz w:val="22"/>
              <w:szCs w:val="22"/>
            </w:rPr>
            <w:t>Разъяснение положений документации о закупке</w:t>
          </w:r>
          <w:r>
            <w:rPr>
              <w:b w:val="0"/>
              <w:sz w:val="22"/>
              <w:szCs w:val="22"/>
            </w:rPr>
            <w:tab/>
            <w:t>12</w:t>
          </w:r>
        </w:p>
        <w:p w14:paraId="7EAC3045"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2.3.</w:t>
          </w:r>
          <w:r>
            <w:rPr>
              <w:rFonts w:asciiTheme="minorHAnsi" w:eastAsiaTheme="minorEastAsia" w:hAnsiTheme="minorHAnsi" w:cstheme="minorBidi"/>
              <w:b w:val="0"/>
              <w:sz w:val="22"/>
              <w:szCs w:val="22"/>
            </w:rPr>
            <w:tab/>
          </w:r>
          <w:r>
            <w:rPr>
              <w:b w:val="0"/>
              <w:sz w:val="22"/>
              <w:szCs w:val="22"/>
            </w:rPr>
            <w:t>Внесение изменений в извещение о закупке и/или документацию о закупке</w:t>
          </w:r>
          <w:r>
            <w:rPr>
              <w:b w:val="0"/>
              <w:sz w:val="22"/>
              <w:szCs w:val="22"/>
            </w:rPr>
            <w:tab/>
            <w:t>13</w:t>
          </w:r>
        </w:p>
        <w:p w14:paraId="2EC4CB9E"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2.4.</w:t>
          </w:r>
          <w:r>
            <w:rPr>
              <w:rFonts w:asciiTheme="minorHAnsi" w:eastAsiaTheme="minorEastAsia" w:hAnsiTheme="minorHAnsi" w:cstheme="minorBidi"/>
              <w:b w:val="0"/>
              <w:sz w:val="22"/>
              <w:szCs w:val="22"/>
            </w:rPr>
            <w:tab/>
          </w:r>
          <w:r>
            <w:rPr>
              <w:b w:val="0"/>
              <w:sz w:val="22"/>
              <w:szCs w:val="22"/>
            </w:rPr>
            <w:t>Отмена закупки</w:t>
          </w:r>
          <w:r>
            <w:rPr>
              <w:b w:val="0"/>
              <w:sz w:val="22"/>
              <w:szCs w:val="22"/>
            </w:rPr>
            <w:tab/>
            <w:t>13</w:t>
          </w:r>
        </w:p>
        <w:p w14:paraId="4EC42C50"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3.</w:t>
          </w:r>
          <w:r>
            <w:rPr>
              <w:rFonts w:asciiTheme="minorHAnsi" w:eastAsiaTheme="minorEastAsia" w:hAnsiTheme="minorHAnsi" w:cstheme="minorBidi"/>
              <w:b w:val="0"/>
              <w:sz w:val="22"/>
              <w:szCs w:val="22"/>
            </w:rPr>
            <w:tab/>
          </w:r>
          <w:r>
            <w:rPr>
              <w:b w:val="0"/>
              <w:sz w:val="22"/>
              <w:szCs w:val="22"/>
            </w:rPr>
            <w:t>ТРЕБОВАНИЯ К СОДЕРЖАНИЮ ЗАЯВКИ НА УЧАСТИЕ В ЗАКУПКЕ</w:t>
          </w:r>
          <w:r>
            <w:rPr>
              <w:b w:val="0"/>
              <w:sz w:val="22"/>
              <w:szCs w:val="22"/>
            </w:rPr>
            <w:tab/>
            <w:t>13</w:t>
          </w:r>
        </w:p>
        <w:p w14:paraId="56E4D094"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3.1.</w:t>
          </w:r>
          <w:r>
            <w:rPr>
              <w:rFonts w:asciiTheme="minorHAnsi" w:eastAsiaTheme="minorEastAsia" w:hAnsiTheme="minorHAnsi" w:cstheme="minorBidi"/>
              <w:b w:val="0"/>
              <w:sz w:val="22"/>
              <w:szCs w:val="22"/>
            </w:rPr>
            <w:tab/>
          </w:r>
          <w:r>
            <w:rPr>
              <w:b w:val="0"/>
              <w:sz w:val="22"/>
              <w:szCs w:val="22"/>
            </w:rPr>
            <w:t>Требования к оформлению заявки на участие в закупке</w:t>
          </w:r>
          <w:r>
            <w:rPr>
              <w:b w:val="0"/>
              <w:sz w:val="22"/>
              <w:szCs w:val="22"/>
            </w:rPr>
            <w:tab/>
            <w:t>13</w:t>
          </w:r>
        </w:p>
        <w:p w14:paraId="23229D9A"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3.2.</w:t>
          </w:r>
          <w:r>
            <w:rPr>
              <w:rFonts w:asciiTheme="minorHAnsi" w:eastAsiaTheme="minorEastAsia" w:hAnsiTheme="minorHAnsi" w:cstheme="minorBidi"/>
              <w:b w:val="0"/>
              <w:sz w:val="22"/>
              <w:szCs w:val="22"/>
            </w:rPr>
            <w:tab/>
          </w:r>
          <w:r>
            <w:rPr>
              <w:b w:val="0"/>
              <w:sz w:val="22"/>
              <w:szCs w:val="22"/>
            </w:rPr>
            <w:t>Язык документов, входящих в состав заявки на участие в закупке</w:t>
          </w:r>
          <w:r>
            <w:rPr>
              <w:b w:val="0"/>
              <w:sz w:val="22"/>
              <w:szCs w:val="22"/>
            </w:rPr>
            <w:tab/>
            <w:t>14</w:t>
          </w:r>
        </w:p>
        <w:p w14:paraId="0204DCA3"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3.3.</w:t>
          </w:r>
          <w:r>
            <w:rPr>
              <w:rFonts w:asciiTheme="minorHAnsi" w:eastAsiaTheme="minorEastAsia" w:hAnsiTheme="minorHAnsi" w:cstheme="minorBidi"/>
              <w:b w:val="0"/>
              <w:sz w:val="22"/>
              <w:szCs w:val="22"/>
            </w:rPr>
            <w:tab/>
          </w:r>
          <w:r>
            <w:rPr>
              <w:b w:val="0"/>
              <w:sz w:val="22"/>
              <w:szCs w:val="22"/>
            </w:rPr>
            <w:t>Требования к валюте заявки</w:t>
          </w:r>
          <w:r>
            <w:rPr>
              <w:b w:val="0"/>
              <w:sz w:val="22"/>
              <w:szCs w:val="22"/>
            </w:rPr>
            <w:tab/>
            <w:t>15</w:t>
          </w:r>
        </w:p>
        <w:p w14:paraId="0F911BD4"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3.4.</w:t>
          </w:r>
          <w:r>
            <w:rPr>
              <w:rFonts w:asciiTheme="minorHAnsi" w:eastAsiaTheme="minorEastAsia" w:hAnsiTheme="minorHAnsi" w:cstheme="minorBidi"/>
              <w:b w:val="0"/>
              <w:sz w:val="22"/>
              <w:szCs w:val="22"/>
            </w:rPr>
            <w:tab/>
          </w:r>
          <w:r>
            <w:rPr>
              <w:b w:val="0"/>
              <w:sz w:val="22"/>
              <w:szCs w:val="22"/>
            </w:rPr>
            <w:t>Требования к составу заявки на участие в закупке</w:t>
          </w:r>
          <w:r>
            <w:rPr>
              <w:b w:val="0"/>
              <w:sz w:val="22"/>
              <w:szCs w:val="22"/>
            </w:rPr>
            <w:tab/>
            <w:t>15</w:t>
          </w:r>
        </w:p>
        <w:p w14:paraId="4CE559DA"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3.5.</w:t>
          </w:r>
          <w:r>
            <w:rPr>
              <w:rFonts w:asciiTheme="minorHAnsi" w:eastAsiaTheme="minorEastAsia" w:hAnsiTheme="minorHAnsi" w:cstheme="minorBidi"/>
              <w:b w:val="0"/>
              <w:sz w:val="22"/>
              <w:szCs w:val="22"/>
            </w:rPr>
            <w:tab/>
          </w:r>
          <w:r>
            <w:rPr>
              <w:b w:val="0"/>
              <w:sz w:val="22"/>
              <w:szCs w:val="22"/>
            </w:rPr>
            <w:t>Требования к описанию предложения участника закупки</w:t>
          </w:r>
          <w:r>
            <w:rPr>
              <w:b w:val="0"/>
              <w:sz w:val="22"/>
              <w:szCs w:val="22"/>
            </w:rPr>
            <w:tab/>
            <w:t>15</w:t>
          </w:r>
        </w:p>
        <w:p w14:paraId="15B4D5C4"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3.6.</w:t>
          </w:r>
          <w:r>
            <w:rPr>
              <w:rFonts w:asciiTheme="minorHAnsi" w:eastAsiaTheme="minorEastAsia" w:hAnsiTheme="minorHAnsi" w:cstheme="minorBidi"/>
              <w:b w:val="0"/>
              <w:sz w:val="22"/>
              <w:szCs w:val="22"/>
            </w:rPr>
            <w:tab/>
          </w:r>
          <w:r>
            <w:rPr>
              <w:b w:val="0"/>
              <w:sz w:val="22"/>
              <w:szCs w:val="22"/>
            </w:rPr>
            <w:t>Требования к обеспечению заявок на участие в закупке</w:t>
          </w:r>
          <w:r>
            <w:rPr>
              <w:b w:val="0"/>
              <w:sz w:val="22"/>
              <w:szCs w:val="22"/>
            </w:rPr>
            <w:tab/>
            <w:t>17</w:t>
          </w:r>
        </w:p>
        <w:p w14:paraId="55798450"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4.</w:t>
          </w:r>
          <w:r>
            <w:rPr>
              <w:rFonts w:asciiTheme="minorHAnsi" w:eastAsiaTheme="minorEastAsia" w:hAnsiTheme="minorHAnsi" w:cstheme="minorBidi"/>
              <w:b w:val="0"/>
              <w:sz w:val="22"/>
              <w:szCs w:val="22"/>
            </w:rPr>
            <w:tab/>
          </w:r>
          <w:r>
            <w:rPr>
              <w:b w:val="0"/>
              <w:sz w:val="22"/>
              <w:szCs w:val="22"/>
            </w:rPr>
            <w:t>ПОДАЧА ЗАЯВОК НА УЧАСТИЕ В ЗАКУПКЕ</w:t>
          </w:r>
          <w:r>
            <w:rPr>
              <w:b w:val="0"/>
              <w:sz w:val="22"/>
              <w:szCs w:val="22"/>
            </w:rPr>
            <w:tab/>
            <w:t>19</w:t>
          </w:r>
        </w:p>
        <w:p w14:paraId="31D5CF2C"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4.1.</w:t>
          </w:r>
          <w:r>
            <w:rPr>
              <w:rFonts w:asciiTheme="minorHAnsi" w:eastAsiaTheme="minorEastAsia" w:hAnsiTheme="minorHAnsi" w:cstheme="minorBidi"/>
              <w:b w:val="0"/>
              <w:sz w:val="22"/>
              <w:szCs w:val="22"/>
            </w:rPr>
            <w:tab/>
          </w:r>
          <w:r>
            <w:rPr>
              <w:b w:val="0"/>
              <w:sz w:val="22"/>
              <w:szCs w:val="22"/>
            </w:rPr>
            <w:t>Порядок, место, дата начала и дата окончания срока подачи заявок на участие в закупке</w:t>
          </w:r>
          <w:r>
            <w:rPr>
              <w:b w:val="0"/>
              <w:sz w:val="22"/>
              <w:szCs w:val="22"/>
            </w:rPr>
            <w:tab/>
            <w:t>19</w:t>
          </w:r>
        </w:p>
        <w:p w14:paraId="7279AA37"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4.2.</w:t>
          </w:r>
          <w:r>
            <w:rPr>
              <w:rFonts w:asciiTheme="minorHAnsi" w:eastAsiaTheme="minorEastAsia" w:hAnsiTheme="minorHAnsi" w:cstheme="minorBidi"/>
              <w:b w:val="0"/>
              <w:sz w:val="22"/>
              <w:szCs w:val="22"/>
            </w:rPr>
            <w:tab/>
          </w:r>
          <w:r>
            <w:rPr>
              <w:b w:val="0"/>
              <w:sz w:val="22"/>
              <w:szCs w:val="22"/>
            </w:rPr>
            <w:t>Изменения и отзыв заявок на участие в закупке</w:t>
          </w:r>
          <w:r>
            <w:rPr>
              <w:b w:val="0"/>
              <w:sz w:val="22"/>
              <w:szCs w:val="22"/>
            </w:rPr>
            <w:tab/>
            <w:t>19</w:t>
          </w:r>
        </w:p>
        <w:p w14:paraId="4083FB03"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5.</w:t>
          </w:r>
          <w:r>
            <w:rPr>
              <w:rFonts w:asciiTheme="minorHAnsi" w:eastAsiaTheme="minorEastAsia" w:hAnsiTheme="minorHAnsi" w:cstheme="minorBidi"/>
              <w:b w:val="0"/>
              <w:sz w:val="22"/>
              <w:szCs w:val="22"/>
            </w:rPr>
            <w:tab/>
          </w:r>
          <w:r>
            <w:rPr>
              <w:b w:val="0"/>
              <w:sz w:val="22"/>
              <w:szCs w:val="22"/>
            </w:rPr>
            <w:t>ПОРЯДОК ПРОВЕДЕНИЯ ЗАКУПКИ</w:t>
          </w:r>
          <w:r>
            <w:rPr>
              <w:b w:val="0"/>
              <w:sz w:val="22"/>
              <w:szCs w:val="22"/>
            </w:rPr>
            <w:tab/>
            <w:t>19</w:t>
          </w:r>
        </w:p>
        <w:p w14:paraId="224185D2"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5.1.</w:t>
          </w:r>
          <w:r>
            <w:rPr>
              <w:rFonts w:asciiTheme="minorHAnsi" w:eastAsiaTheme="minorEastAsia" w:hAnsiTheme="minorHAnsi" w:cstheme="minorBidi"/>
              <w:b w:val="0"/>
              <w:sz w:val="22"/>
              <w:szCs w:val="22"/>
            </w:rPr>
            <w:tab/>
          </w:r>
          <w:r>
            <w:rPr>
              <w:b w:val="0"/>
              <w:sz w:val="22"/>
              <w:szCs w:val="22"/>
            </w:rPr>
            <w:t>Закупочная процедура проводится в следующем порядке:</w:t>
          </w:r>
          <w:r>
            <w:rPr>
              <w:b w:val="0"/>
              <w:sz w:val="22"/>
              <w:szCs w:val="22"/>
            </w:rPr>
            <w:tab/>
            <w:t>19</w:t>
          </w:r>
        </w:p>
        <w:p w14:paraId="46B79A10"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6.</w:t>
          </w:r>
          <w:r>
            <w:rPr>
              <w:rFonts w:asciiTheme="minorHAnsi" w:eastAsiaTheme="minorEastAsia" w:hAnsiTheme="minorHAnsi" w:cstheme="minorBidi"/>
              <w:b w:val="0"/>
              <w:sz w:val="22"/>
              <w:szCs w:val="22"/>
            </w:rPr>
            <w:tab/>
          </w:r>
          <w:r>
            <w:rPr>
              <w:b w:val="0"/>
              <w:sz w:val="22"/>
              <w:szCs w:val="22"/>
            </w:rPr>
            <w:t>ПОРЯДОК ПРОВЕДЕНИЯ ЭТАПОВ ЗАКУПКИ</w:t>
          </w:r>
          <w:r>
            <w:rPr>
              <w:b w:val="0"/>
              <w:sz w:val="22"/>
              <w:szCs w:val="22"/>
            </w:rPr>
            <w:tab/>
            <w:t>20</w:t>
          </w:r>
        </w:p>
        <w:p w14:paraId="0C9E2A50"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6.1.</w:t>
          </w:r>
          <w:r>
            <w:rPr>
              <w:rFonts w:asciiTheme="minorHAnsi" w:eastAsiaTheme="minorEastAsia" w:hAnsiTheme="minorHAnsi" w:cstheme="minorBidi"/>
              <w:b w:val="0"/>
              <w:sz w:val="22"/>
              <w:szCs w:val="22"/>
            </w:rPr>
            <w:tab/>
          </w:r>
          <w:r>
            <w:rPr>
              <w:b w:val="0"/>
              <w:sz w:val="22"/>
              <w:szCs w:val="22"/>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Pr>
              <w:b w:val="0"/>
              <w:sz w:val="22"/>
              <w:szCs w:val="22"/>
            </w:rPr>
            <w:tab/>
            <w:t>20</w:t>
          </w:r>
        </w:p>
        <w:p w14:paraId="2AC9F204"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6.2.</w:t>
          </w:r>
          <w:r>
            <w:rPr>
              <w:rFonts w:asciiTheme="minorHAnsi" w:eastAsiaTheme="minorEastAsia" w:hAnsiTheme="minorHAnsi" w:cstheme="minorBidi"/>
              <w:b w:val="0"/>
              <w:sz w:val="22"/>
              <w:szCs w:val="22"/>
            </w:rPr>
            <w:tab/>
          </w:r>
          <w:r>
            <w:rPr>
              <w:b w:val="0"/>
              <w:sz w:val="22"/>
              <w:szCs w:val="22"/>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Pr>
              <w:b w:val="0"/>
              <w:sz w:val="22"/>
              <w:szCs w:val="22"/>
            </w:rPr>
            <w:tab/>
            <w:t>21</w:t>
          </w:r>
        </w:p>
        <w:p w14:paraId="20564AB6"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6.3.</w:t>
          </w:r>
          <w:r>
            <w:rPr>
              <w:rFonts w:asciiTheme="minorHAnsi" w:eastAsiaTheme="minorEastAsia" w:hAnsiTheme="minorHAnsi" w:cstheme="minorBidi"/>
              <w:b w:val="0"/>
              <w:sz w:val="22"/>
              <w:szCs w:val="22"/>
            </w:rPr>
            <w:tab/>
          </w:r>
          <w:r>
            <w:rPr>
              <w:b w:val="0"/>
              <w:sz w:val="22"/>
              <w:szCs w:val="22"/>
            </w:rPr>
            <w:t>Рассмотрение и оценка Заказчиком поданных участниками закупки заявок</w:t>
          </w:r>
          <w:r>
            <w:rPr>
              <w:b w:val="0"/>
              <w:sz w:val="22"/>
              <w:szCs w:val="22"/>
            </w:rPr>
            <w:tab/>
            <w:t>22</w:t>
          </w:r>
        </w:p>
        <w:p w14:paraId="297CF7FE"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6.4.</w:t>
          </w:r>
          <w:r>
            <w:rPr>
              <w:rFonts w:asciiTheme="minorHAnsi" w:eastAsiaTheme="minorEastAsia" w:hAnsiTheme="minorHAnsi" w:cstheme="minorBidi"/>
              <w:b w:val="0"/>
              <w:sz w:val="22"/>
              <w:szCs w:val="22"/>
            </w:rPr>
            <w:tab/>
          </w:r>
          <w:r>
            <w:rPr>
              <w:b w:val="0"/>
              <w:sz w:val="22"/>
              <w:szCs w:val="22"/>
            </w:rPr>
            <w:t>Сопоставление дополнительных ценовых предложений участников о снижении цены договора</w:t>
          </w:r>
          <w:r>
            <w:rPr>
              <w:b w:val="0"/>
              <w:sz w:val="22"/>
              <w:szCs w:val="22"/>
            </w:rPr>
            <w:tab/>
            <w:t>22</w:t>
          </w:r>
        </w:p>
        <w:p w14:paraId="3A4296E0"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lastRenderedPageBreak/>
            <w:t>6.5.</w:t>
          </w:r>
          <w:r>
            <w:rPr>
              <w:rFonts w:asciiTheme="minorHAnsi" w:eastAsiaTheme="minorEastAsia" w:hAnsiTheme="minorHAnsi" w:cstheme="minorBidi"/>
              <w:b w:val="0"/>
              <w:sz w:val="22"/>
              <w:szCs w:val="22"/>
            </w:rPr>
            <w:tab/>
          </w:r>
          <w:r>
            <w:rPr>
              <w:b w:val="0"/>
              <w:sz w:val="22"/>
              <w:szCs w:val="22"/>
            </w:rPr>
            <w:t>Одновременное включение в конкурс в электронной форме этапов, предусмотренных пунктами 6.1 и 6.2, не допускается.</w:t>
          </w:r>
          <w:r>
            <w:rPr>
              <w:b w:val="0"/>
              <w:sz w:val="22"/>
              <w:szCs w:val="22"/>
            </w:rPr>
            <w:tab/>
            <w:t>23</w:t>
          </w:r>
        </w:p>
        <w:p w14:paraId="27A2F3C8"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6.6.</w:t>
          </w:r>
          <w:r>
            <w:rPr>
              <w:rFonts w:asciiTheme="minorHAnsi" w:eastAsiaTheme="minorEastAsia" w:hAnsiTheme="minorHAnsi" w:cstheme="minorBidi"/>
              <w:b w:val="0"/>
              <w:sz w:val="22"/>
              <w:szCs w:val="22"/>
            </w:rPr>
            <w:tab/>
          </w:r>
          <w:r>
            <w:rPr>
              <w:b w:val="0"/>
              <w:sz w:val="22"/>
              <w:szCs w:val="22"/>
            </w:rPr>
            <w:t>Каждый этап конкурса в электронной форме может быть включен в него однократно</w:t>
          </w:r>
          <w:r>
            <w:rPr>
              <w:b w:val="0"/>
              <w:sz w:val="22"/>
              <w:szCs w:val="22"/>
            </w:rPr>
            <w:tab/>
            <w:t>23</w:t>
          </w:r>
        </w:p>
        <w:p w14:paraId="316F026B"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7.</w:t>
          </w:r>
          <w:r>
            <w:rPr>
              <w:rFonts w:asciiTheme="minorHAnsi" w:eastAsiaTheme="minorEastAsia" w:hAnsiTheme="minorHAnsi" w:cstheme="minorBidi"/>
              <w:b w:val="0"/>
              <w:sz w:val="22"/>
              <w:szCs w:val="22"/>
            </w:rPr>
            <w:tab/>
          </w:r>
          <w:r>
            <w:rPr>
              <w:b w:val="0"/>
              <w:sz w:val="22"/>
              <w:szCs w:val="22"/>
            </w:rPr>
            <w:t>ПОРЯДОК ПРОВЕДЕНИЯ РАССМОТРЕНИЯ, ОЦЕНКИ И СОПОСТАВЛЕНИЯ ЗАЯВОК НА УЧАСТИЕ В ЗАКУПКЕ</w:t>
          </w:r>
          <w:r>
            <w:rPr>
              <w:b w:val="0"/>
              <w:sz w:val="22"/>
              <w:szCs w:val="22"/>
            </w:rPr>
            <w:tab/>
            <w:t>23</w:t>
          </w:r>
        </w:p>
        <w:p w14:paraId="0ABC96A5"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7.1.</w:t>
          </w:r>
          <w:r>
            <w:rPr>
              <w:rFonts w:asciiTheme="minorHAnsi" w:eastAsiaTheme="minorEastAsia" w:hAnsiTheme="minorHAnsi" w:cstheme="minorBidi"/>
              <w:b w:val="0"/>
              <w:sz w:val="22"/>
              <w:szCs w:val="22"/>
            </w:rPr>
            <w:tab/>
          </w:r>
          <w:r>
            <w:rPr>
              <w:b w:val="0"/>
              <w:sz w:val="22"/>
              <w:szCs w:val="22"/>
            </w:rPr>
            <w:t>Закупочная комиссия</w:t>
          </w:r>
          <w:r>
            <w:rPr>
              <w:b w:val="0"/>
              <w:sz w:val="22"/>
              <w:szCs w:val="22"/>
            </w:rPr>
            <w:tab/>
            <w:t>23</w:t>
          </w:r>
        </w:p>
        <w:p w14:paraId="7FEBEE43"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7.2.</w:t>
          </w:r>
          <w:r>
            <w:rPr>
              <w:rFonts w:asciiTheme="minorHAnsi" w:eastAsiaTheme="minorEastAsia" w:hAnsiTheme="minorHAnsi" w:cstheme="minorBidi"/>
              <w:b w:val="0"/>
              <w:sz w:val="22"/>
              <w:szCs w:val="22"/>
            </w:rPr>
            <w:tab/>
          </w:r>
          <w:r>
            <w:rPr>
              <w:b w:val="0"/>
              <w:sz w:val="22"/>
              <w:szCs w:val="22"/>
            </w:rPr>
            <w:t>Требования к процедуре рассмотрения, оценки и сопоставления заявок участников закупки</w:t>
          </w:r>
          <w:r>
            <w:rPr>
              <w:b w:val="0"/>
              <w:sz w:val="22"/>
              <w:szCs w:val="22"/>
            </w:rPr>
            <w:tab/>
            <w:t>23</w:t>
          </w:r>
        </w:p>
        <w:p w14:paraId="192074A2"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7.3.</w:t>
          </w:r>
          <w:r>
            <w:rPr>
              <w:rFonts w:asciiTheme="minorHAnsi" w:eastAsiaTheme="minorEastAsia" w:hAnsiTheme="minorHAnsi" w:cstheme="minorBidi"/>
              <w:b w:val="0"/>
              <w:sz w:val="22"/>
              <w:szCs w:val="22"/>
            </w:rPr>
            <w:tab/>
          </w:r>
          <w:r>
            <w:rPr>
              <w:b w:val="0"/>
              <w:sz w:val="22"/>
              <w:szCs w:val="22"/>
            </w:rPr>
            <w:t>Критерии оценки заявок участников закупки</w:t>
          </w:r>
          <w:r>
            <w:rPr>
              <w:b w:val="0"/>
              <w:sz w:val="22"/>
              <w:szCs w:val="22"/>
            </w:rPr>
            <w:tab/>
            <w:t>24</w:t>
          </w:r>
        </w:p>
        <w:p w14:paraId="0D271ABC"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7.4.</w:t>
          </w:r>
          <w:r>
            <w:rPr>
              <w:rFonts w:asciiTheme="minorHAnsi" w:eastAsiaTheme="minorEastAsia" w:hAnsiTheme="minorHAnsi" w:cstheme="minorBidi"/>
              <w:b w:val="0"/>
              <w:sz w:val="22"/>
              <w:szCs w:val="22"/>
            </w:rPr>
            <w:tab/>
          </w:r>
          <w:r>
            <w:rPr>
              <w:b w:val="0"/>
              <w:sz w:val="22"/>
              <w:szCs w:val="22"/>
            </w:rPr>
            <w:t>Особенности осуществления рассмотрения, оценки и сопоставления первых частей заявок</w:t>
          </w:r>
          <w:r>
            <w:rPr>
              <w:b w:val="0"/>
              <w:sz w:val="22"/>
              <w:szCs w:val="22"/>
            </w:rPr>
            <w:tab/>
            <w:t>25</w:t>
          </w:r>
        </w:p>
        <w:p w14:paraId="30395465"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7.5.</w:t>
          </w:r>
          <w:r>
            <w:rPr>
              <w:rFonts w:asciiTheme="minorHAnsi" w:eastAsiaTheme="minorEastAsia" w:hAnsiTheme="minorHAnsi" w:cstheme="minorBidi"/>
              <w:b w:val="0"/>
              <w:sz w:val="22"/>
              <w:szCs w:val="22"/>
            </w:rPr>
            <w:tab/>
          </w:r>
          <w:r>
            <w:rPr>
              <w:b w:val="0"/>
              <w:sz w:val="22"/>
              <w:szCs w:val="22"/>
            </w:rPr>
            <w:t>Особенности осуществления рассмотрения, оценки и сопоставления вторых частей заявок</w:t>
          </w:r>
          <w:r>
            <w:rPr>
              <w:b w:val="0"/>
              <w:sz w:val="22"/>
              <w:szCs w:val="22"/>
            </w:rPr>
            <w:tab/>
            <w:t>25</w:t>
          </w:r>
        </w:p>
        <w:p w14:paraId="22678614"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7.6.</w:t>
          </w:r>
          <w:r>
            <w:rPr>
              <w:rFonts w:asciiTheme="minorHAnsi" w:eastAsiaTheme="minorEastAsia" w:hAnsiTheme="minorHAnsi" w:cstheme="minorBidi"/>
              <w:b w:val="0"/>
              <w:sz w:val="22"/>
              <w:szCs w:val="22"/>
            </w:rPr>
            <w:tab/>
          </w:r>
          <w:r>
            <w:rPr>
              <w:b w:val="0"/>
              <w:sz w:val="22"/>
              <w:szCs w:val="22"/>
            </w:rPr>
            <w:t>Особенности осуществления рассмотрения, оценки и сопоставления ценовых предложений участников закупки</w:t>
          </w:r>
          <w:r>
            <w:rPr>
              <w:b w:val="0"/>
              <w:sz w:val="22"/>
              <w:szCs w:val="22"/>
            </w:rPr>
            <w:tab/>
            <w:t>26</w:t>
          </w:r>
        </w:p>
        <w:p w14:paraId="788F6981"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7.7.</w:t>
          </w:r>
          <w:r>
            <w:rPr>
              <w:rFonts w:asciiTheme="minorHAnsi" w:eastAsiaTheme="minorEastAsia" w:hAnsiTheme="minorHAnsi" w:cstheme="minorBidi"/>
              <w:b w:val="0"/>
              <w:sz w:val="22"/>
              <w:szCs w:val="22"/>
            </w:rPr>
            <w:tab/>
          </w:r>
          <w:r>
            <w:rPr>
              <w:b w:val="0"/>
              <w:sz w:val="22"/>
              <w:szCs w:val="22"/>
            </w:rPr>
            <w:t>Признание закупки несостоявшейся</w:t>
          </w:r>
          <w:r>
            <w:rPr>
              <w:b w:val="0"/>
              <w:sz w:val="22"/>
              <w:szCs w:val="22"/>
            </w:rPr>
            <w:tab/>
            <w:t>26</w:t>
          </w:r>
        </w:p>
        <w:p w14:paraId="30CF7B91"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7.8.</w:t>
          </w:r>
          <w:r>
            <w:rPr>
              <w:rFonts w:asciiTheme="minorHAnsi" w:eastAsiaTheme="minorEastAsia" w:hAnsiTheme="minorHAnsi" w:cstheme="minorBidi"/>
              <w:b w:val="0"/>
              <w:sz w:val="22"/>
              <w:szCs w:val="22"/>
            </w:rPr>
            <w:tab/>
          </w:r>
          <w:r>
            <w:rPr>
              <w:b w:val="0"/>
              <w:sz w:val="22"/>
              <w:szCs w:val="22"/>
            </w:rPr>
            <w:t>Рассмотрение жалоб и обращений участников закупки</w:t>
          </w:r>
          <w:r>
            <w:rPr>
              <w:b w:val="0"/>
              <w:sz w:val="22"/>
              <w:szCs w:val="22"/>
            </w:rPr>
            <w:tab/>
            <w:t>26</w:t>
          </w:r>
        </w:p>
        <w:p w14:paraId="22C42D57" w14:textId="77777777" w:rsidR="00030930" w:rsidRDefault="00C55616">
          <w:pPr>
            <w:pStyle w:val="18"/>
            <w:tabs>
              <w:tab w:val="left" w:pos="430"/>
              <w:tab w:val="right" w:leader="dot" w:pos="9348"/>
            </w:tabs>
            <w:rPr>
              <w:rFonts w:asciiTheme="minorHAnsi" w:eastAsiaTheme="minorEastAsia" w:hAnsiTheme="minorHAnsi" w:cstheme="minorBidi"/>
              <w:b w:val="0"/>
              <w:sz w:val="22"/>
              <w:szCs w:val="22"/>
            </w:rPr>
          </w:pPr>
          <w:r>
            <w:rPr>
              <w:b w:val="0"/>
              <w:sz w:val="22"/>
              <w:szCs w:val="22"/>
            </w:rPr>
            <w:t>8.</w:t>
          </w:r>
          <w:r>
            <w:rPr>
              <w:rFonts w:asciiTheme="minorHAnsi" w:eastAsiaTheme="minorEastAsia" w:hAnsiTheme="minorHAnsi" w:cstheme="minorBidi"/>
              <w:b w:val="0"/>
              <w:sz w:val="22"/>
              <w:szCs w:val="22"/>
            </w:rPr>
            <w:tab/>
          </w:r>
          <w:r>
            <w:rPr>
              <w:b w:val="0"/>
              <w:sz w:val="22"/>
              <w:szCs w:val="22"/>
            </w:rPr>
            <w:t>ЗАКЛЮЧЕНИЕ, ИЗМЕНЕНИЕ И РАСТОРЖЕНИЕ ДОГОВОРА</w:t>
          </w:r>
          <w:r>
            <w:rPr>
              <w:b w:val="0"/>
              <w:sz w:val="22"/>
              <w:szCs w:val="22"/>
            </w:rPr>
            <w:tab/>
            <w:t>26</w:t>
          </w:r>
        </w:p>
        <w:p w14:paraId="5B0C16E7"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8.1.</w:t>
          </w:r>
          <w:r>
            <w:rPr>
              <w:rFonts w:asciiTheme="minorHAnsi" w:eastAsiaTheme="minorEastAsia" w:hAnsiTheme="minorHAnsi" w:cstheme="minorBidi"/>
              <w:b w:val="0"/>
              <w:sz w:val="22"/>
              <w:szCs w:val="22"/>
            </w:rPr>
            <w:tab/>
          </w:r>
          <w:r>
            <w:rPr>
              <w:b w:val="0"/>
              <w:sz w:val="22"/>
              <w:szCs w:val="22"/>
            </w:rPr>
            <w:t>Срок и порядок заключения договора</w:t>
          </w:r>
          <w:r>
            <w:rPr>
              <w:b w:val="0"/>
              <w:sz w:val="22"/>
              <w:szCs w:val="22"/>
            </w:rPr>
            <w:tab/>
            <w:t>26</w:t>
          </w:r>
        </w:p>
        <w:p w14:paraId="79D793E0"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8.2.</w:t>
          </w:r>
          <w:r>
            <w:rPr>
              <w:rFonts w:asciiTheme="minorHAnsi" w:eastAsiaTheme="minorEastAsia" w:hAnsiTheme="minorHAnsi" w:cstheme="minorBidi"/>
              <w:b w:val="0"/>
              <w:sz w:val="22"/>
              <w:szCs w:val="22"/>
            </w:rPr>
            <w:tab/>
          </w:r>
          <w:r>
            <w:rPr>
              <w:b w:val="0"/>
              <w:sz w:val="22"/>
              <w:szCs w:val="22"/>
            </w:rPr>
            <w:t>Обеспечение исполнения договора, порядок предоставления такого обеспечения, требования к такому обеспечению</w:t>
          </w:r>
          <w:r>
            <w:rPr>
              <w:b w:val="0"/>
              <w:sz w:val="22"/>
              <w:szCs w:val="22"/>
            </w:rPr>
            <w:tab/>
            <w:t>29</w:t>
          </w:r>
        </w:p>
        <w:p w14:paraId="5E50F128"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8.3.</w:t>
          </w:r>
          <w:r>
            <w:rPr>
              <w:rFonts w:asciiTheme="minorHAnsi" w:eastAsiaTheme="minorEastAsia" w:hAnsiTheme="minorHAnsi" w:cstheme="minorBidi"/>
              <w:b w:val="0"/>
              <w:sz w:val="22"/>
              <w:szCs w:val="22"/>
            </w:rPr>
            <w:tab/>
          </w:r>
          <w:r>
            <w:rPr>
              <w:b w:val="0"/>
              <w:sz w:val="22"/>
              <w:szCs w:val="22"/>
            </w:rPr>
            <w:t>Требования к условиям независимой гарантии, выданной в качестве обеспечения исполнения договора</w:t>
          </w:r>
          <w:r>
            <w:rPr>
              <w:b w:val="0"/>
              <w:sz w:val="22"/>
              <w:szCs w:val="22"/>
            </w:rPr>
            <w:tab/>
            <w:t>29</w:t>
          </w:r>
        </w:p>
        <w:p w14:paraId="6240843D"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8.4.</w:t>
          </w:r>
          <w:r>
            <w:rPr>
              <w:rFonts w:asciiTheme="minorHAnsi" w:eastAsiaTheme="minorEastAsia" w:hAnsiTheme="minorHAnsi" w:cstheme="minorBidi"/>
              <w:b w:val="0"/>
              <w:sz w:val="22"/>
              <w:szCs w:val="22"/>
            </w:rPr>
            <w:tab/>
          </w:r>
          <w:r>
            <w:rPr>
              <w:b w:val="0"/>
              <w:sz w:val="22"/>
              <w:szCs w:val="22"/>
            </w:rPr>
            <w:t>Порядок предоставления обеспечения исполнения обязательств по договору в случае предоставления при проведении закупочных процедур заявки с аномально низкой ценой.</w:t>
          </w:r>
          <w:r>
            <w:rPr>
              <w:b w:val="0"/>
              <w:sz w:val="22"/>
              <w:szCs w:val="22"/>
            </w:rPr>
            <w:tab/>
            <w:t>32</w:t>
          </w:r>
        </w:p>
        <w:p w14:paraId="601E09E6" w14:textId="77777777" w:rsidR="00030930" w:rsidRDefault="00C55616">
          <w:pPr>
            <w:pStyle w:val="2e"/>
            <w:tabs>
              <w:tab w:val="left" w:pos="805"/>
              <w:tab w:val="right" w:leader="dot" w:pos="9348"/>
            </w:tabs>
            <w:rPr>
              <w:rFonts w:asciiTheme="minorHAnsi" w:eastAsiaTheme="minorEastAsia" w:hAnsiTheme="minorHAnsi" w:cstheme="minorBidi"/>
              <w:b w:val="0"/>
              <w:sz w:val="22"/>
              <w:szCs w:val="22"/>
            </w:rPr>
          </w:pPr>
          <w:r>
            <w:rPr>
              <w:b w:val="0"/>
              <w:sz w:val="22"/>
              <w:szCs w:val="22"/>
            </w:rPr>
            <w:t>8.4.4.</w:t>
          </w:r>
          <w:r>
            <w:rPr>
              <w:rFonts w:asciiTheme="minorHAnsi" w:eastAsiaTheme="minorEastAsia" w:hAnsiTheme="minorHAnsi" w:cstheme="minorBidi"/>
              <w:b w:val="0"/>
              <w:sz w:val="22"/>
              <w:szCs w:val="22"/>
            </w:rPr>
            <w:tab/>
          </w:r>
          <w:r>
            <w:rPr>
              <w:b w:val="0"/>
              <w:sz w:val="22"/>
              <w:szCs w:val="22"/>
            </w:rPr>
            <w:t>Обеспечение исполнения договора, предусмотренное в пункте 8.4.2, предоставляется на период исполнения обязательств по договору до момента подписания сторонами итоговых документов, подтверждающих исполнение участником закупки обязательств по выполнению работ/ оказанию услуг/поставке товаров в соответствии с условиями договора в полном объеме.</w:t>
          </w:r>
          <w:r>
            <w:rPr>
              <w:b w:val="0"/>
              <w:sz w:val="22"/>
              <w:szCs w:val="22"/>
            </w:rPr>
            <w:tab/>
            <w:t>34</w:t>
          </w:r>
        </w:p>
        <w:p w14:paraId="7B6EB26A" w14:textId="77777777" w:rsidR="00030930" w:rsidRDefault="00C55616">
          <w:pPr>
            <w:pStyle w:val="2e"/>
            <w:tabs>
              <w:tab w:val="left" w:pos="805"/>
              <w:tab w:val="right" w:leader="dot" w:pos="9348"/>
            </w:tabs>
            <w:rPr>
              <w:rFonts w:asciiTheme="minorHAnsi" w:eastAsiaTheme="minorEastAsia" w:hAnsiTheme="minorHAnsi" w:cstheme="minorBidi"/>
              <w:b w:val="0"/>
              <w:sz w:val="22"/>
              <w:szCs w:val="22"/>
            </w:rPr>
          </w:pPr>
          <w:r>
            <w:rPr>
              <w:b w:val="0"/>
              <w:sz w:val="22"/>
              <w:szCs w:val="22"/>
            </w:rPr>
            <w:t>8.4.5.</w:t>
          </w:r>
          <w:r>
            <w:rPr>
              <w:rFonts w:asciiTheme="minorHAnsi" w:eastAsiaTheme="minorEastAsia" w:hAnsiTheme="minorHAnsi" w:cstheme="minorBidi"/>
              <w:b w:val="0"/>
              <w:sz w:val="22"/>
              <w:szCs w:val="22"/>
            </w:rPr>
            <w:tab/>
          </w:r>
          <w:r>
            <w:rPr>
              <w:b w:val="0"/>
              <w:sz w:val="22"/>
              <w:szCs w:val="22"/>
            </w:rPr>
            <w:t>Срок действия независимой гарантии должен начинаться не позднее даты заключения договора и заканчиваться не ранее, чем через 60 дней после установленного договором срока исполнения обязательств по договору.</w:t>
          </w:r>
          <w:r>
            <w:rPr>
              <w:b w:val="0"/>
              <w:sz w:val="22"/>
              <w:szCs w:val="22"/>
            </w:rPr>
            <w:tab/>
            <w:t>34</w:t>
          </w:r>
        </w:p>
        <w:p w14:paraId="60BF81FE" w14:textId="77777777" w:rsidR="00030930" w:rsidRDefault="00C55616">
          <w:pPr>
            <w:pStyle w:val="2e"/>
            <w:tabs>
              <w:tab w:val="left" w:pos="805"/>
              <w:tab w:val="right" w:leader="dot" w:pos="9348"/>
            </w:tabs>
            <w:rPr>
              <w:rFonts w:asciiTheme="minorHAnsi" w:eastAsiaTheme="minorEastAsia" w:hAnsiTheme="minorHAnsi" w:cstheme="minorBidi"/>
              <w:b w:val="0"/>
              <w:sz w:val="22"/>
              <w:szCs w:val="22"/>
            </w:rPr>
          </w:pPr>
          <w:r>
            <w:rPr>
              <w:b w:val="0"/>
              <w:sz w:val="22"/>
              <w:szCs w:val="22"/>
            </w:rPr>
            <w:t>8.4.6.</w:t>
          </w:r>
          <w:r>
            <w:rPr>
              <w:rFonts w:asciiTheme="minorHAnsi" w:eastAsiaTheme="minorEastAsia" w:hAnsiTheme="minorHAnsi" w:cstheme="minorBidi"/>
              <w:b w:val="0"/>
              <w:sz w:val="22"/>
              <w:szCs w:val="22"/>
            </w:rPr>
            <w:tab/>
          </w:r>
          <w:r>
            <w:rPr>
              <w:b w:val="0"/>
              <w:sz w:val="22"/>
              <w:szCs w:val="22"/>
            </w:rPr>
            <w:t>В случае принятия участником закупки решения о предоставлении обеспечение исполнения обязательств по договору, предусмотренного в пункте 8.4.2, в форме денежных средств (обеспечительного платежа), такие средства перечисляются на расчетный счет Заказчика, указанный в извещении/или документации о закупке. 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r>
            <w:rPr>
              <w:b w:val="0"/>
              <w:sz w:val="22"/>
              <w:szCs w:val="22"/>
            </w:rPr>
            <w:tab/>
            <w:t>34</w:t>
          </w:r>
        </w:p>
        <w:p w14:paraId="2DEAE649" w14:textId="77777777" w:rsidR="00030930" w:rsidRDefault="00C55616">
          <w:pPr>
            <w:pStyle w:val="2e"/>
            <w:tabs>
              <w:tab w:val="left" w:pos="805"/>
              <w:tab w:val="right" w:leader="dot" w:pos="9348"/>
            </w:tabs>
            <w:rPr>
              <w:rFonts w:asciiTheme="minorHAnsi" w:eastAsiaTheme="minorEastAsia" w:hAnsiTheme="minorHAnsi" w:cstheme="minorBidi"/>
              <w:b w:val="0"/>
              <w:sz w:val="22"/>
              <w:szCs w:val="22"/>
            </w:rPr>
          </w:pPr>
          <w:r>
            <w:rPr>
              <w:b w:val="0"/>
              <w:sz w:val="22"/>
              <w:szCs w:val="22"/>
            </w:rPr>
            <w:t>8.4.7.</w:t>
          </w:r>
          <w:r>
            <w:rPr>
              <w:rFonts w:asciiTheme="minorHAnsi" w:eastAsiaTheme="minorEastAsia" w:hAnsiTheme="minorHAnsi" w:cstheme="minorBidi"/>
              <w:b w:val="0"/>
              <w:sz w:val="22"/>
              <w:szCs w:val="22"/>
            </w:rPr>
            <w:tab/>
          </w:r>
          <w:r>
            <w:rPr>
              <w:b w:val="0"/>
              <w:sz w:val="22"/>
              <w:szCs w:val="22"/>
            </w:rPr>
            <w:t>В случае принятия решения о предоставлении обеспечения исполнения обязательств по договору, предусмотренного в пункте 8.4.2, в форме независимой гарантии, такая гарантия, а также гарант должны соответствовать требованиям, установленным в извещении и/или документации о закупке к форме независимой гарантии, а также к гарантам.</w:t>
          </w:r>
          <w:r>
            <w:rPr>
              <w:b w:val="0"/>
              <w:sz w:val="22"/>
              <w:szCs w:val="22"/>
            </w:rPr>
            <w:tab/>
            <w:t>34</w:t>
          </w:r>
        </w:p>
        <w:p w14:paraId="27913F69"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8.5.</w:t>
          </w:r>
          <w:r>
            <w:rPr>
              <w:rFonts w:asciiTheme="minorHAnsi" w:eastAsiaTheme="minorEastAsia" w:hAnsiTheme="minorHAnsi" w:cstheme="minorBidi"/>
              <w:b w:val="0"/>
              <w:sz w:val="22"/>
              <w:szCs w:val="22"/>
            </w:rPr>
            <w:tab/>
          </w:r>
          <w:r>
            <w:rPr>
              <w:b w:val="0"/>
              <w:sz w:val="22"/>
              <w:szCs w:val="22"/>
            </w:rPr>
            <w:t>Отказ от заключения договора</w:t>
          </w:r>
          <w:r>
            <w:rPr>
              <w:b w:val="0"/>
              <w:sz w:val="22"/>
              <w:szCs w:val="22"/>
            </w:rPr>
            <w:tab/>
            <w:t>34</w:t>
          </w:r>
        </w:p>
        <w:p w14:paraId="0A3A5E2A" w14:textId="77777777" w:rsidR="00030930" w:rsidRDefault="00C55616">
          <w:pPr>
            <w:pStyle w:val="2e"/>
            <w:tabs>
              <w:tab w:val="left" w:pos="610"/>
              <w:tab w:val="right" w:leader="dot" w:pos="9348"/>
            </w:tabs>
            <w:rPr>
              <w:rFonts w:asciiTheme="minorHAnsi" w:eastAsiaTheme="minorEastAsia" w:hAnsiTheme="minorHAnsi" w:cstheme="minorBidi"/>
              <w:b w:val="0"/>
              <w:sz w:val="22"/>
              <w:szCs w:val="22"/>
            </w:rPr>
          </w:pPr>
          <w:r>
            <w:rPr>
              <w:b w:val="0"/>
              <w:sz w:val="22"/>
              <w:szCs w:val="22"/>
            </w:rPr>
            <w:t>8.6.</w:t>
          </w:r>
          <w:r>
            <w:rPr>
              <w:rFonts w:asciiTheme="minorHAnsi" w:eastAsiaTheme="minorEastAsia" w:hAnsiTheme="minorHAnsi" w:cstheme="minorBidi"/>
              <w:b w:val="0"/>
              <w:sz w:val="22"/>
              <w:szCs w:val="22"/>
            </w:rPr>
            <w:tab/>
          </w:r>
          <w:r>
            <w:rPr>
              <w:b w:val="0"/>
              <w:sz w:val="22"/>
              <w:szCs w:val="22"/>
            </w:rPr>
            <w:t>Изменение и расторжение договора</w:t>
          </w:r>
          <w:r>
            <w:rPr>
              <w:b w:val="0"/>
              <w:sz w:val="22"/>
              <w:szCs w:val="22"/>
            </w:rPr>
            <w:tab/>
            <w:t>35</w:t>
          </w:r>
        </w:p>
        <w:p w14:paraId="7C3B1B84" w14:textId="77777777" w:rsidR="00030930" w:rsidRDefault="00C55616">
          <w:pPr>
            <w:pStyle w:val="18"/>
            <w:tabs>
              <w:tab w:val="left" w:pos="508"/>
              <w:tab w:val="right" w:leader="dot" w:pos="9348"/>
            </w:tabs>
            <w:rPr>
              <w:rFonts w:asciiTheme="minorHAnsi" w:eastAsiaTheme="minorEastAsia" w:hAnsiTheme="minorHAnsi" w:cstheme="minorBidi"/>
              <w:b w:val="0"/>
              <w:sz w:val="22"/>
              <w:szCs w:val="22"/>
            </w:rPr>
          </w:pPr>
          <w:r>
            <w:rPr>
              <w:b w:val="0"/>
              <w:sz w:val="22"/>
              <w:szCs w:val="22"/>
            </w:rPr>
            <w:t>II.</w:t>
          </w:r>
          <w:r>
            <w:rPr>
              <w:rFonts w:asciiTheme="minorHAnsi" w:eastAsiaTheme="minorEastAsia" w:hAnsiTheme="minorHAnsi" w:cstheme="minorBidi"/>
              <w:b w:val="0"/>
              <w:sz w:val="22"/>
              <w:szCs w:val="22"/>
            </w:rPr>
            <w:tab/>
          </w:r>
          <w:r>
            <w:rPr>
              <w:b w:val="0"/>
              <w:sz w:val="22"/>
              <w:szCs w:val="22"/>
            </w:rPr>
            <w:t>ИНФОРМАЦИОННАЯ КАРТА ЗАКУПКИ</w:t>
          </w:r>
          <w:r>
            <w:rPr>
              <w:b w:val="0"/>
              <w:sz w:val="22"/>
              <w:szCs w:val="22"/>
            </w:rPr>
            <w:tab/>
            <w:t>36</w:t>
          </w:r>
        </w:p>
        <w:p w14:paraId="029B81E1"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Приложение № 1</w:t>
          </w:r>
          <w:r>
            <w:rPr>
              <w:b w:val="0"/>
              <w:sz w:val="22"/>
              <w:szCs w:val="22"/>
            </w:rPr>
            <w:tab/>
            <w:t>45</w:t>
          </w:r>
        </w:p>
        <w:p w14:paraId="22D25002" w14:textId="77777777" w:rsidR="00030930" w:rsidRDefault="00C55616">
          <w:pPr>
            <w:pStyle w:val="18"/>
            <w:tabs>
              <w:tab w:val="left" w:pos="617"/>
              <w:tab w:val="right" w:leader="dot" w:pos="9348"/>
            </w:tabs>
            <w:rPr>
              <w:rFonts w:asciiTheme="minorHAnsi" w:eastAsiaTheme="minorEastAsia" w:hAnsiTheme="minorHAnsi" w:cstheme="minorBidi"/>
              <w:b w:val="0"/>
              <w:sz w:val="22"/>
              <w:szCs w:val="22"/>
            </w:rPr>
          </w:pPr>
          <w:r>
            <w:rPr>
              <w:b w:val="0"/>
              <w:sz w:val="22"/>
              <w:szCs w:val="22"/>
            </w:rPr>
            <w:t>III.</w:t>
          </w:r>
          <w:r>
            <w:rPr>
              <w:rFonts w:asciiTheme="minorHAnsi" w:eastAsiaTheme="minorEastAsia" w:hAnsiTheme="minorHAnsi" w:cstheme="minorBidi"/>
              <w:b w:val="0"/>
              <w:sz w:val="22"/>
              <w:szCs w:val="22"/>
            </w:rPr>
            <w:tab/>
          </w:r>
          <w:r>
            <w:rPr>
              <w:b w:val="0"/>
              <w:sz w:val="22"/>
              <w:szCs w:val="22"/>
            </w:rPr>
            <w:t>ОБРАЗЦЫ ФОРМ ДЛЯ ЗАПОЛНЕНИЯ УЧАСТНИКАМИ ЗАКУПКИ</w:t>
          </w:r>
          <w:r>
            <w:rPr>
              <w:b w:val="0"/>
              <w:sz w:val="22"/>
              <w:szCs w:val="22"/>
            </w:rPr>
            <w:tab/>
            <w:t>52</w:t>
          </w:r>
        </w:p>
        <w:p w14:paraId="79542A34"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1. Предложение участника закупки в отношении предмета закупки</w:t>
          </w:r>
          <w:r>
            <w:rPr>
              <w:b w:val="0"/>
              <w:sz w:val="22"/>
              <w:szCs w:val="22"/>
            </w:rPr>
            <w:tab/>
            <w:t>52</w:t>
          </w:r>
        </w:p>
        <w:p w14:paraId="2CE3F6B1"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lang w:val="en-US"/>
            </w:rPr>
            <w:t>II</w:t>
          </w:r>
          <w:r>
            <w:rPr>
              <w:b w:val="0"/>
              <w:sz w:val="22"/>
              <w:szCs w:val="22"/>
            </w:rPr>
            <w:t xml:space="preserve"> ЧАСТЬ ЗАЯВКИ</w:t>
          </w:r>
          <w:r>
            <w:rPr>
              <w:b w:val="0"/>
              <w:sz w:val="22"/>
              <w:szCs w:val="22"/>
            </w:rPr>
            <w:tab/>
            <w:t>54</w:t>
          </w:r>
        </w:p>
        <w:p w14:paraId="407BAA0F"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2. СВЕДЕНИЯ ОБ УЧАСТНИКЕ ЗАКУПКИ</w:t>
          </w:r>
          <w:r>
            <w:rPr>
              <w:b w:val="0"/>
              <w:sz w:val="22"/>
              <w:szCs w:val="22"/>
            </w:rPr>
            <w:tab/>
            <w:t>54</w:t>
          </w:r>
        </w:p>
        <w:p w14:paraId="6337DF68"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lastRenderedPageBreak/>
            <w:t>Форма 3. Справка для оценки опыта выполнения договоров на выполнение строительно-монтажных работ на электросетевых объектах капитального строительства 110 кВ и выше за последние три года, стоимостью не менее 50% начальной (максимальной) цены договора</w:t>
          </w:r>
          <w:r>
            <w:rPr>
              <w:b w:val="0"/>
              <w:sz w:val="22"/>
              <w:szCs w:val="22"/>
            </w:rPr>
            <w:tab/>
            <w:t>56</w:t>
          </w:r>
        </w:p>
        <w:p w14:paraId="71829070"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4. Справка о привлекаемых кадровых ресурсах</w:t>
          </w:r>
          <w:r>
            <w:rPr>
              <w:b w:val="0"/>
              <w:sz w:val="22"/>
              <w:szCs w:val="22"/>
            </w:rPr>
            <w:tab/>
            <w:t>57</w:t>
          </w:r>
        </w:p>
        <w:p w14:paraId="38EC1BF6"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5. Справка о привлекаемых материально-технических ресурсах</w:t>
          </w:r>
          <w:r>
            <w:rPr>
              <w:b w:val="0"/>
              <w:sz w:val="22"/>
              <w:szCs w:val="22"/>
            </w:rPr>
            <w:tab/>
            <w:t>58</w:t>
          </w:r>
        </w:p>
        <w:p w14:paraId="54F98F32"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6. Форма независимой гарантии, предоставляемой в качестве обеспечения заявки на участие в конкурентной закупке товаров, работ, услуг в электронной форме, участниками которой могут быть только субъекты малого и среднего предпринимательства</w:t>
          </w:r>
          <w:r>
            <w:rPr>
              <w:b w:val="0"/>
              <w:sz w:val="22"/>
              <w:szCs w:val="22"/>
            </w:rPr>
            <w:tab/>
            <w:t>59</w:t>
          </w:r>
        </w:p>
        <w:p w14:paraId="04F76169"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7. ДОВЕРЕННОСТЬ</w:t>
          </w:r>
          <w:r>
            <w:rPr>
              <w:b w:val="0"/>
              <w:sz w:val="22"/>
              <w:szCs w:val="22"/>
            </w:rPr>
            <w:tab/>
            <w:t>64</w:t>
          </w:r>
        </w:p>
        <w:p w14:paraId="2160B05E"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8. ПР</w:t>
          </w:r>
          <w:r>
            <w:rPr>
              <w:b w:val="0"/>
              <w:caps/>
              <w:sz w:val="22"/>
              <w:szCs w:val="22"/>
            </w:rPr>
            <w:t>ЕДЛОЖЕНИЕ О ЦЕНЕ ДОГОВОРА</w:t>
          </w:r>
          <w:r>
            <w:rPr>
              <w:b w:val="0"/>
              <w:sz w:val="22"/>
              <w:szCs w:val="22"/>
            </w:rPr>
            <w:tab/>
            <w:t>66</w:t>
          </w:r>
        </w:p>
        <w:p w14:paraId="155ADAF8"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caps/>
              <w:sz w:val="22"/>
              <w:szCs w:val="22"/>
            </w:rPr>
            <w:t>(ЕДИНИЦЫ ТОВАРА, РАБОТЫ, УСЛУГИ)</w:t>
          </w:r>
          <w:r>
            <w:rPr>
              <w:b w:val="0"/>
              <w:sz w:val="22"/>
              <w:szCs w:val="22"/>
            </w:rPr>
            <w:tab/>
            <w:t>66</w:t>
          </w:r>
        </w:p>
        <w:p w14:paraId="598F273F"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9. Согласие на обработку персональных данных</w:t>
          </w:r>
          <w:r>
            <w:rPr>
              <w:b w:val="0"/>
              <w:sz w:val="22"/>
              <w:szCs w:val="22"/>
            </w:rPr>
            <w:tab/>
            <w:t>71</w:t>
          </w:r>
        </w:p>
        <w:p w14:paraId="63E17CD8" w14:textId="77777777" w:rsidR="00030930" w:rsidRDefault="00C55616">
          <w:pPr>
            <w:pStyle w:val="2e"/>
            <w:tabs>
              <w:tab w:val="right" w:leader="dot" w:pos="9348"/>
            </w:tabs>
            <w:rPr>
              <w:rFonts w:asciiTheme="minorHAnsi" w:eastAsiaTheme="minorEastAsia" w:hAnsiTheme="minorHAnsi" w:cstheme="minorBidi"/>
              <w:b w:val="0"/>
              <w:sz w:val="22"/>
              <w:szCs w:val="22"/>
            </w:rPr>
          </w:pPr>
          <w:r>
            <w:rPr>
              <w:b w:val="0"/>
              <w:sz w:val="22"/>
              <w:szCs w:val="22"/>
            </w:rPr>
            <w:t>Форма 10. Сведения о наименовании страны происхождения поставляемого товара</w:t>
          </w:r>
          <w:r>
            <w:rPr>
              <w:b w:val="0"/>
              <w:sz w:val="22"/>
              <w:szCs w:val="22"/>
            </w:rPr>
            <w:tab/>
            <w:t>72</w:t>
          </w:r>
        </w:p>
        <w:p w14:paraId="5C7F45F4" w14:textId="77777777" w:rsidR="00030930" w:rsidRDefault="00C55616">
          <w:pPr>
            <w:pStyle w:val="18"/>
            <w:tabs>
              <w:tab w:val="left" w:pos="601"/>
              <w:tab w:val="right" w:leader="dot" w:pos="9348"/>
            </w:tabs>
            <w:rPr>
              <w:rFonts w:asciiTheme="minorHAnsi" w:eastAsiaTheme="minorEastAsia" w:hAnsiTheme="minorHAnsi" w:cstheme="minorBidi"/>
              <w:b w:val="0"/>
              <w:sz w:val="22"/>
              <w:szCs w:val="22"/>
            </w:rPr>
          </w:pPr>
          <w:r>
            <w:rPr>
              <w:b w:val="0"/>
              <w:sz w:val="22"/>
              <w:szCs w:val="22"/>
            </w:rPr>
            <w:t>IV.</w:t>
          </w:r>
          <w:r>
            <w:rPr>
              <w:rFonts w:asciiTheme="minorHAnsi" w:eastAsiaTheme="minorEastAsia" w:hAnsiTheme="minorHAnsi" w:cstheme="minorBidi"/>
              <w:b w:val="0"/>
              <w:sz w:val="22"/>
              <w:szCs w:val="22"/>
            </w:rPr>
            <w:tab/>
          </w:r>
          <w:r>
            <w:rPr>
              <w:b w:val="0"/>
              <w:caps/>
              <w:sz w:val="22"/>
              <w:szCs w:val="22"/>
            </w:rPr>
            <w:t>ПРОЕКТ ДОГОВОРА</w:t>
          </w:r>
          <w:r>
            <w:rPr>
              <w:b w:val="0"/>
              <w:sz w:val="22"/>
              <w:szCs w:val="22"/>
            </w:rPr>
            <w:tab/>
            <w:t>73</w:t>
          </w:r>
        </w:p>
        <w:p w14:paraId="19AB9987" w14:textId="77777777" w:rsidR="00030930" w:rsidRDefault="00C55616">
          <w:pPr>
            <w:pStyle w:val="18"/>
            <w:tabs>
              <w:tab w:val="left" w:pos="492"/>
              <w:tab w:val="right" w:leader="dot" w:pos="9348"/>
            </w:tabs>
            <w:rPr>
              <w:rFonts w:asciiTheme="minorHAnsi" w:eastAsiaTheme="minorEastAsia" w:hAnsiTheme="minorHAnsi" w:cstheme="minorBidi"/>
              <w:b w:val="0"/>
              <w:sz w:val="22"/>
              <w:szCs w:val="22"/>
            </w:rPr>
          </w:pPr>
          <w:r>
            <w:rPr>
              <w:b w:val="0"/>
              <w:sz w:val="22"/>
              <w:szCs w:val="22"/>
            </w:rPr>
            <w:t>V.</w:t>
          </w:r>
          <w:r>
            <w:rPr>
              <w:rFonts w:asciiTheme="minorHAnsi" w:eastAsiaTheme="minorEastAsia" w:hAnsiTheme="minorHAnsi" w:cstheme="minorBidi"/>
              <w:b w:val="0"/>
              <w:sz w:val="22"/>
              <w:szCs w:val="22"/>
            </w:rPr>
            <w:tab/>
          </w:r>
          <w:r>
            <w:rPr>
              <w:b w:val="0"/>
              <w:sz w:val="22"/>
              <w:szCs w:val="22"/>
            </w:rPr>
            <w:t>ТЕХНИЧЕСКАЯ ЧАСТЬ</w:t>
          </w:r>
          <w:r>
            <w:rPr>
              <w:b w:val="0"/>
              <w:sz w:val="22"/>
              <w:szCs w:val="22"/>
            </w:rPr>
            <w:tab/>
            <w:t>73</w:t>
          </w:r>
        </w:p>
        <w:p w14:paraId="672D9B7E" w14:textId="77777777" w:rsidR="00030930" w:rsidRDefault="00C55616">
          <w:pPr>
            <w:pStyle w:val="18"/>
            <w:tabs>
              <w:tab w:val="left" w:pos="601"/>
              <w:tab w:val="right" w:leader="dot" w:pos="9348"/>
            </w:tabs>
            <w:rPr>
              <w:rFonts w:asciiTheme="minorHAnsi" w:eastAsiaTheme="minorEastAsia" w:hAnsiTheme="minorHAnsi" w:cstheme="minorBidi"/>
              <w:b w:val="0"/>
              <w:sz w:val="22"/>
              <w:szCs w:val="22"/>
            </w:rPr>
          </w:pPr>
          <w:r>
            <w:rPr>
              <w:b w:val="0"/>
              <w:sz w:val="22"/>
              <w:szCs w:val="22"/>
            </w:rPr>
            <w:t>VI.</w:t>
          </w:r>
          <w:r>
            <w:rPr>
              <w:rFonts w:asciiTheme="minorHAnsi" w:eastAsiaTheme="minorEastAsia" w:hAnsiTheme="minorHAnsi" w:cstheme="minorBidi"/>
              <w:b w:val="0"/>
              <w:sz w:val="22"/>
              <w:szCs w:val="22"/>
            </w:rPr>
            <w:tab/>
          </w:r>
          <w:r>
            <w:rPr>
              <w:b w:val="0"/>
              <w:sz w:val="22"/>
              <w:szCs w:val="22"/>
            </w:rPr>
            <w:t>ОБОСНОВАНИЕ НАЧАЛЬНОЙ (МАКСИМАЛЬНОЙ) ЦЕНЫ ДОГОВОРА</w:t>
          </w:r>
          <w:r>
            <w:rPr>
              <w:b w:val="0"/>
              <w:sz w:val="22"/>
              <w:szCs w:val="22"/>
            </w:rPr>
            <w:tab/>
            <w:t>73</w:t>
          </w:r>
          <w:r>
            <w:rPr>
              <w:b w:val="0"/>
              <w:sz w:val="22"/>
              <w:szCs w:val="22"/>
            </w:rPr>
            <w:fldChar w:fldCharType="end"/>
          </w:r>
        </w:p>
      </w:sdtContent>
    </w:sdt>
    <w:p w14:paraId="5BB32D9A" w14:textId="77777777" w:rsidR="00030930" w:rsidRDefault="00C55616">
      <w:pPr>
        <w:pStyle w:val="11"/>
        <w:tabs>
          <w:tab w:val="clear" w:pos="432"/>
        </w:tabs>
        <w:spacing w:before="0" w:after="0"/>
        <w:ind w:left="567" w:firstLine="0"/>
        <w:jc w:val="both"/>
      </w:pPr>
      <w:r>
        <w:br w:type="page" w:clear="all"/>
      </w:r>
    </w:p>
    <w:p w14:paraId="03E95E51" w14:textId="77777777" w:rsidR="00030930" w:rsidRDefault="00C55616">
      <w:pPr>
        <w:pStyle w:val="11"/>
        <w:keepNext w:val="0"/>
        <w:numPr>
          <w:ilvl w:val="0"/>
          <w:numId w:val="6"/>
        </w:numPr>
        <w:spacing w:before="0" w:after="0"/>
        <w:ind w:left="0" w:firstLine="567"/>
        <w:jc w:val="left"/>
        <w:rPr>
          <w:rStyle w:val="14"/>
          <w:b/>
          <w:bCs/>
          <w:caps/>
          <w:sz w:val="24"/>
          <w:szCs w:val="24"/>
        </w:rPr>
      </w:pPr>
      <w:bookmarkStart w:id="1" w:name="_Ref166642713"/>
      <w:bookmarkStart w:id="2" w:name="_Toc205812936"/>
      <w:r>
        <w:rPr>
          <w:rStyle w:val="14"/>
          <w:b/>
          <w:bCs/>
          <w:caps/>
          <w:sz w:val="24"/>
          <w:szCs w:val="24"/>
        </w:rPr>
        <w:lastRenderedPageBreak/>
        <w:t xml:space="preserve">ОБЩИЕ УСЛОВИЯ ПРОВЕДЕНИЯ </w:t>
      </w:r>
      <w:bookmarkEnd w:id="1"/>
      <w:r>
        <w:rPr>
          <w:rStyle w:val="14"/>
          <w:b/>
          <w:bCs/>
          <w:caps/>
          <w:sz w:val="24"/>
          <w:szCs w:val="24"/>
        </w:rPr>
        <w:t>закупки</w:t>
      </w:r>
      <w:bookmarkEnd w:id="2"/>
    </w:p>
    <w:p w14:paraId="2AD3F616" w14:textId="77777777" w:rsidR="00030930" w:rsidRDefault="00030930"/>
    <w:p w14:paraId="2094675C" w14:textId="77777777" w:rsidR="00030930" w:rsidRDefault="00C55616">
      <w:pPr>
        <w:pStyle w:val="11"/>
        <w:keepNext w:val="0"/>
        <w:numPr>
          <w:ilvl w:val="0"/>
          <w:numId w:val="1"/>
        </w:numPr>
        <w:spacing w:before="0" w:after="120"/>
        <w:ind w:left="0" w:firstLine="567"/>
        <w:jc w:val="both"/>
        <w:rPr>
          <w:sz w:val="24"/>
          <w:szCs w:val="24"/>
        </w:rPr>
      </w:pPr>
      <w:bookmarkStart w:id="3" w:name="_Toc205812937"/>
      <w:bookmarkStart w:id="4" w:name="_Ref166101251"/>
      <w:bookmarkStart w:id="5" w:name="_Ref166101247"/>
      <w:r>
        <w:rPr>
          <w:sz w:val="24"/>
          <w:szCs w:val="24"/>
        </w:rPr>
        <w:t>ОБЩИЕ ПОЛОЖЕНИЯ</w:t>
      </w:r>
      <w:bookmarkEnd w:id="3"/>
      <w:bookmarkEnd w:id="4"/>
      <w:bookmarkEnd w:id="5"/>
    </w:p>
    <w:p w14:paraId="784E0531" w14:textId="77777777" w:rsidR="00030930" w:rsidRDefault="00C55616">
      <w:pPr>
        <w:pStyle w:val="21"/>
        <w:keepNext w:val="0"/>
        <w:numPr>
          <w:ilvl w:val="1"/>
          <w:numId w:val="1"/>
        </w:numPr>
        <w:spacing w:after="120"/>
        <w:ind w:left="0" w:firstLine="567"/>
        <w:jc w:val="left"/>
        <w:rPr>
          <w:sz w:val="24"/>
          <w:szCs w:val="24"/>
        </w:rPr>
      </w:pPr>
      <w:bookmarkStart w:id="6" w:name="_Toc205812938"/>
      <w:r>
        <w:rPr>
          <w:sz w:val="24"/>
          <w:szCs w:val="24"/>
        </w:rPr>
        <w:t>Правовой статус документов</w:t>
      </w:r>
      <w:bookmarkEnd w:id="6"/>
    </w:p>
    <w:p w14:paraId="642A21A9" w14:textId="77777777" w:rsidR="00030930" w:rsidRDefault="00C55616">
      <w:pPr>
        <w:pStyle w:val="affff5"/>
        <w:numPr>
          <w:ilvl w:val="2"/>
          <w:numId w:val="1"/>
        </w:numPr>
        <w:tabs>
          <w:tab w:val="left" w:pos="170"/>
        </w:tabs>
        <w:ind w:left="0" w:firstLine="567"/>
        <w:jc w:val="both"/>
      </w:pPr>
      <w:bookmarkStart w:id="7" w:name="_Ref119427085"/>
      <w:r>
        <w:t xml:space="preserve">Настоящая документация о закупке подготовлена в соответствии </w:t>
      </w:r>
      <w:bookmarkEnd w:id="7"/>
      <w:r>
        <w:t>с требованиями Федерального закона от 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Единого стандарта закупок Публичного акционерного общества «Федеральная сетевая компания – Россети» (далее – Стандарт, Положение о закупке), утвержд</w:t>
      </w:r>
      <w:r>
        <w:t>енного решением Совета Директоров ПАО «Россети» (протокол от 30.12.2022 № 604).</w:t>
      </w:r>
    </w:p>
    <w:p w14:paraId="3F5A29C9" w14:textId="77777777" w:rsidR="00030930" w:rsidRDefault="00C55616">
      <w:pPr>
        <w:pStyle w:val="affff5"/>
        <w:numPr>
          <w:ilvl w:val="2"/>
          <w:numId w:val="1"/>
        </w:numPr>
        <w:spacing w:after="120"/>
        <w:ind w:left="0" w:firstLine="567"/>
        <w:jc w:val="both"/>
      </w:pPr>
      <w: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 если настоящей документацией о закупке не установлено иное.</w:t>
      </w:r>
    </w:p>
    <w:p w14:paraId="0101D240" w14:textId="77777777" w:rsidR="00030930" w:rsidRDefault="00C55616">
      <w:pPr>
        <w:pStyle w:val="affff5"/>
        <w:numPr>
          <w:ilvl w:val="2"/>
          <w:numId w:val="1"/>
        </w:numPr>
        <w:spacing w:after="120"/>
        <w:ind w:left="0" w:firstLine="567"/>
        <w:jc w:val="both"/>
      </w:pPr>
      <w:r>
        <w:t>Извещение о закупке и настоящая документация о закупке, размещенные Заказчиком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являются офертой Заказчика и должны рассматриваться участниками закупки в соответствии с этим в течение срока, определенного для проведения закупки.</w:t>
      </w:r>
    </w:p>
    <w:p w14:paraId="3DEB86A4" w14:textId="77777777" w:rsidR="00030930" w:rsidRDefault="00C55616">
      <w:pPr>
        <w:pStyle w:val="affff5"/>
        <w:numPr>
          <w:ilvl w:val="2"/>
          <w:numId w:val="1"/>
        </w:numPr>
        <w:spacing w:after="120"/>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14:paraId="0F990D8F" w14:textId="77777777" w:rsidR="00030930" w:rsidRDefault="00C55616">
      <w:pPr>
        <w:pStyle w:val="affff5"/>
        <w:numPr>
          <w:ilvl w:val="2"/>
          <w:numId w:val="1"/>
        </w:numPr>
        <w:spacing w:after="120"/>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14:paraId="7DA9ECEE" w14:textId="77777777" w:rsidR="00030930" w:rsidRDefault="00C55616">
      <w:pPr>
        <w:pStyle w:val="affff5"/>
        <w:numPr>
          <w:ilvl w:val="2"/>
          <w:numId w:val="1"/>
        </w:numPr>
        <w:spacing w:after="120"/>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AF35953" w14:textId="77777777" w:rsidR="00030930" w:rsidRDefault="00030930">
      <w:pPr>
        <w:pStyle w:val="affff5"/>
        <w:spacing w:after="120"/>
        <w:ind w:left="567"/>
        <w:jc w:val="both"/>
      </w:pPr>
    </w:p>
    <w:p w14:paraId="64B6B086" w14:textId="77777777" w:rsidR="00030930" w:rsidRDefault="00C55616">
      <w:pPr>
        <w:pStyle w:val="21"/>
        <w:keepNext w:val="0"/>
        <w:numPr>
          <w:ilvl w:val="1"/>
          <w:numId w:val="1"/>
        </w:numPr>
        <w:spacing w:after="120"/>
        <w:ind w:left="0" w:firstLine="567"/>
        <w:jc w:val="both"/>
        <w:rPr>
          <w:sz w:val="24"/>
          <w:szCs w:val="24"/>
        </w:rPr>
      </w:pPr>
      <w:bookmarkStart w:id="8" w:name="_Toc205812939"/>
      <w:r>
        <w:rPr>
          <w:sz w:val="24"/>
          <w:szCs w:val="24"/>
        </w:rPr>
        <w:t>Заказчик, предмет и условия проведения закупки.</w:t>
      </w:r>
      <w:bookmarkEnd w:id="8"/>
    </w:p>
    <w:p w14:paraId="4F9EE9C2"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bookmarkStart w:id="9" w:name="_Ref166267341"/>
      <w:r>
        <w:rPr>
          <w:rFonts w:ascii="Times New Roman" w:hAnsi="Times New Roman" w:cs="Times New Roman"/>
          <w:b w:val="0"/>
          <w:bCs w:val="0"/>
        </w:rPr>
        <w:t>Заказчик, указанный в пункте 1 части II «ИНФОРМАЦИОННАЯ КАРТА ЗАКУПКИ» настоящей документации о закупке соответственно (далее по тексту ссылки на разделы, подразделы, пункты и подпункты относятся исключительно к настоящей документации о закупке, если рядом с такой ссылкой не указано иного), проводит закупку, предмет и условия которой указаны в части II «ИНФОРМАЦИОННАЯ КАРТА ЗАКУПКИ», в соответствии с процедурами, условиями и положениями настоящей документации о закупке.</w:t>
      </w:r>
      <w:bookmarkEnd w:id="9"/>
    </w:p>
    <w:p w14:paraId="1E7A9297"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5F567FE6"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lastRenderedPageBreak/>
        <w:t>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пункте 2 части II «ИНФОРМАЦИОННАЯ КАРТА ЗАКУПКИ».</w:t>
      </w:r>
      <w:r>
        <w:t xml:space="preserve"> </w:t>
      </w:r>
      <w:r>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p>
    <w:p w14:paraId="14757A9E" w14:textId="77777777" w:rsidR="00030930" w:rsidRDefault="00030930">
      <w:pPr>
        <w:spacing w:after="120"/>
      </w:pPr>
    </w:p>
    <w:p w14:paraId="79EDADA0" w14:textId="77777777" w:rsidR="00030930" w:rsidRDefault="00C55616">
      <w:pPr>
        <w:pStyle w:val="21"/>
        <w:keepNext w:val="0"/>
        <w:numPr>
          <w:ilvl w:val="1"/>
          <w:numId w:val="1"/>
        </w:numPr>
        <w:spacing w:after="120"/>
        <w:ind w:left="0" w:firstLine="567"/>
        <w:jc w:val="left"/>
        <w:rPr>
          <w:sz w:val="24"/>
          <w:szCs w:val="24"/>
        </w:rPr>
      </w:pPr>
      <w:bookmarkStart w:id="10" w:name="_Toc205812940"/>
      <w:r>
        <w:rPr>
          <w:sz w:val="24"/>
          <w:szCs w:val="24"/>
        </w:rPr>
        <w:t>Начальная (максимальная) цена договора</w:t>
      </w:r>
      <w:bookmarkEnd w:id="10"/>
      <w:r>
        <w:rPr>
          <w:sz w:val="24"/>
          <w:szCs w:val="24"/>
        </w:rPr>
        <w:t xml:space="preserve"> </w:t>
      </w:r>
    </w:p>
    <w:p w14:paraId="2E2AD61A" w14:textId="77777777" w:rsidR="00030930" w:rsidRDefault="00C55616">
      <w:pPr>
        <w:pStyle w:val="32"/>
        <w:numPr>
          <w:ilvl w:val="2"/>
          <w:numId w:val="1"/>
        </w:numPr>
        <w:spacing w:before="0" w:after="120"/>
        <w:ind w:left="0" w:firstLine="567"/>
        <w:rPr>
          <w:rFonts w:ascii="Times New Roman" w:hAnsi="Times New Roman" w:cs="Times New Roman"/>
          <w:b w:val="0"/>
        </w:rPr>
      </w:pPr>
      <w:bookmarkStart w:id="11" w:name="_Ref166311292"/>
      <w:r>
        <w:rPr>
          <w:rFonts w:ascii="Times New Roman" w:hAnsi="Times New Roman" w:cs="Times New Roman"/>
          <w:b w:val="0"/>
          <w:bCs w:val="0"/>
        </w:rPr>
        <w:t xml:space="preserve">Начальная (максимальная) цена договора указана в извещении о закупке и пункте 5 части II «ИНФОРМАЦИОННАЯ КАРТА ЗАКУПКИ». </w:t>
      </w:r>
      <w:bookmarkEnd w:id="11"/>
      <w:r>
        <w:rPr>
          <w:rFonts w:ascii="Times New Roman" w:hAnsi="Times New Roman" w:cs="Times New Roman"/>
          <w:b w:val="0"/>
          <w:bCs w:val="0"/>
        </w:rPr>
        <w:t xml:space="preserve">Начальная (максимальная) цена договора может быть указана Заказчиком в виде </w:t>
      </w:r>
      <w:r>
        <w:rPr>
          <w:rFonts w:ascii="Times New Roman" w:hAnsi="Times New Roman" w:cs="Times New Roman"/>
          <w:b w:val="0"/>
        </w:rPr>
        <w:t>сведений о начальной (максимальной) цене договора, либо формулы цены, и максимального значения цены единицы товара, работы, услуги и максимального значения цены договора. 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w:t>
      </w:r>
      <w:r>
        <w:rPr>
          <w:rFonts w:ascii="Times New Roman" w:hAnsi="Times New Roman" w:cs="Times New Roman"/>
          <w:b w:val="0"/>
        </w:rPr>
        <w:t>дельных договоров.</w:t>
      </w:r>
    </w:p>
    <w:p w14:paraId="3C646A67" w14:textId="77777777" w:rsidR="00030930" w:rsidRDefault="00C55616">
      <w:pPr>
        <w:pStyle w:val="32"/>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пункте 5.1. части II «ИНФОРМАЦИОННАЯ КАРТА ЗАКУПКИ».</w:t>
      </w:r>
    </w:p>
    <w:p w14:paraId="7352CBC7" w14:textId="77777777" w:rsidR="00030930" w:rsidRDefault="00030930">
      <w:pPr>
        <w:spacing w:after="120"/>
      </w:pPr>
    </w:p>
    <w:p w14:paraId="4A6093BE" w14:textId="77777777" w:rsidR="00030930" w:rsidRDefault="00C55616">
      <w:pPr>
        <w:pStyle w:val="21"/>
        <w:keepNext w:val="0"/>
        <w:numPr>
          <w:ilvl w:val="1"/>
          <w:numId w:val="1"/>
        </w:numPr>
        <w:spacing w:after="120"/>
        <w:ind w:left="0" w:firstLine="567"/>
        <w:jc w:val="left"/>
        <w:rPr>
          <w:sz w:val="24"/>
          <w:szCs w:val="24"/>
        </w:rPr>
      </w:pPr>
      <w:bookmarkStart w:id="12" w:name="_Toc205812941"/>
      <w:r>
        <w:rPr>
          <w:sz w:val="24"/>
          <w:szCs w:val="24"/>
        </w:rPr>
        <w:t>Требования к участникам закупки</w:t>
      </w:r>
      <w:bookmarkEnd w:id="12"/>
    </w:p>
    <w:p w14:paraId="7610C300"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за исключением юридического лица (физического лица), являющегося иностранным агентом в соответствии с </w:t>
      </w:r>
      <w:hyperlink r:id="rId8" w:tooltip="https://internet.garant.ru/#/document/404991865/entry/1&quot; l &quot;/document/404991865/entry/1" w:history="1">
        <w:r>
          <w:rPr>
            <w:rFonts w:ascii="Times New Roman" w:hAnsi="Times New Roman" w:cs="Times New Roman"/>
            <w:b w:val="0"/>
            <w:bCs w:val="0"/>
          </w:rPr>
          <w:t>Федеральным законом</w:t>
        </w:r>
      </w:hyperlink>
      <w:r>
        <w:rPr>
          <w:rFonts w:ascii="Times New Roman" w:hAnsi="Times New Roman" w:cs="Times New Roman"/>
          <w:b w:val="0"/>
          <w:bCs w:val="0"/>
        </w:rPr>
        <w:t> от 14 июля 2022 года N 255-ФЗ "О контроле за деятельностью лиц, находящихся под иностранным влиянием".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p>
    <w:p w14:paraId="7C15D52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14:paraId="6CA01B0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bookmarkStart w:id="13" w:name="_Ref166312025"/>
      <w:r>
        <w:rPr>
          <w:rFonts w:ascii="Times New Roman" w:hAnsi="Times New Roman" w:cs="Times New Roman"/>
          <w:b w:val="0"/>
          <w:bCs w:val="0"/>
        </w:rPr>
        <w:t xml:space="preserve">Участник </w:t>
      </w:r>
      <w:r>
        <w:rPr>
          <w:rFonts w:ascii="Times New Roman" w:hAnsi="Times New Roman" w:cs="Times New Roman"/>
          <w:b w:val="0"/>
        </w:rPr>
        <w:t xml:space="preserve">закупки </w:t>
      </w:r>
      <w:r>
        <w:rPr>
          <w:rFonts w:ascii="Times New Roman" w:hAnsi="Times New Roman" w:cs="Times New Roman"/>
          <w:b w:val="0"/>
          <w:bCs w:val="0"/>
        </w:rPr>
        <w:t>для того, чтобы принять участие в закупке, должен удовлетворять требованиям, установленным в пункте 9 части II «ИНФОРМАЦИОННАЯ КАРТА ЗАКУПКИ».</w:t>
      </w:r>
      <w:bookmarkEnd w:id="13"/>
    </w:p>
    <w:p w14:paraId="553ABDBA"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11 части II «ИНФОРМАЦИОННАЯ КАРТА ЗАКУПКИ».</w:t>
      </w:r>
    </w:p>
    <w:p w14:paraId="498D7A16"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При установлении требований по количественным параметрам деятельности коллективно</w:t>
      </w:r>
      <w:r>
        <w:rPr>
          <w:rFonts w:ascii="Times New Roman" w:hAnsi="Times New Roman" w:cs="Times New Roman"/>
          <w:b w:val="0"/>
        </w:rPr>
        <w:t>го участника (группы лиц), количественные параметры членов объединения суммируются. Требования по наличию специальной правоспособности (например, наличие лицензий и иных специальных разрешительных документов) установлены в документации о закупке (п. 9 части II «ИНФОРМАЦИОННАЯ КАРТА ЗАКУПКИ»). Если иное не предусмотрено законодательством Российской Федерации, такие требования будут оцениваться в соответствии с распределением поставок, работ, услуг между членами коллективного участника.</w:t>
      </w:r>
    </w:p>
    <w:p w14:paraId="53917EF3" w14:textId="77777777" w:rsidR="00030930" w:rsidRDefault="00C55616">
      <w:pPr>
        <w:pStyle w:val="32"/>
        <w:keepNext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лиц будут отклонены без рассмотрения, по существу.</w:t>
      </w:r>
    </w:p>
    <w:p w14:paraId="0FC00BC5" w14:textId="77777777" w:rsidR="00030930" w:rsidRDefault="00030930">
      <w:pPr>
        <w:spacing w:after="120"/>
      </w:pPr>
    </w:p>
    <w:p w14:paraId="55902FB9" w14:textId="77777777" w:rsidR="00030930" w:rsidRDefault="00C55616">
      <w:pPr>
        <w:pStyle w:val="21"/>
        <w:keepNext w:val="0"/>
        <w:numPr>
          <w:ilvl w:val="1"/>
          <w:numId w:val="1"/>
        </w:numPr>
        <w:tabs>
          <w:tab w:val="left" w:pos="576"/>
          <w:tab w:val="left" w:pos="1418"/>
        </w:tabs>
        <w:spacing w:after="120"/>
        <w:ind w:left="0" w:firstLine="567"/>
        <w:jc w:val="both"/>
        <w:rPr>
          <w:sz w:val="24"/>
          <w:szCs w:val="24"/>
        </w:rPr>
      </w:pPr>
      <w:bookmarkStart w:id="14" w:name="_Toc205812942"/>
      <w:r>
        <w:rPr>
          <w:sz w:val="24"/>
          <w:szCs w:val="24"/>
        </w:rPr>
        <w:t>Привлечение соисполнителей (субподрядчиков) к исполнению договора</w:t>
      </w:r>
      <w:bookmarkEnd w:id="14"/>
    </w:p>
    <w:p w14:paraId="1783BE07"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15" w:name="_Ref354131841"/>
      <w:bookmarkStart w:id="16" w:name="_Ref11495519"/>
      <w:r>
        <w:rPr>
          <w:rFonts w:ascii="Times New Roman" w:hAnsi="Times New Roman" w:cs="Times New Roman"/>
          <w:b w:val="0"/>
          <w:bCs w:val="0"/>
        </w:rPr>
        <w:t xml:space="preserve">. </w:t>
      </w:r>
      <w:bookmarkStart w:id="17" w:name="_Ref354131847"/>
      <w:bookmarkEnd w:id="15"/>
    </w:p>
    <w:p w14:paraId="341DC2A6" w14:textId="77777777" w:rsidR="00030930" w:rsidRDefault="00030930">
      <w:pPr>
        <w:spacing w:after="120"/>
        <w:rPr>
          <w:i/>
        </w:rPr>
      </w:pPr>
    </w:p>
    <w:p w14:paraId="74C1254E" w14:textId="77777777" w:rsidR="00030930" w:rsidRDefault="00C55616">
      <w:pPr>
        <w:pStyle w:val="21"/>
        <w:keepNext w:val="0"/>
        <w:numPr>
          <w:ilvl w:val="1"/>
          <w:numId w:val="1"/>
        </w:numPr>
        <w:spacing w:after="120"/>
        <w:ind w:left="0" w:firstLine="567"/>
        <w:jc w:val="both"/>
        <w:rPr>
          <w:sz w:val="24"/>
          <w:szCs w:val="24"/>
        </w:rPr>
      </w:pPr>
      <w:bookmarkStart w:id="18" w:name="_Toc205812943"/>
      <w:bookmarkEnd w:id="17"/>
      <w:r>
        <w:rPr>
          <w:sz w:val="24"/>
          <w:szCs w:val="24"/>
        </w:rPr>
        <w:t>Расходы на участие в закупке и при заключении договора</w:t>
      </w:r>
      <w:bookmarkEnd w:id="18"/>
    </w:p>
    <w:p w14:paraId="30C11AB9" w14:textId="77777777" w:rsidR="00030930" w:rsidRDefault="00C55616">
      <w:pPr>
        <w:pStyle w:val="32"/>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Участник </w:t>
      </w:r>
      <w:r>
        <w:rPr>
          <w:rFonts w:ascii="Times New Roman" w:hAnsi="Times New Roman" w:cs="Times New Roman"/>
          <w:b w:val="0"/>
        </w:rPr>
        <w:t xml:space="preserve">закупки </w:t>
      </w:r>
      <w:r>
        <w:rPr>
          <w:rFonts w:ascii="Times New Roman" w:hAnsi="Times New Roman" w:cs="Times New Roman"/>
          <w:b w:val="0"/>
          <w:bCs w:val="0"/>
        </w:rPr>
        <w:t xml:space="preserve">несет все расходы, связанные с подготовкой и подачей заявки на участие в закупке, участием в закупке и заключением </w:t>
      </w:r>
      <w:bookmarkEnd w:id="16"/>
      <w:r>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14:paraId="7B2AE892" w14:textId="77777777" w:rsidR="00030930" w:rsidRDefault="00030930">
      <w:pPr>
        <w:spacing w:after="120"/>
        <w:rPr>
          <w:color w:val="FF0000"/>
        </w:rPr>
      </w:pPr>
    </w:p>
    <w:p w14:paraId="3829202D" w14:textId="77777777" w:rsidR="00030930" w:rsidRDefault="00C55616">
      <w:pPr>
        <w:pStyle w:val="21"/>
        <w:keepNext w:val="0"/>
        <w:numPr>
          <w:ilvl w:val="1"/>
          <w:numId w:val="1"/>
        </w:numPr>
        <w:tabs>
          <w:tab w:val="clear" w:pos="576"/>
          <w:tab w:val="left" w:pos="0"/>
        </w:tabs>
        <w:spacing w:after="120"/>
        <w:ind w:left="0" w:firstLine="567"/>
        <w:jc w:val="both"/>
        <w:rPr>
          <w:sz w:val="24"/>
          <w:szCs w:val="24"/>
        </w:rPr>
      </w:pPr>
      <w:bookmarkStart w:id="19" w:name="_Toc205812944"/>
      <w:r>
        <w:rPr>
          <w:sz w:val="24"/>
          <w:szCs w:val="24"/>
        </w:rPr>
        <w:t>Условия предоставления национального режима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bookmarkEnd w:id="19"/>
    </w:p>
    <w:p w14:paraId="1CC430FF"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Порядок предоставления национального режима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национальный режим) устанавливается в соответствии с законодательством Российской Федерации в сфере закупок в случае если Заказчиком в пунк</w:t>
      </w:r>
      <w:r>
        <w:rPr>
          <w:rFonts w:ascii="Times New Roman" w:hAnsi="Times New Roman" w:cs="Times New Roman"/>
          <w:b w:val="0"/>
          <w:bCs w:val="0"/>
          <w:highlight w:val="white"/>
        </w:rPr>
        <w:t>те 21 части</w:t>
      </w:r>
      <w:r>
        <w:rPr>
          <w:rFonts w:ascii="Times New Roman" w:hAnsi="Times New Roman" w:cs="Times New Roman"/>
          <w:b w:val="0"/>
          <w:bCs w:val="0"/>
        </w:rPr>
        <w:t xml:space="preserve"> II «ИНФОРМАЦИОННАЯ КАРТА ЗАКУПКИ» предусмотрена такая возможность.</w:t>
      </w:r>
    </w:p>
    <w:p w14:paraId="2D986787"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w:t>
      </w:r>
      <w:r>
        <w:rPr>
          <w:rFonts w:ascii="Times New Roman" w:hAnsi="Times New Roman" w:cs="Times New Roman"/>
          <w:b w:val="0"/>
          <w:bCs w:val="0"/>
        </w:rPr>
        <w:t xml:space="preserve">российское лицо), за исключением случаев принятия Правительством Российской Федерации мер, устанавливающих: </w:t>
      </w:r>
    </w:p>
    <w:p w14:paraId="4AC8650F" w14:textId="77777777" w:rsidR="00030930" w:rsidRDefault="00C55616">
      <w:pPr>
        <w:pStyle w:val="32"/>
        <w:widowControl w:val="0"/>
        <w:numPr>
          <w:ilvl w:val="0"/>
          <w:numId w:val="41"/>
        </w:numPr>
        <w:tabs>
          <w:tab w:val="left" w:pos="142"/>
        </w:tabs>
        <w:spacing w:after="120"/>
        <w:ind w:left="0" w:firstLine="567"/>
        <w:contextualSpacing/>
        <w:rPr>
          <w:rFonts w:ascii="Times New Roman" w:hAnsi="Times New Roman" w:cs="Times New Roman"/>
          <w:b w:val="0"/>
        </w:rPr>
      </w:pPr>
      <w:r>
        <w:rPr>
          <w:rFonts w:ascii="Times New Roman" w:hAnsi="Times New Roman" w:cs="Times New Roman"/>
          <w:b w:val="0"/>
        </w:rPr>
        <w:t>запрет закупок товаров (в том числе поставляемых при выполнении закупаемых работ, оказании закупаемых услуг</w:t>
      </w:r>
      <w:r>
        <w:rPr>
          <w:rFonts w:ascii="Times New Roman" w:hAnsi="Times New Roman" w:cs="Times New Roman"/>
          <w:b w:val="0"/>
          <w:bCs w:val="0"/>
        </w:rPr>
        <w:t xml:space="preserve">), происходящих из иностранных государств, работ, </w:t>
      </w:r>
      <w:r>
        <w:rPr>
          <w:rFonts w:ascii="Times New Roman" w:hAnsi="Times New Roman" w:cs="Times New Roman"/>
          <w:b w:val="0"/>
        </w:rPr>
        <w:t>услуг</w:t>
      </w:r>
      <w:r>
        <w:rPr>
          <w:rFonts w:ascii="Times New Roman" w:hAnsi="Times New Roman" w:cs="Times New Roman"/>
          <w:b w:val="0"/>
          <w:bCs w:val="0"/>
        </w:rPr>
        <w:t>, соответственно выполняемых, оказываемых</w:t>
      </w:r>
      <w:r>
        <w:rPr>
          <w:rFonts w:ascii="Times New Roman" w:hAnsi="Times New Roman" w:cs="Times New Roman"/>
          <w:b w:val="0"/>
        </w:rPr>
        <w:t xml:space="preserve"> иностранными лицами;</w:t>
      </w:r>
    </w:p>
    <w:p w14:paraId="04D9C113" w14:textId="77777777" w:rsidR="00030930" w:rsidRDefault="00C55616">
      <w:pPr>
        <w:pStyle w:val="32"/>
        <w:widowControl w:val="0"/>
        <w:numPr>
          <w:ilvl w:val="0"/>
          <w:numId w:val="41"/>
        </w:numPr>
        <w:tabs>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 xml:space="preserve">ограничение закупок </w:t>
      </w:r>
      <w:r>
        <w:rPr>
          <w:rFonts w:ascii="Times New Roman" w:hAnsi="Times New Roman" w:cs="Times New Roman"/>
          <w:b w:val="0"/>
        </w:rPr>
        <w:t xml:space="preserve">товаров </w:t>
      </w:r>
      <w:r>
        <w:rPr>
          <w:rFonts w:ascii="Times New Roman" w:hAnsi="Times New Roman" w:cs="Times New Roman"/>
          <w:b w:val="0"/>
          <w:bCs w:val="0"/>
        </w:rPr>
        <w:t xml:space="preserve">(в том числе поставляемых при </w:t>
      </w:r>
      <w:r>
        <w:rPr>
          <w:rFonts w:ascii="Times New Roman" w:hAnsi="Times New Roman" w:cs="Times New Roman"/>
          <w:b w:val="0"/>
        </w:rPr>
        <w:t xml:space="preserve">выполнении </w:t>
      </w:r>
      <w:r>
        <w:rPr>
          <w:rFonts w:ascii="Times New Roman" w:hAnsi="Times New Roman" w:cs="Times New Roman"/>
          <w:b w:val="0"/>
          <w:bCs w:val="0"/>
        </w:rPr>
        <w:t xml:space="preserve">закупаемых </w:t>
      </w:r>
      <w:r>
        <w:rPr>
          <w:rFonts w:ascii="Times New Roman" w:hAnsi="Times New Roman" w:cs="Times New Roman"/>
          <w:b w:val="0"/>
        </w:rPr>
        <w:t xml:space="preserve">работ, оказании </w:t>
      </w:r>
      <w:r>
        <w:rPr>
          <w:rFonts w:ascii="Times New Roman" w:hAnsi="Times New Roman" w:cs="Times New Roman"/>
          <w:b w:val="0"/>
          <w:bCs w:val="0"/>
        </w:rPr>
        <w:t xml:space="preserve">закупаемых </w:t>
      </w:r>
      <w:r>
        <w:rPr>
          <w:rFonts w:ascii="Times New Roman" w:hAnsi="Times New Roman" w:cs="Times New Roman"/>
          <w:b w:val="0"/>
        </w:rPr>
        <w:t>услуг</w:t>
      </w:r>
      <w:r>
        <w:rPr>
          <w:rFonts w:ascii="Times New Roman" w:hAnsi="Times New Roman" w:cs="Times New Roman"/>
          <w:b w:val="0"/>
          <w:bCs w:val="0"/>
        </w:rPr>
        <w:t xml:space="preserve">), происходящих из иностранных государств, работ, услуг, соответственно выполняемых, оказываемых </w:t>
      </w:r>
      <w:r>
        <w:rPr>
          <w:rFonts w:ascii="Times New Roman" w:hAnsi="Times New Roman" w:cs="Times New Roman"/>
          <w:b w:val="0"/>
        </w:rPr>
        <w:t xml:space="preserve">иностранными лицами, </w:t>
      </w:r>
      <w:r>
        <w:rPr>
          <w:rFonts w:ascii="Times New Roman" w:hAnsi="Times New Roman" w:cs="Times New Roman"/>
          <w:b w:val="0"/>
          <w:bCs w:val="0"/>
        </w:rPr>
        <w:t>в том числе минимальную обязательную долю закупок товаров российского происхождения;</w:t>
      </w:r>
    </w:p>
    <w:p w14:paraId="30D0BA77" w14:textId="77777777" w:rsidR="00030930" w:rsidRDefault="00C55616">
      <w:pPr>
        <w:pStyle w:val="32"/>
        <w:widowControl w:val="0"/>
        <w:numPr>
          <w:ilvl w:val="0"/>
          <w:numId w:val="41"/>
        </w:numPr>
        <w:tabs>
          <w:tab w:val="left" w:pos="142"/>
        </w:tabs>
        <w:spacing w:after="120"/>
        <w:ind w:left="0" w:firstLine="567"/>
        <w:contextualSpacing/>
        <w:rPr>
          <w:rFonts w:ascii="Times New Roman" w:hAnsi="Times New Roman" w:cs="Times New Roman"/>
          <w:b w:val="0"/>
        </w:rPr>
      </w:pPr>
      <w:r>
        <w:rPr>
          <w:rFonts w:ascii="Times New Roman" w:hAnsi="Times New Roman" w:cs="Times New Roman"/>
          <w:b w:val="0"/>
          <w:bCs w:val="0"/>
        </w:rPr>
        <w:t>преимущество в отношении</w:t>
      </w:r>
      <w:r>
        <w:rPr>
          <w:rFonts w:ascii="Times New Roman" w:hAnsi="Times New Roman" w:cs="Times New Roman"/>
          <w:b w:val="0"/>
        </w:rPr>
        <w:t xml:space="preserve"> товаров российского происхождения</w:t>
      </w:r>
      <w:r>
        <w:rPr>
          <w:rFonts w:ascii="Times New Roman" w:hAnsi="Times New Roman" w:cs="Times New Roman"/>
          <w:b w:val="0"/>
          <w:bCs w:val="0"/>
        </w:rPr>
        <w:t xml:space="preserve"> (в том числе поставляемых при выполнении закупаемых работ, оказании закупаемых услуг), работ, услуг, соответственно </w:t>
      </w:r>
      <w:r>
        <w:rPr>
          <w:rFonts w:ascii="Times New Roman" w:hAnsi="Times New Roman" w:cs="Times New Roman"/>
          <w:b w:val="0"/>
        </w:rPr>
        <w:t>выполняемых, оказываемых российскими лицами</w:t>
      </w:r>
      <w:r>
        <w:rPr>
          <w:rFonts w:ascii="Times New Roman" w:hAnsi="Times New Roman" w:cs="Times New Roman"/>
          <w:b w:val="0"/>
          <w:bCs w:val="0"/>
        </w:rPr>
        <w:t>;</w:t>
      </w:r>
    </w:p>
    <w:p w14:paraId="528E226C"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Если иное не предусмотрено мерами, принятыми Правительством Российской Федерации, положения п. 1.7.2 настоящей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w:t>
      </w:r>
      <w:r>
        <w:rPr>
          <w:rFonts w:ascii="Times New Roman" w:hAnsi="Times New Roman" w:cs="Times New Roman"/>
          <w:b w:val="0"/>
          <w:bCs w:val="0"/>
        </w:rPr>
        <w:t>олняемой, оказываемой российским лицом.</w:t>
      </w:r>
    </w:p>
    <w:p w14:paraId="31CB761B"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Если Правительством Российской Федерации установлен предусмотренный п. 1.7.2 а) настоящей документации запрет закупок товара, не допускаются:</w:t>
      </w:r>
    </w:p>
    <w:p w14:paraId="657EC0B9"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 xml:space="preserve">а) заключение договора на поставку такого товара; </w:t>
      </w:r>
    </w:p>
    <w:p w14:paraId="4AB46E05"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6ED967A"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Если Правительством Российской Федерации установлено предусмотренное п. 1.7.2 б) настоящей документации ограничение закупок товара, не допускаются: </w:t>
      </w:r>
    </w:p>
    <w:p w14:paraId="63B285EF"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w:t>
      </w:r>
    </w:p>
    <w:p w14:paraId="52C903D4"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4A4CC56"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Если Правительством Российской Федерации установлено предусмотренное п. 1.7.2 в) настоящей документации преимущество в отношении товара российского происхождения: </w:t>
      </w:r>
    </w:p>
    <w:p w14:paraId="413FBD6F"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 xml:space="preserve">а) при рассмотрении, оценке, сопоставлении заявок на участие в закупке, окончательных предложений осуществляется снижение на 15 (пятнадцать) % (процентов)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(процентов) ценового предложения этого участника закупки в случае подачи им предложения о размере платы, подлежащей внесению за заключение договора; </w:t>
      </w:r>
    </w:p>
    <w:p w14:paraId="45531C06"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 xml:space="preserve">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 </w:t>
      </w:r>
    </w:p>
    <w:p w14:paraId="2066DDB6"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5544631"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 Если Правительством Российской Федерации установлен предусмотренный п. 1.7.2 а) настоящей документации запрет закупки работ, услуг, соответственно выполняемых, оказываемых иностранным лицом, не допускаются:</w:t>
      </w:r>
    </w:p>
    <w:p w14:paraId="2D158CAF"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а) заключение договора на выполнение такой работы, оказание такой услуги с подрядчиком (исполнителем), являющимся иностранным лицом;</w:t>
      </w:r>
    </w:p>
    <w:p w14:paraId="2EC2E8F9"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670524E"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Если Правительством Российской Федерации установлено предусмотренное подпунктом п. 1.7.2 б) настоящей документации ограничение закупки работ, услуг, соответственно выполняемых, оказываемых иностранным лицом, не допускаются:</w:t>
      </w:r>
    </w:p>
    <w:p w14:paraId="1E123681"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BC1C73C"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4051082" w14:textId="77777777" w:rsidR="00030930" w:rsidRDefault="00C55616">
      <w:pPr>
        <w:pStyle w:val="32"/>
        <w:widowControl w:val="0"/>
        <w:numPr>
          <w:ilvl w:val="2"/>
          <w:numId w:val="1"/>
        </w:numPr>
        <w:tabs>
          <w:tab w:val="left" w:pos="142"/>
        </w:tabs>
        <w:spacing w:after="120"/>
        <w:ind w:left="0" w:firstLine="567"/>
        <w:rPr>
          <w:rFonts w:ascii="Times New Roman" w:hAnsi="Times New Roman" w:cs="Times New Roman"/>
          <w:b w:val="0"/>
          <w:bCs w:val="0"/>
        </w:rPr>
      </w:pPr>
      <w:r>
        <w:rPr>
          <w:rFonts w:ascii="Times New Roman" w:hAnsi="Times New Roman" w:cs="Times New Roman"/>
          <w:b w:val="0"/>
          <w:bCs w:val="0"/>
        </w:rPr>
        <w:t>Если Правительством Российской Федерации установлено предусмотренное 1.7.2 в) настоящей документации преимущество в отношении работ, услуг, соответственно выполняемых, оказываемых российским лицом:</w:t>
      </w:r>
    </w:p>
    <w:p w14:paraId="2156F830"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(процентов) ценового предложения, поданного участником закупки, являющимся российским лицом, либо увеличение на 15 (пятнадцать) %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07BFC51" w14:textId="77777777" w:rsidR="00030930" w:rsidRDefault="00C55616">
      <w:pPr>
        <w:pStyle w:val="32"/>
        <w:widowControl w:val="0"/>
        <w:tabs>
          <w:tab w:val="clear" w:pos="312"/>
          <w:tab w:val="left" w:pos="142"/>
        </w:tabs>
        <w:spacing w:after="120"/>
        <w:ind w:left="0" w:firstLine="567"/>
        <w:contextualSpacing/>
        <w:rPr>
          <w:rFonts w:ascii="Times New Roman" w:hAnsi="Times New Roman" w:cs="Times New Roman"/>
          <w:b w:val="0"/>
          <w:bCs w:val="0"/>
        </w:rPr>
      </w:pPr>
      <w:r>
        <w:rPr>
          <w:rFonts w:ascii="Times New Roman" w:hAnsi="Times New Roman" w:cs="Times New Roman"/>
          <w:b w:val="0"/>
          <w:bCs w:val="0"/>
        </w:rPr>
        <w:t>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w:t>
      </w:r>
    </w:p>
    <w:p w14:paraId="4F8B6FB7" w14:textId="77777777" w:rsidR="00030930" w:rsidRDefault="00C55616">
      <w:pPr>
        <w:pStyle w:val="32"/>
        <w:keepNext w:val="0"/>
        <w:widowControl w:val="0"/>
        <w:tabs>
          <w:tab w:val="clear" w:pos="312"/>
        </w:tabs>
        <w:spacing w:before="0" w:after="120"/>
        <w:ind w:left="0" w:firstLine="567"/>
        <w:contextualSpacing/>
        <w:rPr>
          <w:rFonts w:ascii="Times New Roman" w:hAnsi="Times New Roman" w:cs="Times New Roman"/>
          <w:b w:val="0"/>
          <w:bCs w:val="0"/>
        </w:rPr>
      </w:pPr>
      <w:r>
        <w:rPr>
          <w:rFonts w:ascii="Times New Roman" w:hAnsi="Times New Roman" w:cs="Times New Roman"/>
          <w:b w:val="0"/>
          <w:bCs w:val="0"/>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349937A" w14:textId="77777777" w:rsidR="00030930" w:rsidRDefault="00C55616">
      <w:pPr>
        <w:tabs>
          <w:tab w:val="center" w:pos="5457"/>
        </w:tabs>
        <w:ind w:firstLine="709"/>
        <w:rPr>
          <w:highlight w:val="white"/>
        </w:rPr>
      </w:pPr>
      <w:r>
        <w:rPr>
          <w:highlight w:val="white"/>
        </w:rPr>
        <w:t xml:space="preserve">1.7.10. В случае, если в Часть </w:t>
      </w:r>
      <w:r>
        <w:rPr>
          <w:highlight w:val="white"/>
          <w:lang w:val="en-US"/>
        </w:rPr>
        <w:t>V</w:t>
      </w:r>
      <w:r>
        <w:rPr>
          <w:highlight w:val="white"/>
        </w:rPr>
        <w:t xml:space="preserve"> «Техническая часть», включены товары, указанные в перечне №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об изменении и признании утратившими силу некоторых актов Правительства Российской Федерации» (далее – перечень), товары, указанные в перечне № 2, а также товары, не включенные в ук</w:t>
      </w:r>
      <w:r>
        <w:rPr>
          <w:highlight w:val="white"/>
        </w:rPr>
        <w:t>азанные перечни, Закупочная комиссия:</w:t>
      </w:r>
    </w:p>
    <w:p w14:paraId="28AB7A8D" w14:textId="77777777" w:rsidR="00030930" w:rsidRDefault="00C55616">
      <w:pPr>
        <w:tabs>
          <w:tab w:val="center" w:pos="5457"/>
        </w:tabs>
        <w:ind w:firstLine="709"/>
        <w:rPr>
          <w:spacing w:val="-4"/>
          <w:highlight w:val="white"/>
        </w:rPr>
      </w:pPr>
      <w:r>
        <w:rPr>
          <w:spacing w:val="-4"/>
          <w:highlight w:val="white"/>
        </w:rPr>
        <w:t xml:space="preserve">1.7.10.1. Рассматривает представленные в заявках на участие в закупке информацию </w:t>
      </w:r>
      <w:r>
        <w:rPr>
          <w:spacing w:val="-4"/>
          <w:highlight w:val="white"/>
        </w:rPr>
        <w:br w:type="textWrapping" w:clear="all"/>
      </w:r>
      <w:r>
        <w:rPr>
          <w:spacing w:val="-6"/>
          <w:highlight w:val="white"/>
        </w:rPr>
        <w:t>и документы, подтверждающие страну происхождения товара, указанного в перечне № 1, в соответствии с частью V «Техническая часть».</w:t>
      </w:r>
      <w:r>
        <w:rPr>
          <w:spacing w:val="-4"/>
          <w:highlight w:val="white"/>
        </w:rPr>
        <w:t xml:space="preserve"> </w:t>
      </w:r>
    </w:p>
    <w:p w14:paraId="558934C9" w14:textId="77777777" w:rsidR="00030930" w:rsidRDefault="00030930">
      <w:pPr>
        <w:tabs>
          <w:tab w:val="center" w:pos="5457"/>
        </w:tabs>
        <w:ind w:firstLine="709"/>
        <w:rPr>
          <w:spacing w:val="-4"/>
          <w:highlight w:val="white"/>
        </w:rPr>
      </w:pPr>
    </w:p>
    <w:p w14:paraId="0BBADA64" w14:textId="77777777" w:rsidR="00030930" w:rsidRDefault="00C55616">
      <w:pPr>
        <w:tabs>
          <w:tab w:val="center" w:pos="5457"/>
        </w:tabs>
        <w:ind w:firstLine="709"/>
        <w:rPr>
          <w:highlight w:val="white"/>
        </w:rPr>
      </w:pPr>
      <w:r>
        <w:rPr>
          <w:highlight w:val="white"/>
        </w:rPr>
        <w:t>1.7.10.2. Наличие в заявке на участие в закупке предложения о поставке такого товара, происходящего из иностранного государства, является основанием для ее отклонения.</w:t>
      </w:r>
    </w:p>
    <w:p w14:paraId="1A58D9DD" w14:textId="77777777" w:rsidR="00030930" w:rsidRDefault="00C55616">
      <w:pPr>
        <w:tabs>
          <w:tab w:val="center" w:pos="5457"/>
        </w:tabs>
        <w:ind w:firstLine="709"/>
        <w:rPr>
          <w:highlight w:val="white"/>
        </w:rPr>
      </w:pPr>
      <w:r>
        <w:rPr>
          <w:highlight w:val="white"/>
        </w:rPr>
        <w:t xml:space="preserve">1.7.10.3. Рассматривает представленные в заявках на участие в закупке информацию и документы, подтверждающие страну происхождения товара, указанного </w:t>
      </w:r>
      <w:r>
        <w:rPr>
          <w:highlight w:val="white"/>
        </w:rPr>
        <w:br/>
        <w:t>в перечне № 2,</w:t>
      </w:r>
      <w:r>
        <w:rPr>
          <w:spacing w:val="-6"/>
          <w:highlight w:val="white"/>
        </w:rPr>
        <w:t xml:space="preserve"> в соответствии с частью V «Техническая часть»</w:t>
      </w:r>
      <w:r>
        <w:rPr>
          <w:highlight w:val="white"/>
        </w:rPr>
        <w:t xml:space="preserve">. Если в заявке участника отсутствует информация и документы, подтверждающие страну происхождения товара, указанные </w:t>
      </w:r>
      <w:r>
        <w:rPr>
          <w:spacing w:val="-6"/>
          <w:highlight w:val="white"/>
        </w:rPr>
        <w:t>в части V «Техническая часть»</w:t>
      </w:r>
      <w:r>
        <w:rPr>
          <w:highlight w:val="white"/>
        </w:rPr>
        <w:t xml:space="preserve">, то такой товар признается иностранным (происходящим из иностранного государства).  </w:t>
      </w:r>
    </w:p>
    <w:p w14:paraId="5DAABB37" w14:textId="77777777" w:rsidR="00030930" w:rsidRDefault="00C55616">
      <w:pPr>
        <w:tabs>
          <w:tab w:val="center" w:pos="5457"/>
        </w:tabs>
        <w:ind w:firstLine="709"/>
        <w:rPr>
          <w:highlight w:val="white"/>
        </w:rPr>
      </w:pPr>
      <w:r>
        <w:rPr>
          <w:highlight w:val="white"/>
        </w:rPr>
        <w:t xml:space="preserve">1.7.10.4. Наличие в заявке на участие в закупке предложения о поставке </w:t>
      </w:r>
      <w:r>
        <w:rPr>
          <w:highlight w:val="white"/>
        </w:rPr>
        <w:br/>
        <w:t xml:space="preserve">такого товара, происходящего из иностранного государства, является основанием </w:t>
      </w:r>
      <w:r>
        <w:rPr>
          <w:highlight w:val="white"/>
        </w:rPr>
        <w:br/>
      </w:r>
      <w:r>
        <w:rPr>
          <w:highlight w:val="white"/>
        </w:rPr>
        <w:t>для ее отклонения, если на участие в закупке также подана соответствующая установленным заказчиком требованиям заявка, содержащая в отношении такого товара предложение о поставке товара российского происхождения.</w:t>
      </w:r>
    </w:p>
    <w:p w14:paraId="79DD1534" w14:textId="77777777" w:rsidR="00030930" w:rsidRDefault="00C55616">
      <w:pPr>
        <w:ind w:firstLine="709"/>
        <w:rPr>
          <w:highlight w:val="white"/>
        </w:rPr>
      </w:pPr>
      <w:r>
        <w:rPr>
          <w:highlight w:val="white"/>
        </w:rPr>
        <w:t xml:space="preserve">1.7.10.5. Рассматривает представленные в технической части заявок на участие в закупке информацию и документы, подтверждающие страну происхождения товара, не указанного в перечнях № 1 и № 2. </w:t>
      </w:r>
    </w:p>
    <w:p w14:paraId="31835F22" w14:textId="77777777" w:rsidR="00030930" w:rsidRDefault="00C55616">
      <w:pPr>
        <w:ind w:firstLine="709"/>
        <w:rPr>
          <w:highlight w:val="white"/>
        </w:rPr>
      </w:pPr>
      <w:r>
        <w:rPr>
          <w:highlight w:val="white"/>
        </w:rPr>
        <w:t>1.7.10.6. Заявка на участие в закупке получит преимущество, при одновременном соблюдении следующих условий:</w:t>
      </w:r>
    </w:p>
    <w:p w14:paraId="17E55CEB" w14:textId="77777777" w:rsidR="00030930" w:rsidRDefault="00C55616">
      <w:pPr>
        <w:pStyle w:val="affff5"/>
        <w:numPr>
          <w:ilvl w:val="0"/>
          <w:numId w:val="45"/>
        </w:numPr>
        <w:contextualSpacing/>
        <w:jc w:val="both"/>
        <w:rPr>
          <w:highlight w:val="white"/>
        </w:rPr>
      </w:pPr>
      <w:r>
        <w:rPr>
          <w:highlight w:val="white"/>
        </w:rPr>
        <w:t xml:space="preserve">она не подлежит отклонению при применении запрета и ограничения </w:t>
      </w:r>
      <w:r>
        <w:rPr>
          <w:highlight w:val="white"/>
        </w:rPr>
        <w:br/>
        <w:t>и соответствует установленным требованиям документации;</w:t>
      </w:r>
    </w:p>
    <w:p w14:paraId="552A5460" w14:textId="77777777" w:rsidR="00030930" w:rsidRDefault="00C55616">
      <w:pPr>
        <w:pStyle w:val="affff5"/>
        <w:numPr>
          <w:ilvl w:val="0"/>
          <w:numId w:val="45"/>
        </w:numPr>
        <w:contextualSpacing/>
        <w:jc w:val="both"/>
        <w:rPr>
          <w:highlight w:val="white"/>
        </w:rPr>
      </w:pPr>
      <w:r>
        <w:rPr>
          <w:highlight w:val="white"/>
        </w:rPr>
        <w:t xml:space="preserve">содержит предложение о поставке товаров только российского происхождения </w:t>
      </w:r>
      <w:r>
        <w:rPr>
          <w:highlight w:val="white"/>
        </w:rPr>
        <w:br/>
        <w:t>(то есть заявка содержит предложение о поставке всех товаров российского происхождения, в том числе на которые распространяется запрет, ограничение, преимущество);</w:t>
      </w:r>
    </w:p>
    <w:p w14:paraId="53F3B8C5" w14:textId="77777777" w:rsidR="00030930" w:rsidRDefault="00C55616">
      <w:pPr>
        <w:pStyle w:val="affff5"/>
        <w:numPr>
          <w:ilvl w:val="0"/>
          <w:numId w:val="45"/>
        </w:numPr>
        <w:contextualSpacing/>
        <w:jc w:val="both"/>
        <w:rPr>
          <w:highlight w:val="white"/>
        </w:rPr>
      </w:pPr>
      <w:bookmarkStart w:id="20" w:name="_Ref11225299"/>
      <w:r>
        <w:rPr>
          <w:highlight w:val="white"/>
        </w:rPr>
        <w:t xml:space="preserve">в числе заявок на участие в закупке, в отношении которых отсутствуют основания для отклонения, имеется заявка на участие в закупке, содержащая предложение </w:t>
      </w:r>
      <w:r>
        <w:rPr>
          <w:highlight w:val="white"/>
        </w:rPr>
        <w:br/>
        <w:t>о поставке хотя бы одного товара, происходящего из иностранного государства.</w:t>
      </w:r>
      <w:bookmarkEnd w:id="20"/>
    </w:p>
    <w:p w14:paraId="48044BDC" w14:textId="77777777" w:rsidR="00030930" w:rsidRDefault="00030930">
      <w:pPr>
        <w:pStyle w:val="affff5"/>
        <w:widowControl w:val="0"/>
        <w:spacing w:after="120"/>
        <w:ind w:left="851"/>
        <w:rPr>
          <w:b/>
          <w:bCs/>
        </w:rPr>
      </w:pPr>
    </w:p>
    <w:p w14:paraId="67DF1F25" w14:textId="77777777" w:rsidR="00030930" w:rsidRDefault="00C55616">
      <w:pPr>
        <w:pStyle w:val="11"/>
        <w:keepNext w:val="0"/>
        <w:widowControl w:val="0"/>
        <w:numPr>
          <w:ilvl w:val="0"/>
          <w:numId w:val="1"/>
        </w:numPr>
        <w:spacing w:before="0" w:after="120"/>
        <w:ind w:left="0" w:firstLine="567"/>
        <w:jc w:val="both"/>
        <w:rPr>
          <w:sz w:val="24"/>
          <w:szCs w:val="24"/>
        </w:rPr>
      </w:pPr>
      <w:bookmarkStart w:id="21" w:name="_Toc205812945"/>
      <w:r>
        <w:rPr>
          <w:sz w:val="24"/>
          <w:szCs w:val="24"/>
        </w:rPr>
        <w:t>ДОКУМЕНТАЦИЯ О ЗАКУПКЕ</w:t>
      </w:r>
      <w:bookmarkEnd w:id="21"/>
    </w:p>
    <w:p w14:paraId="75BAC1AE" w14:textId="77777777" w:rsidR="00030930" w:rsidRDefault="00C55616">
      <w:pPr>
        <w:pStyle w:val="21"/>
        <w:keepNext w:val="0"/>
        <w:widowControl w:val="0"/>
        <w:numPr>
          <w:ilvl w:val="1"/>
          <w:numId w:val="1"/>
        </w:numPr>
        <w:spacing w:after="120"/>
        <w:ind w:left="0" w:firstLine="567"/>
        <w:jc w:val="left"/>
        <w:rPr>
          <w:sz w:val="24"/>
          <w:szCs w:val="24"/>
        </w:rPr>
      </w:pPr>
      <w:bookmarkStart w:id="22" w:name="_Ref11225592"/>
      <w:bookmarkStart w:id="23" w:name="_Toc205812946"/>
      <w:r>
        <w:rPr>
          <w:sz w:val="24"/>
          <w:szCs w:val="24"/>
        </w:rPr>
        <w:t>Предоставление документации</w:t>
      </w:r>
      <w:bookmarkEnd w:id="22"/>
      <w:r>
        <w:rPr>
          <w:sz w:val="24"/>
          <w:szCs w:val="24"/>
        </w:rPr>
        <w:t xml:space="preserve"> о закупке</w:t>
      </w:r>
      <w:bookmarkEnd w:id="23"/>
    </w:p>
    <w:p w14:paraId="18A517FD"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bCs w:val="0"/>
        </w:rPr>
      </w:pPr>
      <w:bookmarkStart w:id="24" w:name="_Ref166101804"/>
      <w:r>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электронной площадки РТС-Тендер (далее – ЭП) </w:t>
      </w:r>
      <w:r>
        <w:rPr>
          <w:rFonts w:ascii="Times New Roman" w:hAnsi="Times New Roman" w:cs="Times New Roman"/>
          <w:b w:val="0"/>
          <w:bCs w:val="0"/>
          <w:lang w:val="en-US"/>
        </w:rPr>
        <w:t>http</w:t>
      </w:r>
      <w:r>
        <w:rPr>
          <w:rFonts w:ascii="Times New Roman" w:hAnsi="Times New Roman" w:cs="Times New Roman"/>
          <w:b w:val="0"/>
          <w:bCs w:val="0"/>
        </w:rPr>
        <w:t>://</w:t>
      </w:r>
      <w:r>
        <w:rPr>
          <w:rFonts w:ascii="Times New Roman" w:hAnsi="Times New Roman" w:cs="Times New Roman"/>
          <w:b w:val="0"/>
          <w:bCs w:val="0"/>
          <w:lang w:val="en-US"/>
        </w:rPr>
        <w:t>rts</w:t>
      </w:r>
      <w:r>
        <w:rPr>
          <w:rFonts w:ascii="Times New Roman" w:hAnsi="Times New Roman" w:cs="Times New Roman"/>
          <w:b w:val="0"/>
          <w:bCs w:val="0"/>
        </w:rPr>
        <w:t>-</w:t>
      </w:r>
      <w:r>
        <w:rPr>
          <w:rFonts w:ascii="Times New Roman" w:hAnsi="Times New Roman" w:cs="Times New Roman"/>
          <w:b w:val="0"/>
          <w:bCs w:val="0"/>
          <w:lang w:val="en-US"/>
        </w:rPr>
        <w:t>tender</w:t>
      </w:r>
      <w:r>
        <w:rPr>
          <w:rFonts w:ascii="Times New Roman" w:hAnsi="Times New Roman" w:cs="Times New Roman"/>
          <w:b w:val="0"/>
          <w:bCs w:val="0"/>
        </w:rPr>
        <w:t>.</w:t>
      </w:r>
      <w:r>
        <w:rPr>
          <w:rFonts w:ascii="Times New Roman" w:hAnsi="Times New Roman" w:cs="Times New Roman"/>
          <w:b w:val="0"/>
          <w:bCs w:val="0"/>
          <w:lang w:val="en-US"/>
        </w:rPr>
        <w:t>ru</w:t>
      </w:r>
      <w:r>
        <w:rPr>
          <w:rFonts w:ascii="Times New Roman" w:hAnsi="Times New Roman" w:cs="Times New Roman"/>
          <w:b w:val="0"/>
          <w:bCs w:val="0"/>
        </w:rPr>
        <w:t>.</w:t>
      </w:r>
      <w:bookmarkEnd w:id="24"/>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14:paraId="10960E6B" w14:textId="77777777" w:rsidR="00030930" w:rsidRDefault="00030930">
      <w:pPr>
        <w:spacing w:after="120"/>
      </w:pPr>
    </w:p>
    <w:p w14:paraId="67B3D99D" w14:textId="77777777" w:rsidR="00030930" w:rsidRDefault="00C55616">
      <w:pPr>
        <w:pStyle w:val="21"/>
        <w:keepNext w:val="0"/>
        <w:numPr>
          <w:ilvl w:val="1"/>
          <w:numId w:val="1"/>
        </w:numPr>
        <w:spacing w:after="120"/>
        <w:ind w:left="0" w:firstLine="567"/>
        <w:jc w:val="left"/>
        <w:rPr>
          <w:sz w:val="24"/>
          <w:szCs w:val="24"/>
        </w:rPr>
      </w:pPr>
      <w:bookmarkStart w:id="25" w:name="_Toc205812947"/>
      <w:r>
        <w:rPr>
          <w:sz w:val="24"/>
          <w:szCs w:val="24"/>
        </w:rPr>
        <w:t>Разъяснение положений документации о закупке</w:t>
      </w:r>
      <w:bookmarkEnd w:id="25"/>
    </w:p>
    <w:p w14:paraId="79B04575"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w:t>
      </w:r>
      <w:r>
        <w:rPr>
          <w:rFonts w:ascii="Times New Roman" w:hAnsi="Times New Roman" w:cs="Times New Roman"/>
          <w:b w:val="0"/>
        </w:rPr>
        <w:t>Регламентом работы ЭП</w:t>
      </w:r>
      <w:r>
        <w:rPr>
          <w:rFonts w:ascii="Times New Roman" w:hAnsi="Times New Roman" w:cs="Times New Roman"/>
          <w:b w:val="0"/>
          <w:bCs w:val="0"/>
        </w:rPr>
        <w:t>. Дата и время окончания срока предоставления участникам закупки разъяснений положений документации о закупке указаны в пункте 13 части II «ИНФОРМАЦИОННАЯ КАРТА ЗАКУПКИ».</w:t>
      </w:r>
    </w:p>
    <w:p w14:paraId="7A658925"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bookmarkStart w:id="26" w:name="_Ref166349349"/>
      <w:r>
        <w:rPr>
          <w:rFonts w:ascii="Times New Roman" w:hAnsi="Times New Roman" w:cs="Times New Roman"/>
          <w:b w:val="0"/>
          <w:bCs w:val="0"/>
        </w:rPr>
        <w:t xml:space="preserve">В течение трех рабочих дней с даты поступления запроса, Заказчик осуществляет разъяснение положений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указанного в извещении. </w:t>
      </w:r>
      <w:bookmarkEnd w:id="26"/>
    </w:p>
    <w:p w14:paraId="244B4329"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14:paraId="765C32F7" w14:textId="77777777" w:rsidR="00030930" w:rsidRDefault="00C55616">
      <w:pPr>
        <w:pStyle w:val="21"/>
        <w:keepLines/>
        <w:numPr>
          <w:ilvl w:val="1"/>
          <w:numId w:val="1"/>
        </w:numPr>
        <w:spacing w:after="120"/>
        <w:ind w:left="0" w:firstLine="567"/>
        <w:jc w:val="left"/>
        <w:rPr>
          <w:sz w:val="24"/>
          <w:szCs w:val="24"/>
        </w:rPr>
      </w:pPr>
      <w:bookmarkStart w:id="27" w:name="_Ref119429410"/>
      <w:bookmarkStart w:id="28" w:name="_Toc205812948"/>
      <w:r>
        <w:rPr>
          <w:sz w:val="24"/>
          <w:szCs w:val="24"/>
        </w:rPr>
        <w:t xml:space="preserve">Внесение изменений в извещение о </w:t>
      </w:r>
      <w:bookmarkEnd w:id="27"/>
      <w:r>
        <w:rPr>
          <w:sz w:val="24"/>
          <w:szCs w:val="24"/>
        </w:rPr>
        <w:t>закупке и/или документацию о закупке</w:t>
      </w:r>
      <w:bookmarkEnd w:id="28"/>
    </w:p>
    <w:p w14:paraId="4A1C1AFA"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r>
        <w:rPr>
          <w:rFonts w:ascii="Times New Roman" w:hAnsi="Times New Roman" w:cs="Times New Roman"/>
          <w:b w:val="0"/>
          <w:bCs w:val="0"/>
        </w:rPr>
        <w:t>До окончания срока подачи заявок Заказчик может по любой причине внести изменения в извещение о закупке и/или документацию о закупке.</w:t>
      </w:r>
    </w:p>
    <w:p w14:paraId="3343BC5E"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r>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3 (трех) дней со дня принятия решения о внесении указанных изменений. </w:t>
      </w:r>
      <w:r>
        <w:rPr>
          <w:rFonts w:ascii="Times New Roman" w:hAnsi="Times New Roman" w:cs="Times New Roman"/>
          <w:b w:val="0"/>
          <w:bCs w:val="0"/>
        </w:rPr>
        <w:t xml:space="preserve">При этом </w:t>
      </w:r>
      <w:r>
        <w:rPr>
          <w:rFonts w:ascii="Times New Roman" w:hAnsi="Times New Roman" w:cs="Times New Roman"/>
          <w:b w:val="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14:paraId="489E29EE"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r>
        <w:rPr>
          <w:rFonts w:ascii="Times New Roman" w:hAnsi="Times New Roman" w:cs="Times New Roman"/>
          <w:b w:val="0"/>
          <w:bCs w:val="0"/>
        </w:rPr>
        <w:t xml:space="preserve">Заказчик не несет ответственности в случае, если участник </w:t>
      </w:r>
      <w:r>
        <w:rPr>
          <w:rFonts w:ascii="Times New Roman" w:hAnsi="Times New Roman" w:cs="Times New Roman"/>
          <w:b w:val="0"/>
        </w:rPr>
        <w:t xml:space="preserve">закупки </w:t>
      </w:r>
      <w:r>
        <w:rPr>
          <w:rFonts w:ascii="Times New Roman" w:hAnsi="Times New Roman" w:cs="Times New Roman"/>
          <w:b w:val="0"/>
          <w:bCs w:val="0"/>
        </w:rPr>
        <w:t xml:space="preserve">не ознакомился с изменениями, внесенными в извещение о закупке и/или документацию о закупке, размещенными надлежащим образом. </w:t>
      </w:r>
    </w:p>
    <w:p w14:paraId="76BB69BF" w14:textId="77777777" w:rsidR="00030930" w:rsidRDefault="00030930">
      <w:pPr>
        <w:keepNext/>
        <w:keepLines/>
        <w:jc w:val="left"/>
      </w:pPr>
    </w:p>
    <w:p w14:paraId="0ED4BFDF" w14:textId="77777777" w:rsidR="00030930" w:rsidRDefault="00C55616">
      <w:pPr>
        <w:pStyle w:val="21"/>
        <w:keepLines/>
        <w:numPr>
          <w:ilvl w:val="1"/>
          <w:numId w:val="1"/>
        </w:numPr>
        <w:spacing w:after="120"/>
        <w:ind w:left="0" w:firstLine="567"/>
        <w:jc w:val="left"/>
        <w:rPr>
          <w:sz w:val="24"/>
          <w:szCs w:val="24"/>
        </w:rPr>
      </w:pPr>
      <w:bookmarkStart w:id="29" w:name="_Toc205812949"/>
      <w:r>
        <w:rPr>
          <w:sz w:val="24"/>
          <w:szCs w:val="24"/>
        </w:rPr>
        <w:t>Отмена закупки</w:t>
      </w:r>
      <w:bookmarkEnd w:id="29"/>
    </w:p>
    <w:p w14:paraId="12D18EAE"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bookmarkStart w:id="30" w:name="_Ref166158219"/>
      <w:r>
        <w:rPr>
          <w:rFonts w:ascii="Times New Roman" w:hAnsi="Times New Roman" w:cs="Times New Roman"/>
          <w:b w:val="0"/>
          <w:bCs w:val="0"/>
        </w:rPr>
        <w:t>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w:t>
      </w:r>
      <w:bookmarkEnd w:id="30"/>
    </w:p>
    <w:p w14:paraId="0C5B5353"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r>
        <w:rPr>
          <w:rFonts w:ascii="Times New Roman" w:hAnsi="Times New Roman" w:cs="Times New Roman"/>
          <w:b w:val="0"/>
          <w:bCs w:val="0"/>
        </w:rPr>
        <w:t>Решение об отмене закупки размещается Заказчиком в ЕИС в день принятия этого решения.</w:t>
      </w:r>
    </w:p>
    <w:p w14:paraId="26984DC7"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r>
        <w:rPr>
          <w:rFonts w:ascii="Times New Roman" w:hAnsi="Times New Roman" w:cs="Times New Roman"/>
          <w:b w:val="0"/>
          <w:bCs w:val="0"/>
        </w:rPr>
        <w:t xml:space="preserve">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 </w:t>
      </w:r>
    </w:p>
    <w:p w14:paraId="3BEC8EBB" w14:textId="77777777" w:rsidR="00030930" w:rsidRDefault="00030930">
      <w:pPr>
        <w:keepNext/>
        <w:keepLines/>
        <w:spacing w:after="120"/>
        <w:jc w:val="left"/>
      </w:pPr>
    </w:p>
    <w:p w14:paraId="7D2C61B0" w14:textId="77777777" w:rsidR="00030930" w:rsidRDefault="00C55616">
      <w:pPr>
        <w:pStyle w:val="11"/>
        <w:keepLines/>
        <w:numPr>
          <w:ilvl w:val="0"/>
          <w:numId w:val="1"/>
        </w:numPr>
        <w:spacing w:before="0" w:after="120"/>
        <w:ind w:left="1418" w:hanging="851"/>
        <w:jc w:val="left"/>
        <w:rPr>
          <w:sz w:val="24"/>
          <w:szCs w:val="24"/>
        </w:rPr>
      </w:pPr>
      <w:bookmarkStart w:id="31" w:name="_Ref166349406"/>
      <w:bookmarkStart w:id="32" w:name="_Ref166250138"/>
      <w:bookmarkStart w:id="33" w:name="_Ref166250141"/>
      <w:bookmarkStart w:id="34" w:name="_Ref166159546"/>
      <w:bookmarkStart w:id="35" w:name="_Ref166159542"/>
      <w:bookmarkStart w:id="36" w:name="_Toc205812950"/>
      <w:bookmarkEnd w:id="31"/>
      <w:r>
        <w:rPr>
          <w:sz w:val="24"/>
          <w:szCs w:val="24"/>
        </w:rPr>
        <w:t xml:space="preserve">ТРЕБОВАНИЯ К СОДЕРЖАНИЮ ЗАЯВКИ НА УЧАСТИЕ В </w:t>
      </w:r>
      <w:bookmarkEnd w:id="32"/>
      <w:bookmarkEnd w:id="33"/>
      <w:bookmarkEnd w:id="34"/>
      <w:bookmarkEnd w:id="35"/>
      <w:r>
        <w:rPr>
          <w:sz w:val="24"/>
          <w:szCs w:val="24"/>
        </w:rPr>
        <w:t>ЗАКУПКЕ</w:t>
      </w:r>
      <w:bookmarkEnd w:id="36"/>
    </w:p>
    <w:p w14:paraId="2AACA143" w14:textId="77777777" w:rsidR="00030930" w:rsidRDefault="00C55616">
      <w:pPr>
        <w:pStyle w:val="21"/>
        <w:keepLines/>
        <w:numPr>
          <w:ilvl w:val="1"/>
          <w:numId w:val="1"/>
        </w:numPr>
        <w:spacing w:after="120"/>
        <w:ind w:left="0" w:firstLine="567"/>
        <w:jc w:val="left"/>
        <w:rPr>
          <w:sz w:val="24"/>
          <w:szCs w:val="24"/>
        </w:rPr>
      </w:pPr>
      <w:bookmarkStart w:id="37" w:name="_Toc205812951"/>
      <w:r>
        <w:rPr>
          <w:sz w:val="24"/>
          <w:szCs w:val="24"/>
        </w:rPr>
        <w:t>Требования к оформлению заявки на участие в закупке</w:t>
      </w:r>
      <w:bookmarkEnd w:id="37"/>
    </w:p>
    <w:p w14:paraId="3BB358CA"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bookmarkStart w:id="38" w:name="_Ref166246797"/>
      <w:r>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w:t>
      </w:r>
      <w:r>
        <w:rPr>
          <w:rFonts w:ascii="Times New Roman" w:hAnsi="Times New Roman" w:cs="Times New Roman"/>
          <w:b w:val="0"/>
          <w:bCs w:val="0"/>
        </w:rPr>
        <w:t>акупке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6A6201DD" w14:textId="77777777" w:rsidR="00030930" w:rsidRDefault="00C55616">
      <w:pPr>
        <w:pStyle w:val="affff5"/>
        <w:keepNext/>
        <w:keepLines/>
        <w:numPr>
          <w:ilvl w:val="2"/>
          <w:numId w:val="1"/>
        </w:numPr>
        <w:spacing w:after="120"/>
        <w:ind w:left="0" w:firstLine="567"/>
      </w:pPr>
      <w:r>
        <w:t xml:space="preserve">Участник закупки готовит заявку на участие в закупке в соответствии с требованиями раздела 3 «ТРЕБОВАНИЯ К СОДЕРЖАНИЮ ЗАЯВКИ НА УЧАСТИЕ В ЗАКУПКЕ» части </w:t>
      </w:r>
      <w:r>
        <w:rPr>
          <w:lang w:val="en-US"/>
        </w:rPr>
        <w:t>I</w:t>
      </w:r>
      <w:r>
        <w:t xml:space="preserve"> «ОБЩИЕ УСЛОВИЯ ПРОВЕДЕНИЯ ЗАКУПКИ» и в соответствии с формами документов, установленными частью </w:t>
      </w:r>
      <w:r>
        <w:rPr>
          <w:lang w:val="en-US"/>
        </w:rPr>
        <w:t>III</w:t>
      </w:r>
      <w:r>
        <w:t xml:space="preserve"> «ОБРАЗЦЫ ФОРМ ДЛЯ ЗАПОЛНЕНИЯ УЧАСТНИКАМИ ЗАКУПКИ».</w:t>
      </w:r>
      <w:bookmarkEnd w:id="38"/>
      <w:r>
        <w:rPr>
          <w:b/>
          <w:bCs/>
        </w:rPr>
        <w:t xml:space="preserve"> </w:t>
      </w:r>
    </w:p>
    <w:p w14:paraId="4CEE7C3C" w14:textId="77777777" w:rsidR="00030930" w:rsidRDefault="00C55616">
      <w:pPr>
        <w:pStyle w:val="affff5"/>
        <w:keepNext/>
        <w:keepLines/>
        <w:numPr>
          <w:ilvl w:val="2"/>
          <w:numId w:val="1"/>
        </w:numPr>
        <w:spacing w:after="120"/>
        <w:ind w:left="0" w:firstLine="567"/>
      </w:pPr>
      <w:r>
        <w:t>Участник должен принять во внимание, что согласно ч. 19.5 ст. 3.4 223-ФЗ заявка участника состоит их двух частей и предложения участника закупки о цене договора (цене лота, единицы товара, работы, услуги), при этом:</w:t>
      </w:r>
    </w:p>
    <w:p w14:paraId="7420FAC9" w14:textId="77777777" w:rsidR="00030930" w:rsidRDefault="00C55616">
      <w:pPr>
        <w:pStyle w:val="affff5"/>
        <w:keepNext/>
        <w:keepLines/>
        <w:numPr>
          <w:ilvl w:val="0"/>
          <w:numId w:val="15"/>
        </w:numPr>
        <w:spacing w:after="120"/>
        <w:ind w:left="1418" w:hanging="851"/>
      </w:pPr>
      <w:r>
        <w:t xml:space="preserve">первая часть заявки содержит предложение участника в отношении предмета конкурса в соответствии с требованиями части </w:t>
      </w:r>
      <w:r>
        <w:rPr>
          <w:lang w:val="en-US"/>
        </w:rPr>
        <w:t>V</w:t>
      </w:r>
      <w:r>
        <w:t xml:space="preserve"> документации о закупке, а также информацию и документы для осуществления оценки заявки в отношении критериев и порядка оценки и сопоставления заявок на участие в конкурсе,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(СВЕДЕНИЯ О ЦЕНОВОМ ПРЕДЛОЖЕНИИ И УЧАСТНИКЕ В СОСТАВЕ ПЕРВОЙ ЧАСТИ ЗАЯВКИ НЕ УКАЗЫВАЮТСЯ)</w:t>
      </w:r>
    </w:p>
    <w:p w14:paraId="3041EDED" w14:textId="77777777" w:rsidR="00030930" w:rsidRDefault="00C55616">
      <w:pPr>
        <w:pStyle w:val="affff5"/>
        <w:keepNext/>
        <w:keepLines/>
        <w:numPr>
          <w:ilvl w:val="0"/>
          <w:numId w:val="15"/>
        </w:numPr>
        <w:spacing w:after="120"/>
        <w:ind w:left="1418" w:hanging="851"/>
      </w:pPr>
      <w:r>
        <w:t xml:space="preserve">вторая часть заявки содержит сведения об участнике конкурса, информацию о его соответствии требованиям (если они установлены в Конкурсной документации), информацию и документы в отношении критериев и порядка оценки и сопоставления заявок на участие в конкурсе, применяемых к участникам закупки (в случае установления в документации о закупке таких критериев) в соответствии с требованиями частей </w:t>
      </w:r>
      <w:r>
        <w:rPr>
          <w:lang w:val="en-US"/>
        </w:rPr>
        <w:t>II</w:t>
      </w:r>
      <w:r>
        <w:t xml:space="preserve">- </w:t>
      </w:r>
      <w:r>
        <w:rPr>
          <w:lang w:val="en-US"/>
        </w:rPr>
        <w:t>IV</w:t>
      </w:r>
      <w:r>
        <w:t xml:space="preserve"> документации о закупке.</w:t>
      </w:r>
    </w:p>
    <w:p w14:paraId="6C516F24" w14:textId="77777777" w:rsidR="00030930" w:rsidRDefault="00C55616">
      <w:pPr>
        <w:pStyle w:val="32"/>
        <w:keepLines/>
        <w:numPr>
          <w:ilvl w:val="2"/>
          <w:numId w:val="1"/>
        </w:numPr>
        <w:spacing w:before="0" w:after="120"/>
        <w:ind w:left="0" w:firstLine="567"/>
        <w:jc w:val="left"/>
        <w:rPr>
          <w:rFonts w:ascii="Times New Roman" w:hAnsi="Times New Roman" w:cs="Times New Roman"/>
          <w:b w:val="0"/>
          <w:bCs w:val="0"/>
        </w:rPr>
      </w:pPr>
      <w:r>
        <w:rPr>
          <w:rFonts w:ascii="Times New Roman" w:hAnsi="Times New Roman" w:cs="Times New Roman"/>
          <w:b w:val="0"/>
          <w:bCs w:val="0"/>
        </w:rPr>
        <w:t xml:space="preserve">При описании документов заявки участник </w:t>
      </w:r>
      <w:r>
        <w:rPr>
          <w:rFonts w:ascii="Times New Roman" w:hAnsi="Times New Roman" w:cs="Times New Roman"/>
          <w:b w:val="0"/>
        </w:rPr>
        <w:t xml:space="preserve">закупки </w:t>
      </w:r>
      <w:r>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Pr>
          <w:rFonts w:ascii="Times New Roman" w:hAnsi="Times New Roman" w:cs="Times New Roman"/>
          <w:b w:val="0"/>
          <w:bCs w:val="0"/>
          <w:lang w:val="en-US"/>
        </w:rPr>
        <w:t>V</w:t>
      </w:r>
      <w:r>
        <w:rPr>
          <w:rFonts w:ascii="Times New Roman" w:hAnsi="Times New Roman" w:cs="Times New Roman"/>
          <w:b w:val="0"/>
          <w:bCs w:val="0"/>
        </w:rPr>
        <w:t xml:space="preserve"> </w:t>
      </w:r>
      <w:r>
        <w:rPr>
          <w:rFonts w:ascii="Times New Roman" w:hAnsi="Times New Roman" w:cs="Times New Roman"/>
          <w:b w:val="0"/>
        </w:rPr>
        <w:t>«ТЕХНИЧЕСКАЯ ЧАСТЬ»</w:t>
      </w:r>
      <w:r>
        <w:rPr>
          <w:rFonts w:ascii="Times New Roman" w:hAnsi="Times New Roman" w:cs="Times New Roman"/>
          <w:b w:val="0"/>
          <w:bCs w:val="0"/>
        </w:rPr>
        <w:t>.</w:t>
      </w:r>
    </w:p>
    <w:p w14:paraId="0B21B450"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Сведения, которые содержатся в заявках участников </w:t>
      </w:r>
      <w:r>
        <w:rPr>
          <w:rFonts w:ascii="Times New Roman" w:hAnsi="Times New Roman" w:cs="Times New Roman"/>
          <w:b w:val="0"/>
        </w:rPr>
        <w:t>закупки</w:t>
      </w:r>
      <w:r>
        <w:rPr>
          <w:rFonts w:ascii="Times New Roman" w:hAnsi="Times New Roman" w:cs="Times New Roman"/>
          <w:b w:val="0"/>
          <w:bCs w:val="0"/>
        </w:rPr>
        <w:t>, не должны допускать двусмысленных толкований.</w:t>
      </w:r>
    </w:p>
    <w:p w14:paraId="270F1AD6"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098538F2"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Все документы, представляемые участниками </w:t>
      </w:r>
      <w:r>
        <w:rPr>
          <w:rFonts w:ascii="Times New Roman" w:hAnsi="Times New Roman" w:cs="Times New Roman"/>
          <w:b w:val="0"/>
        </w:rPr>
        <w:t xml:space="preserve">закупки </w:t>
      </w:r>
      <w:r>
        <w:rPr>
          <w:rFonts w:ascii="Times New Roman" w:hAnsi="Times New Roman" w:cs="Times New Roman"/>
          <w:b w:val="0"/>
          <w:bCs w:val="0"/>
        </w:rPr>
        <w:t>в составе заявки на участие в закупке, должны быть заполнены по всем пунктам, за исключением пунктов, носящих рекомендательный характер.</w:t>
      </w:r>
      <w:bookmarkStart w:id="39" w:name="_Ref166313158"/>
    </w:p>
    <w:p w14:paraId="56E64E0A"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C4CC354" w14:textId="77777777" w:rsidR="00030930" w:rsidRDefault="00030930">
      <w:pPr>
        <w:keepNext/>
        <w:keepLines/>
        <w:spacing w:after="120"/>
      </w:pPr>
    </w:p>
    <w:p w14:paraId="07EE445C" w14:textId="77777777" w:rsidR="00030930" w:rsidRDefault="00C55616">
      <w:pPr>
        <w:pStyle w:val="21"/>
        <w:keepLines/>
        <w:numPr>
          <w:ilvl w:val="1"/>
          <w:numId w:val="1"/>
        </w:numPr>
        <w:spacing w:after="120"/>
        <w:ind w:left="0" w:firstLine="567"/>
        <w:jc w:val="left"/>
        <w:rPr>
          <w:sz w:val="24"/>
          <w:szCs w:val="24"/>
        </w:rPr>
      </w:pPr>
      <w:bookmarkStart w:id="40" w:name="_Toc205812952"/>
      <w:bookmarkEnd w:id="39"/>
      <w:r>
        <w:rPr>
          <w:sz w:val="24"/>
          <w:szCs w:val="24"/>
        </w:rPr>
        <w:t>Язык документов, входящих в состав заявки на участие в закупке</w:t>
      </w:r>
      <w:bookmarkEnd w:id="40"/>
    </w:p>
    <w:p w14:paraId="5AC144E7"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14:paraId="437D36B2"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35A83045"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rPr>
        <w:t>Закупочная комиссия не рассматривает документы, не переведенные на русский язык</w:t>
      </w:r>
      <w:r>
        <w:rPr>
          <w:rFonts w:ascii="Times New Roman" w:hAnsi="Times New Roman" w:cs="Times New Roman"/>
          <w:b w:val="0"/>
          <w:bCs w:val="0"/>
        </w:rPr>
        <w:t xml:space="preserve">. </w:t>
      </w:r>
    </w:p>
    <w:p w14:paraId="1050863C" w14:textId="77777777" w:rsidR="00030930" w:rsidRDefault="00030930">
      <w:pPr>
        <w:keepNext/>
        <w:keepLines/>
        <w:spacing w:after="120"/>
      </w:pPr>
    </w:p>
    <w:p w14:paraId="7C3A63FD" w14:textId="77777777" w:rsidR="00030930" w:rsidRDefault="00C55616">
      <w:pPr>
        <w:pStyle w:val="21"/>
        <w:keepLines/>
        <w:numPr>
          <w:ilvl w:val="1"/>
          <w:numId w:val="1"/>
        </w:numPr>
        <w:spacing w:after="120"/>
        <w:ind w:left="0" w:firstLine="567"/>
        <w:jc w:val="both"/>
        <w:rPr>
          <w:sz w:val="24"/>
          <w:szCs w:val="24"/>
        </w:rPr>
      </w:pPr>
      <w:bookmarkStart w:id="41" w:name="_Toc205812953"/>
      <w:r>
        <w:rPr>
          <w:sz w:val="24"/>
          <w:szCs w:val="24"/>
        </w:rPr>
        <w:t>Требования к валюте заявки</w:t>
      </w:r>
      <w:bookmarkEnd w:id="41"/>
    </w:p>
    <w:p w14:paraId="671AE9F4"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bookmarkStart w:id="42" w:name="_Hlt517806775"/>
      <w:bookmarkStart w:id="43" w:name="_Ref52534291"/>
      <w:bookmarkEnd w:id="42"/>
      <w:r>
        <w:rPr>
          <w:rFonts w:ascii="Times New Roman" w:hAnsi="Times New Roman" w:cs="Times New Roman"/>
          <w:b w:val="0"/>
        </w:rPr>
        <w:t>Все суммы денежных средств в документах, входящих в заявку участника, должны быть выражены в российских рублях (если иное не установлено в документации о закупке) за исключением нижеследующего</w:t>
      </w:r>
      <w:r>
        <w:rPr>
          <w:rFonts w:ascii="Times New Roman" w:hAnsi="Times New Roman" w:cs="Times New Roman"/>
          <w:b w:val="0"/>
          <w:bCs w:val="0"/>
        </w:rPr>
        <w:t>.</w:t>
      </w:r>
      <w:bookmarkEnd w:id="43"/>
    </w:p>
    <w:p w14:paraId="0E8E1806"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Pr>
          <w:rFonts w:ascii="Times New Roman" w:hAnsi="Times New Roman" w:cs="Times New Roman"/>
          <w:b w:val="0"/>
          <w:bCs w:val="0"/>
        </w:rPr>
        <w:t>.</w:t>
      </w:r>
    </w:p>
    <w:p w14:paraId="7C3C649C"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rPr>
        <w:t>Цена Заявки фиксируется в российских рублях (если иное не установлено в документации о закупке) и не подлежит изменению при изменении официального курса валюты</w:t>
      </w:r>
      <w:r>
        <w:rPr>
          <w:rFonts w:ascii="Times New Roman" w:hAnsi="Times New Roman" w:cs="Times New Roman"/>
          <w:b w:val="0"/>
          <w:bCs w:val="0"/>
        </w:rPr>
        <w:t>.</w:t>
      </w:r>
    </w:p>
    <w:p w14:paraId="33ECAAFC" w14:textId="77777777" w:rsidR="00030930" w:rsidRDefault="00030930">
      <w:pPr>
        <w:keepNext/>
        <w:keepLines/>
      </w:pPr>
    </w:p>
    <w:p w14:paraId="19685832" w14:textId="77777777" w:rsidR="00030930" w:rsidRDefault="00C55616">
      <w:pPr>
        <w:pStyle w:val="21"/>
        <w:keepLines/>
        <w:numPr>
          <w:ilvl w:val="1"/>
          <w:numId w:val="1"/>
        </w:numPr>
        <w:spacing w:after="120"/>
        <w:ind w:left="0" w:firstLine="567"/>
        <w:jc w:val="both"/>
        <w:rPr>
          <w:sz w:val="24"/>
          <w:szCs w:val="24"/>
        </w:rPr>
      </w:pPr>
      <w:bookmarkStart w:id="44" w:name="_Ref119430333"/>
      <w:bookmarkStart w:id="45" w:name="_Ref119429817"/>
      <w:bookmarkStart w:id="46" w:name="_Ref119429784"/>
      <w:bookmarkStart w:id="47" w:name="_Toc205812954"/>
      <w:r>
        <w:rPr>
          <w:sz w:val="24"/>
          <w:szCs w:val="24"/>
        </w:rPr>
        <w:t>Требования к составу заявки на участие в закупке</w:t>
      </w:r>
      <w:bookmarkEnd w:id="44"/>
      <w:bookmarkEnd w:id="45"/>
      <w:bookmarkEnd w:id="46"/>
      <w:bookmarkEnd w:id="47"/>
    </w:p>
    <w:p w14:paraId="530C370D"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bookmarkStart w:id="48" w:name="_Ref166243143"/>
      <w:r>
        <w:rPr>
          <w:rFonts w:ascii="Times New Roman" w:hAnsi="Times New Roman" w:cs="Times New Roman"/>
          <w:b w:val="0"/>
          <w:bCs w:val="0"/>
        </w:rPr>
        <w:t xml:space="preserve">Заявка участника на участие в закупке должна содержать информацию и документы, указанные в </w:t>
      </w:r>
      <w:r>
        <w:rPr>
          <w:rFonts w:ascii="Times New Roman" w:hAnsi="Times New Roman" w:cs="Times New Roman"/>
          <w:b w:val="0"/>
        </w:rPr>
        <w:t xml:space="preserve">пунктах 10, 12 части II «ИНФОРМАЦИОННАЯ КАРТА </w:t>
      </w:r>
      <w:r>
        <w:rPr>
          <w:rFonts w:ascii="Times New Roman" w:hAnsi="Times New Roman" w:cs="Times New Roman"/>
          <w:b w:val="0"/>
          <w:bCs w:val="0"/>
        </w:rPr>
        <w:t>ЗАКУПКИ</w:t>
      </w:r>
      <w:r>
        <w:rPr>
          <w:rFonts w:ascii="Times New Roman" w:hAnsi="Times New Roman" w:cs="Times New Roman"/>
          <w:b w:val="0"/>
        </w:rPr>
        <w:t>»</w:t>
      </w:r>
      <w:r>
        <w:rPr>
          <w:rFonts w:ascii="Times New Roman" w:hAnsi="Times New Roman" w:cs="Times New Roman"/>
          <w:b w:val="0"/>
          <w:bCs w:val="0"/>
        </w:rPr>
        <w:t>:</w:t>
      </w:r>
      <w:bookmarkEnd w:id="48"/>
    </w:p>
    <w:p w14:paraId="16A8D31A"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bookmarkStart w:id="49" w:name="_Ref166316209"/>
      <w:r>
        <w:rPr>
          <w:rFonts w:ascii="Times New Roman" w:hAnsi="Times New Roman" w:cs="Times New Roman"/>
          <w:b w:val="0"/>
          <w:bCs w:val="0"/>
        </w:rPr>
        <w:t>В случае неполного представления информации и документов, перечисленных в пун</w:t>
      </w:r>
      <w:r>
        <w:rPr>
          <w:rFonts w:ascii="Times New Roman" w:hAnsi="Times New Roman" w:cs="Times New Roman"/>
          <w:b w:val="0"/>
          <w:bCs w:val="0"/>
          <w:highlight w:val="white"/>
        </w:rPr>
        <w:t xml:space="preserve">ктах </w:t>
      </w:r>
      <w:r>
        <w:rPr>
          <w:rFonts w:ascii="Times New Roman" w:hAnsi="Times New Roman" w:cs="Times New Roman"/>
          <w:b w:val="0"/>
          <w:highlight w:val="white"/>
        </w:rPr>
        <w:t xml:space="preserve">10, 12 </w:t>
      </w:r>
      <w:r>
        <w:rPr>
          <w:rFonts w:ascii="Times New Roman" w:hAnsi="Times New Roman" w:cs="Times New Roman"/>
          <w:b w:val="0"/>
          <w:bCs w:val="0"/>
          <w:highlight w:val="white"/>
        </w:rPr>
        <w:t>части II «ИНФОРМА</w:t>
      </w:r>
      <w:r>
        <w:rPr>
          <w:rFonts w:ascii="Times New Roman" w:hAnsi="Times New Roman" w:cs="Times New Roman"/>
          <w:b w:val="0"/>
          <w:bCs w:val="0"/>
        </w:rPr>
        <w:t>ЦИОННАЯ КАРТА ЗАКУПКИ»,  Закупочная комиссия отклоняет заявку, поданную на участие в закупке.</w:t>
      </w:r>
      <w:bookmarkEnd w:id="49"/>
    </w:p>
    <w:p w14:paraId="65B75D11"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должна быть представлена доверенность от каждого члена коллективного участника, по форме, установленной в части III «ОБРАЗЦЫ ФОРМ ДЛЯ ЗАПОЛНЕНИЯ УЧАСТНИКАМИ ЗАКУПКИ», соответствующая требованиями ст. 185 - ст. 188 ГК РФ и подтверждающая полномочия лидера коллективного участника на представление их интересов. </w:t>
      </w:r>
    </w:p>
    <w:p w14:paraId="467A4019"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5AF9E0A3" w14:textId="77777777" w:rsidR="00030930" w:rsidRDefault="00C55616">
      <w:pPr>
        <w:pStyle w:val="affff5"/>
        <w:keepNext/>
        <w:keepLines/>
        <w:widowControl w:val="0"/>
        <w:numPr>
          <w:ilvl w:val="0"/>
          <w:numId w:val="12"/>
        </w:numPr>
        <w:spacing w:after="120"/>
        <w:ind w:left="1418" w:hanging="851"/>
        <w:jc w:val="both"/>
      </w:pPr>
      <w:r>
        <w:t>заявка должна включать документы, подтверждающие соответствие членов коллективного участника установленным требованиям;</w:t>
      </w:r>
    </w:p>
    <w:p w14:paraId="3F2BBA16" w14:textId="77777777" w:rsidR="00030930" w:rsidRDefault="00C55616">
      <w:pPr>
        <w:pStyle w:val="affff5"/>
        <w:keepNext/>
        <w:keepLines/>
        <w:widowControl w:val="0"/>
        <w:numPr>
          <w:ilvl w:val="0"/>
          <w:numId w:val="12"/>
        </w:numPr>
        <w:spacing w:after="120"/>
        <w:ind w:left="1418" w:hanging="851"/>
        <w:jc w:val="both"/>
      </w:pPr>
      <w:r>
        <w:t>заявка подготавливается и подается лидером от своего имени со ссылкой на то, что он представляет интересы коллективного участника.</w:t>
      </w:r>
    </w:p>
    <w:p w14:paraId="0B8EB4EA" w14:textId="77777777" w:rsidR="00030930" w:rsidRDefault="00030930">
      <w:pPr>
        <w:pStyle w:val="affff5"/>
        <w:keepNext/>
        <w:keepLines/>
        <w:widowControl w:val="0"/>
        <w:spacing w:after="120"/>
        <w:ind w:left="567"/>
        <w:jc w:val="both"/>
      </w:pPr>
    </w:p>
    <w:p w14:paraId="7CBF1D17" w14:textId="77777777" w:rsidR="00030930" w:rsidRDefault="00C55616">
      <w:pPr>
        <w:pStyle w:val="21"/>
        <w:keepLines/>
        <w:widowControl w:val="0"/>
        <w:numPr>
          <w:ilvl w:val="1"/>
          <w:numId w:val="1"/>
        </w:numPr>
        <w:spacing w:after="120"/>
        <w:ind w:left="0" w:firstLine="567"/>
        <w:jc w:val="both"/>
        <w:rPr>
          <w:sz w:val="24"/>
          <w:szCs w:val="24"/>
        </w:rPr>
      </w:pPr>
      <w:bookmarkStart w:id="50" w:name="_Toc205812955"/>
      <w:r>
        <w:rPr>
          <w:sz w:val="24"/>
          <w:szCs w:val="24"/>
        </w:rPr>
        <w:t>Требования к описанию предложения участника закупки</w:t>
      </w:r>
      <w:bookmarkEnd w:id="50"/>
    </w:p>
    <w:p w14:paraId="4ACC0260"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bookmarkStart w:id="51" w:name="_Ref166314630"/>
      <w:r>
        <w:rPr>
          <w:rFonts w:ascii="Times New Roman" w:hAnsi="Times New Roman" w:cs="Times New Roman"/>
          <w:b w:val="0"/>
          <w:bCs w:val="0"/>
        </w:rPr>
        <w:t>Цена договора, предлагаемая участником закупки, не может превышать начальную (максимальную) цену договора, указанную в извещении о проведении конкурса и в пункте 5 части II «ИНФОРМАЦИОННАЯ КАРТА ЗАКУПКИ»</w:t>
      </w:r>
      <w:bookmarkEnd w:id="51"/>
      <w:r>
        <w:rPr>
          <w:rFonts w:ascii="Times New Roman" w:hAnsi="Times New Roman" w:cs="Times New Roman"/>
          <w:b w:val="0"/>
          <w:bCs w:val="0"/>
        </w:rPr>
        <w:t>.</w:t>
      </w:r>
    </w:p>
    <w:p w14:paraId="0F840301" w14:textId="77777777" w:rsidR="00030930" w:rsidRDefault="00C55616">
      <w:pPr>
        <w:pStyle w:val="32"/>
        <w:keepLines/>
        <w:widowControl w:val="0"/>
        <w:numPr>
          <w:ilvl w:val="2"/>
          <w:numId w:val="1"/>
        </w:numPr>
        <w:spacing w:before="0" w:after="120"/>
        <w:ind w:left="0" w:firstLine="567"/>
        <w:rPr>
          <w:rFonts w:ascii="Times New Roman" w:hAnsi="Times New Roman" w:cs="Times New Roman"/>
          <w:b w:val="0"/>
          <w:bCs w:val="0"/>
        </w:rPr>
      </w:pPr>
      <w:bookmarkStart w:id="52" w:name="_Ref126085783"/>
      <w:r>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Pr>
          <w:rFonts w:ascii="Times New Roman" w:hAnsi="Times New Roman" w:cs="Times New Roman"/>
          <w:b w:val="0"/>
        </w:rPr>
        <w:t xml:space="preserve">в документации о закупке может быть установлено, что </w:t>
      </w:r>
      <w:r>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14:paraId="567406F1" w14:textId="77777777" w:rsidR="00030930" w:rsidRDefault="00C55616">
      <w:pPr>
        <w:pStyle w:val="affff5"/>
        <w:keepNext/>
        <w:keepLines/>
        <w:widowControl w:val="0"/>
        <w:numPr>
          <w:ilvl w:val="2"/>
          <w:numId w:val="1"/>
        </w:numPr>
        <w:spacing w:after="120"/>
        <w:ind w:left="0" w:firstLine="567"/>
        <w:jc w:val="both"/>
      </w:pPr>
      <w: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в документации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14:paraId="3C3B33A0"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Цена договора должна включать </w:t>
      </w:r>
      <w:r>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Pr>
          <w:rFonts w:ascii="Times New Roman" w:hAnsi="Times New Roman" w:cs="Times New Roman"/>
          <w:b w:val="0"/>
          <w:bCs w:val="0"/>
        </w:rPr>
        <w:t>, если иное не установлено документацией о закупке.</w:t>
      </w:r>
      <w:bookmarkEnd w:id="52"/>
      <w:r>
        <w:rPr>
          <w:rFonts w:ascii="Times New Roman" w:hAnsi="Times New Roman" w:cs="Times New Roman"/>
          <w:b w:val="0"/>
          <w:bCs w:val="0"/>
        </w:rPr>
        <w:t xml:space="preserve"> </w:t>
      </w:r>
    </w:p>
    <w:p w14:paraId="4638666E" w14:textId="77777777" w:rsidR="00030930" w:rsidRDefault="00C55616">
      <w:pPr>
        <w:pStyle w:val="32"/>
        <w:keepLines/>
        <w:numPr>
          <w:ilvl w:val="2"/>
          <w:numId w:val="1"/>
        </w:numPr>
        <w:spacing w:before="0" w:after="120"/>
        <w:ind w:left="0" w:firstLine="567"/>
        <w:rPr>
          <w:rFonts w:ascii="Times New Roman" w:hAnsi="Times New Roman" w:cs="Times New Roman"/>
          <w:b w:val="0"/>
        </w:rPr>
      </w:pPr>
      <w:r>
        <w:rPr>
          <w:rFonts w:ascii="Times New Roman" w:hAnsi="Times New Roman" w:cs="Times New Roman"/>
          <w:b w:val="0"/>
          <w:bCs w:val="0"/>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части </w:t>
      </w:r>
      <w:r>
        <w:rPr>
          <w:rFonts w:ascii="Times New Roman" w:hAnsi="Times New Roman" w:cs="Times New Roman"/>
          <w:b w:val="0"/>
          <w:bCs w:val="0"/>
          <w:lang w:val="en-US"/>
        </w:rPr>
        <w:t>V</w:t>
      </w:r>
      <w:r>
        <w:rPr>
          <w:rFonts w:ascii="Times New Roman" w:hAnsi="Times New Roman" w:cs="Times New Roman"/>
          <w:b w:val="0"/>
          <w:bCs w:val="0"/>
        </w:rPr>
        <w:t xml:space="preserve"> </w:t>
      </w:r>
      <w:r>
        <w:rPr>
          <w:rFonts w:ascii="Times New Roman" w:hAnsi="Times New Roman" w:cs="Times New Roman"/>
          <w:b w:val="0"/>
        </w:rPr>
        <w:t xml:space="preserve">«ТЕХНИЧЕСКАЯ ЧАСТЬ» </w:t>
      </w:r>
      <w:r>
        <w:rPr>
          <w:rFonts w:ascii="Times New Roman" w:hAnsi="Times New Roman" w:cs="Times New Roman"/>
          <w:b w:val="0"/>
          <w:bCs w:val="0"/>
        </w:rPr>
        <w:t xml:space="preserve">и формами, установленными в части </w:t>
      </w:r>
      <w:r>
        <w:rPr>
          <w:rFonts w:ascii="Times New Roman" w:hAnsi="Times New Roman" w:cs="Times New Roman"/>
          <w:b w:val="0"/>
          <w:bCs w:val="0"/>
          <w:lang w:val="en-US"/>
        </w:rPr>
        <w:t>III</w:t>
      </w:r>
      <w:r>
        <w:rPr>
          <w:rFonts w:ascii="Times New Roman" w:hAnsi="Times New Roman" w:cs="Times New Roman"/>
          <w:b w:val="0"/>
          <w:bCs w:val="0"/>
        </w:rPr>
        <w:t xml:space="preserve"> «ОБРАЗЦЫ ФОРМ ДЛЯ ЗАПОЛНЕНИЯ УЧАСТНИКАМИ ЗАКУПКИ»</w:t>
      </w:r>
      <w:r>
        <w:rPr>
          <w:rFonts w:ascii="Times New Roman" w:hAnsi="Times New Roman" w:cs="Times New Roman"/>
          <w:b w:val="0"/>
        </w:rPr>
        <w:t>.</w:t>
      </w:r>
    </w:p>
    <w:p w14:paraId="7CBE539D" w14:textId="77777777" w:rsidR="00030930" w:rsidRDefault="00C55616">
      <w:pPr>
        <w:pStyle w:val="32"/>
        <w:keepLines/>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конкретную марку продукции, производителя, носят лишь рекомендательный, а не обязательный характер. Участник закупки может представить в своей заявке иные марки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части </w:t>
      </w:r>
      <w:r>
        <w:rPr>
          <w:rFonts w:ascii="Times New Roman" w:hAnsi="Times New Roman" w:cs="Times New Roman"/>
          <w:b w:val="0"/>
          <w:bCs w:val="0"/>
          <w:lang w:val="en-US"/>
        </w:rPr>
        <w:t>V</w:t>
      </w:r>
      <w:r>
        <w:rPr>
          <w:rFonts w:ascii="Times New Roman" w:hAnsi="Times New Roman" w:cs="Times New Roman"/>
          <w:b w:val="0"/>
          <w:bCs w:val="0"/>
        </w:rPr>
        <w:t xml:space="preserve"> </w:t>
      </w:r>
      <w:r>
        <w:rPr>
          <w:rFonts w:ascii="Times New Roman" w:hAnsi="Times New Roman" w:cs="Times New Roman"/>
          <w:b w:val="0"/>
        </w:rPr>
        <w:t>«ТЕХНИЧЕСКАЯ ЧАСТЬ»</w:t>
      </w:r>
      <w:r>
        <w:rPr>
          <w:rFonts w:ascii="Times New Roman" w:hAnsi="Times New Roman" w:cs="Times New Roman"/>
          <w:b w:val="0"/>
          <w:bCs w:val="0"/>
        </w:rPr>
        <w:t>.</w:t>
      </w:r>
    </w:p>
    <w:p w14:paraId="2C9A9D15"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 При наличии в Технической части требований обеспечения совместимости предлагаемого к поставке оборудования и необходимости взаимодействия с оборудованием, используемого заказчиком, в Предложении участника должно быть представлено описание совместимости в соответствии с требованиями законодательства о техническом регулирован</w:t>
      </w:r>
      <w:r>
        <w:rPr>
          <w:rFonts w:ascii="Times New Roman" w:hAnsi="Times New Roman" w:cs="Times New Roman"/>
          <w:b w:val="0"/>
        </w:rPr>
        <w:t>ии и национальной стандартизации</w:t>
      </w:r>
      <w:r>
        <w:rPr>
          <w:rFonts w:ascii="Times New Roman" w:hAnsi="Times New Roman" w:cs="Times New Roman"/>
          <w:b w:val="0"/>
          <w:bCs w:val="0"/>
        </w:rPr>
        <w:t>.</w:t>
      </w:r>
    </w:p>
    <w:p w14:paraId="4288E999"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V «ТЕХНИЧЕСКАЯ ЧАСТЬ».</w:t>
      </w:r>
    </w:p>
    <w:p w14:paraId="19766A8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если в части V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6EE26023"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7D8F1267" w14:textId="77777777" w:rsidR="00030930" w:rsidRDefault="00030930">
      <w:pPr>
        <w:spacing w:after="120"/>
      </w:pPr>
    </w:p>
    <w:p w14:paraId="74C1E4A3" w14:textId="77777777" w:rsidR="00030930" w:rsidRDefault="00C55616">
      <w:pPr>
        <w:pStyle w:val="21"/>
        <w:keepNext w:val="0"/>
        <w:numPr>
          <w:ilvl w:val="1"/>
          <w:numId w:val="1"/>
        </w:numPr>
        <w:spacing w:after="120"/>
        <w:ind w:left="0" w:firstLine="567"/>
        <w:jc w:val="both"/>
        <w:rPr>
          <w:sz w:val="24"/>
          <w:szCs w:val="24"/>
        </w:rPr>
      </w:pPr>
      <w:bookmarkStart w:id="53" w:name="_Ref11560130"/>
      <w:bookmarkStart w:id="54" w:name="_Toc205812956"/>
      <w:bookmarkStart w:id="55" w:name="_Ref119429503"/>
      <w:bookmarkEnd w:id="53"/>
      <w:r>
        <w:rPr>
          <w:sz w:val="24"/>
          <w:szCs w:val="24"/>
        </w:rPr>
        <w:t>Требования к обеспечению заявок на участие в закупке</w:t>
      </w:r>
      <w:bookmarkEnd w:id="54"/>
      <w:bookmarkEnd w:id="55"/>
    </w:p>
    <w:p w14:paraId="4D6D3EB8" w14:textId="77777777" w:rsidR="00030930" w:rsidRDefault="00C55616">
      <w:pPr>
        <w:pStyle w:val="32"/>
        <w:keepNext w:val="0"/>
        <w:numPr>
          <w:ilvl w:val="2"/>
          <w:numId w:val="1"/>
        </w:numPr>
        <w:tabs>
          <w:tab w:val="left" w:pos="170"/>
        </w:tabs>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с НДС. В случае если размер начальной (максимальной) цены договора превышает 1 (один) миллиард рублей с НДС, обеспечение заявок на участие в такой закупке не может превышать 0,5 (ноль целых пять десятых) процента начальной (ма</w:t>
      </w:r>
      <w:r>
        <w:rPr>
          <w:rFonts w:ascii="Times New Roman" w:hAnsi="Times New Roman" w:cs="Times New Roman"/>
          <w:b w:val="0"/>
          <w:bCs w:val="0"/>
        </w:rPr>
        <w:t>ксимальной) цены договора с НДС. Обеспечение заявки может быть представлено в виде внесения денежных средств или в виде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30BFC45" w14:textId="77777777" w:rsidR="00030930" w:rsidRDefault="00C55616">
      <w:pPr>
        <w:pStyle w:val="32"/>
        <w:keepNext w:val="0"/>
        <w:numPr>
          <w:ilvl w:val="2"/>
          <w:numId w:val="1"/>
        </w:numPr>
        <w:tabs>
          <w:tab w:val="left" w:pos="170"/>
        </w:tabs>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14 раздела II «ИНФОРМАЦИОННАЯ КАРТА ЗАКУПКИ». </w:t>
      </w:r>
    </w:p>
    <w:p w14:paraId="2DD9E4B2" w14:textId="77777777" w:rsidR="00030930" w:rsidRDefault="00C55616">
      <w:pPr>
        <w:pStyle w:val="32"/>
        <w:keepNext w:val="0"/>
        <w:numPr>
          <w:ilvl w:val="2"/>
          <w:numId w:val="1"/>
        </w:numPr>
        <w:tabs>
          <w:tab w:val="left" w:pos="170"/>
        </w:tabs>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tooltip="consultantplus://offline/ref=5126373A6C0DC5BE1AE5BF247482912E1BCBC98009FFC480FB735D20C5DBt3K" w:history="1">
        <w:r>
          <w:rPr>
            <w:rFonts w:ascii="Times New Roman" w:hAnsi="Times New Roman" w:cs="Times New Roman"/>
            <w:b w:val="0"/>
            <w:bCs w:val="0"/>
          </w:rPr>
          <w:t>законом</w:t>
        </w:r>
      </w:hyperlink>
      <w:r>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1B273D6F" w14:textId="77777777" w:rsidR="00030930" w:rsidRDefault="00C55616">
      <w:pPr>
        <w:pStyle w:val="32"/>
        <w:keepNext w:val="0"/>
        <w:numPr>
          <w:ilvl w:val="2"/>
          <w:numId w:val="1"/>
        </w:numPr>
        <w:tabs>
          <w:tab w:val="left" w:pos="170"/>
        </w:tabs>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 Порядок и случаи блокир</w:t>
      </w:r>
      <w:r>
        <w:rPr>
          <w:rFonts w:ascii="Times New Roman" w:hAnsi="Times New Roman" w:cs="Times New Roman"/>
          <w:b w:val="0"/>
          <w:bCs w:val="0"/>
        </w:rPr>
        <w:t xml:space="preserve">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ЭП. </w:t>
      </w:r>
    </w:p>
    <w:p w14:paraId="4B6C8AB7" w14:textId="77777777" w:rsidR="00030930" w:rsidRDefault="00C55616">
      <w:pPr>
        <w:pStyle w:val="32"/>
        <w:keepNext w:val="0"/>
        <w:numPr>
          <w:ilvl w:val="2"/>
          <w:numId w:val="1"/>
        </w:numPr>
        <w:tabs>
          <w:tab w:val="left" w:pos="170"/>
        </w:tabs>
        <w:spacing w:before="0" w:after="120"/>
        <w:ind w:left="0" w:firstLine="567"/>
        <w:rPr>
          <w:rFonts w:ascii="Times New Roman" w:hAnsi="Times New Roman" w:cs="Times New Roman"/>
          <w:b w:val="0"/>
          <w:bCs w:val="0"/>
        </w:rPr>
      </w:pPr>
      <w:bookmarkStart w:id="56" w:name="_Ref535415072"/>
      <w:r>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56"/>
    </w:p>
    <w:p w14:paraId="1E125B96" w14:textId="77777777" w:rsidR="00030930" w:rsidRDefault="00C55616">
      <w:pPr>
        <w:pStyle w:val="affff5"/>
        <w:numPr>
          <w:ilvl w:val="0"/>
          <w:numId w:val="20"/>
        </w:numPr>
        <w:spacing w:after="120"/>
        <w:ind w:left="0" w:firstLine="567"/>
        <w:jc w:val="both"/>
        <w:rPr>
          <w:rFonts w:eastAsia="MS Mincho"/>
          <w:bCs/>
        </w:rPr>
      </w:pPr>
      <w: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1503972" w14:textId="77777777" w:rsidR="00030930" w:rsidRDefault="00C55616">
      <w:pPr>
        <w:pStyle w:val="affff5"/>
        <w:numPr>
          <w:ilvl w:val="0"/>
          <w:numId w:val="20"/>
        </w:numPr>
        <w:spacing w:after="120"/>
        <w:ind w:left="0" w:firstLine="567"/>
        <w:jc w:val="both"/>
        <w:rPr>
          <w:rFonts w:eastAsia="MS Mincho"/>
          <w:bCs/>
        </w:rPr>
      </w:pPr>
      <w:r>
        <w:t>уклонения или отказа участника закупки от заключения договора</w:t>
      </w:r>
      <w:r>
        <w:rPr>
          <w:spacing w:val="-2"/>
        </w:rPr>
        <w:t>.</w:t>
      </w:r>
    </w:p>
    <w:p w14:paraId="3DB8ADD8" w14:textId="77777777" w:rsidR="00030930" w:rsidRDefault="00C55616">
      <w:pPr>
        <w:pStyle w:val="32"/>
        <w:keepNext w:val="0"/>
        <w:numPr>
          <w:ilvl w:val="2"/>
          <w:numId w:val="1"/>
        </w:numPr>
        <w:tabs>
          <w:tab w:val="left" w:pos="170"/>
        </w:tabs>
        <w:spacing w:before="0" w:after="120"/>
        <w:ind w:left="0" w:firstLine="567"/>
        <w:rPr>
          <w:rFonts w:ascii="Times New Roman" w:hAnsi="Times New Roman" w:cs="Times New Roman"/>
          <w:b w:val="0"/>
          <w:bCs w:val="0"/>
        </w:rPr>
      </w:pPr>
      <w:r>
        <w:rPr>
          <w:rFonts w:ascii="Times New Roman" w:hAnsi="Times New Roman" w:cs="Times New Roman"/>
          <w:b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_Ref535415072 \r \r \h </w:instrText>
      </w:r>
      <w:r>
        <w:rPr>
          <w:rFonts w:ascii="Times New Roman" w:hAnsi="Times New Roman" w:cs="Times New Roman"/>
          <w:b w:val="0"/>
          <w:bCs w:val="0"/>
        </w:rPr>
      </w:r>
      <w:r>
        <w:rPr>
          <w:rFonts w:ascii="Times New Roman" w:hAnsi="Times New Roman" w:cs="Times New Roman"/>
          <w:b w:val="0"/>
          <w:bCs w:val="0"/>
        </w:rPr>
        <w:fldChar w:fldCharType="separate"/>
      </w:r>
      <w:r>
        <w:rPr>
          <w:rFonts w:ascii="Times New Roman" w:hAnsi="Times New Roman" w:cs="Times New Roman"/>
          <w:b w:val="0"/>
          <w:bCs w:val="0"/>
        </w:rPr>
        <w:t>3.6.5</w:t>
      </w:r>
      <w:r>
        <w:rPr>
          <w:rFonts w:ascii="Times New Roman" w:hAnsi="Times New Roman" w:cs="Times New Roman"/>
          <w:b w:val="0"/>
          <w:bCs w:val="0"/>
        </w:rPr>
        <w:fldChar w:fldCharType="end"/>
      </w:r>
      <w:r>
        <w:rPr>
          <w:rFonts w:ascii="Times New Roman" w:hAnsi="Times New Roman" w:cs="Times New Roman"/>
          <w:b w:val="0"/>
        </w:rPr>
        <w:t xml:space="preserve"> документации о закупке, перечисляются на счет Заказчика по реквизитам, указанным в пункте 15 раздела II «ИНФОРМАЦИОННАЯ КАРТА ЗАКУПКИ»</w:t>
      </w:r>
      <w:r>
        <w:rPr>
          <w:rFonts w:ascii="Times New Roman" w:hAnsi="Times New Roman" w:cs="Times New Roman"/>
          <w:b w:val="0"/>
          <w:bCs w:val="0"/>
        </w:rPr>
        <w:t xml:space="preserve">. </w:t>
      </w:r>
    </w:p>
    <w:p w14:paraId="70F212BB" w14:textId="77777777" w:rsidR="00030930" w:rsidRDefault="00C55616">
      <w:pPr>
        <w:pStyle w:val="32"/>
        <w:keepNext w:val="0"/>
        <w:widowControl w:val="0"/>
        <w:numPr>
          <w:ilvl w:val="2"/>
          <w:numId w:val="1"/>
        </w:numPr>
        <w:tabs>
          <w:tab w:val="left" w:pos="170"/>
        </w:tabs>
        <w:spacing w:before="0" w:after="120"/>
        <w:ind w:left="0" w:firstLine="567"/>
        <w:rPr>
          <w:rFonts w:ascii="Times New Roman" w:hAnsi="Times New Roman" w:cs="Times New Roman"/>
          <w:b w:val="0"/>
          <w:bCs w:val="0"/>
        </w:rPr>
      </w:pPr>
      <w:bookmarkStart w:id="57" w:name="_Ref536100152"/>
      <w:r>
        <w:rPr>
          <w:rFonts w:ascii="Times New Roman" w:hAnsi="Times New Roman" w:cs="Times New Roman"/>
          <w:b w:val="0"/>
          <w:bCs w:val="0"/>
        </w:rPr>
        <w:t>При выборе участником закупки способа обеспечения заявки в виде независимой гарантии участник должен предоставить независимую гарантию по форме Закупочной документации, составленную с учетом следующих условий:</w:t>
      </w:r>
      <w:bookmarkEnd w:id="57"/>
    </w:p>
    <w:p w14:paraId="11C572EB" w14:textId="77777777" w:rsidR="00030930" w:rsidRDefault="00C55616">
      <w:pPr>
        <w:pStyle w:val="affff5"/>
        <w:numPr>
          <w:ilvl w:val="0"/>
          <w:numId w:val="16"/>
        </w:numPr>
        <w:spacing w:after="120"/>
        <w:ind w:left="0" w:firstLine="567"/>
        <w:jc w:val="both"/>
      </w:pPr>
      <w:r>
        <w:t>бенефициаром в независимой гарантии должно быть указано Публичное акционерное общество "Федеральная сетевая компания - Россети" (ИНН 4716016979). Актуальная информация о месте нахождения бенефициара находится в открытом доступе на сайте https://egrul.nalog.ru/.</w:t>
      </w:r>
    </w:p>
    <w:p w14:paraId="5ED652E6" w14:textId="77777777" w:rsidR="00030930" w:rsidRDefault="00C55616">
      <w:pPr>
        <w:pStyle w:val="affff5"/>
        <w:numPr>
          <w:ilvl w:val="0"/>
          <w:numId w:val="16"/>
        </w:numPr>
        <w:spacing w:after="120"/>
        <w:ind w:left="0" w:firstLine="567"/>
        <w:jc w:val="both"/>
      </w:pPr>
      <w:r>
        <w:t>независимая гарантия должна быть безотзывной.</w:t>
      </w:r>
    </w:p>
    <w:p w14:paraId="5F371DDD" w14:textId="77777777" w:rsidR="00030930" w:rsidRDefault="00C55616">
      <w:pPr>
        <w:pStyle w:val="affff5"/>
        <w:numPr>
          <w:ilvl w:val="0"/>
          <w:numId w:val="16"/>
        </w:numPr>
        <w:spacing w:after="120"/>
        <w:ind w:left="0" w:firstLine="567"/>
        <w:jc w:val="both"/>
      </w:pPr>
      <w:r>
        <w:rPr>
          <w:color w:val="000000"/>
          <w:shd w:val="clear" w:color="auto" w:fill="FFFFFF"/>
        </w:rPr>
        <w:t>срок действия независимой гарантии должен быть </w:t>
      </w:r>
      <w:r>
        <w:rPr>
          <w:i/>
          <w:iCs/>
          <w:color w:val="000000"/>
          <w:shd w:val="clear" w:color="auto" w:fill="FFFFFF"/>
        </w:rPr>
        <w:t>не менее 100</w:t>
      </w:r>
      <w:r>
        <w:rPr>
          <w:color w:val="000000"/>
          <w:shd w:val="clear" w:color="auto" w:fill="FFFFFF"/>
        </w:rPr>
        <w:t> календарных дней со дня окончания срока подачи заявок, установленного в первоначальном извещении о закупк</w:t>
      </w:r>
      <w:r>
        <w:t xml:space="preserve">е. </w:t>
      </w:r>
    </w:p>
    <w:p w14:paraId="60819F18" w14:textId="77777777" w:rsidR="00030930" w:rsidRDefault="00C55616">
      <w:pPr>
        <w:pStyle w:val="affff5"/>
        <w:numPr>
          <w:ilvl w:val="0"/>
          <w:numId w:val="16"/>
        </w:numPr>
        <w:spacing w:after="120"/>
        <w:ind w:left="0" w:firstLine="567"/>
        <w:jc w:val="both"/>
      </w:pPr>
      <w:r>
        <w:t>независимая гарантия предоставляется участником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14:paraId="67C14690" w14:textId="77777777" w:rsidR="00030930" w:rsidRDefault="00C55616">
      <w:pPr>
        <w:pStyle w:val="affff5"/>
        <w:spacing w:after="120"/>
        <w:ind w:left="0" w:firstLine="567"/>
        <w:jc w:val="both"/>
      </w:pPr>
      <w:r>
        <w:t>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r>
        <w:rPr>
          <w:sz w:val="26"/>
          <w:szCs w:val="26"/>
        </w:rPr>
        <w:t xml:space="preserve"> </w:t>
      </w:r>
      <w:r>
        <w:t xml:space="preserve"> Вместе с независимой гарантией участник закупки в составе своей заявки предоставляет сведения (реестровый номер) из реестра независимых гарантий, предусмотренные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CBD0343" w14:textId="77777777" w:rsidR="00030930" w:rsidRDefault="00C55616">
      <w:pPr>
        <w:pStyle w:val="affff5"/>
        <w:numPr>
          <w:ilvl w:val="3"/>
          <w:numId w:val="1"/>
        </w:numPr>
        <w:tabs>
          <w:tab w:val="left" w:pos="1560"/>
        </w:tabs>
        <w:spacing w:after="120"/>
        <w:ind w:left="0" w:firstLine="567"/>
        <w:jc w:val="both"/>
        <w:rPr>
          <w:b/>
        </w:rPr>
      </w:pPr>
      <w:r>
        <w:t xml:space="preserve"> Независимая гарантия должна быть выдана:</w:t>
      </w:r>
    </w:p>
    <w:p w14:paraId="7A331254" w14:textId="77777777" w:rsidR="00030930" w:rsidRDefault="00C55616">
      <w:pPr>
        <w:pStyle w:val="s1"/>
        <w:widowControl w:val="0"/>
        <w:numPr>
          <w:ilvl w:val="0"/>
          <w:numId w:val="33"/>
        </w:numPr>
        <w:shd w:val="clear" w:color="auto" w:fill="FFFFFF"/>
        <w:tabs>
          <w:tab w:val="left" w:pos="1418"/>
        </w:tabs>
        <w:spacing w:beforeAutospacing="0" w:after="0" w:afterAutospacing="0"/>
        <w:ind w:left="0" w:firstLine="567"/>
        <w:jc w:val="both"/>
      </w:pPr>
      <w:r>
        <w:t>банками, соответствующими </w:t>
      </w:r>
      <w:hyperlink r:id="rId10" w:tooltip="https://internet.garant.ru/#/document/403293263/entry/1&quot; l &quot;/document/403293263/entry/1" w:history="1">
        <w:r>
          <w:rPr>
            <w:rStyle w:val="aff2"/>
            <w:color w:val="auto"/>
            <w:u w:val="none"/>
          </w:rPr>
          <w:t>требованиям</w:t>
        </w:r>
      </w:hyperlink>
      <w:r>
        <w:t>, установленным Правительством Российской Федерации, и включенными в перечень, предусмотренный </w:t>
      </w:r>
      <w:hyperlink r:id="rId11" w:tooltip="https://internet.garant.ru/#/document/70353464/entry/45012&quot; l &quot;/document/70353464/entry/45012" w:history="1">
        <w:r>
          <w:rPr>
            <w:rStyle w:val="aff2"/>
            <w:color w:val="auto"/>
            <w:u w:val="none"/>
          </w:rPr>
          <w:t>частью 1.2</w:t>
        </w:r>
      </w:hyperlink>
      <w:r>
        <w:t> статьи 45 Федерального закона от 05.04.2013 №44-ФЗ «О контрактной системе в сфере закупок товаров, работ, услуг для обеспечения государственных и муниципальных нужд»;</w:t>
      </w:r>
    </w:p>
    <w:p w14:paraId="14531D6D" w14:textId="77777777" w:rsidR="00030930" w:rsidRDefault="00C55616">
      <w:pPr>
        <w:pStyle w:val="s1"/>
        <w:widowControl w:val="0"/>
        <w:numPr>
          <w:ilvl w:val="0"/>
          <w:numId w:val="33"/>
        </w:numPr>
        <w:shd w:val="clear" w:color="auto" w:fill="FFFFFF"/>
        <w:tabs>
          <w:tab w:val="left" w:pos="1418"/>
        </w:tabs>
        <w:spacing w:beforeAutospacing="0" w:after="0" w:afterAutospacing="0"/>
        <w:ind w:left="0" w:firstLine="567"/>
        <w:jc w:val="both"/>
      </w:pPr>
      <w:r>
        <w:t>государственной корпорацией развития "ВЭБ.РФ";</w:t>
      </w:r>
    </w:p>
    <w:p w14:paraId="539C8A48" w14:textId="77777777" w:rsidR="00030930" w:rsidRDefault="00C55616">
      <w:pPr>
        <w:pStyle w:val="s1"/>
        <w:widowControl w:val="0"/>
        <w:numPr>
          <w:ilvl w:val="0"/>
          <w:numId w:val="33"/>
        </w:numPr>
        <w:shd w:val="clear" w:color="auto" w:fill="FFFFFF"/>
        <w:tabs>
          <w:tab w:val="left" w:pos="1418"/>
        </w:tabs>
        <w:spacing w:beforeAutospacing="0" w:after="0" w:afterAutospacing="0"/>
        <w:ind w:left="0" w:firstLine="567"/>
        <w:jc w:val="both"/>
      </w:pPr>
      <w: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w:t>
      </w:r>
      <w:hyperlink r:id="rId12" w:tooltip="https://internet.garant.ru/#/document/12154854/entry/0&quot; l &quot;/document/12154854/entry/0" w:history="1">
        <w:r>
          <w:rPr>
            <w:rStyle w:val="aff2"/>
            <w:color w:val="auto"/>
            <w:u w:val="none"/>
          </w:rPr>
          <w:t>Федеральным законом</w:t>
        </w:r>
      </w:hyperlink>
      <w:r>
        <w:t>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3" w:tooltip="https://internet.garant.ru/#/document/403293263/entry/3&quot; l &quot;/document/403293263/entry/3" w:history="1">
        <w:r>
          <w:rPr>
            <w:rStyle w:val="aff2"/>
            <w:color w:val="auto"/>
            <w:u w:val="none"/>
          </w:rPr>
          <w:t>требованиям</w:t>
        </w:r>
      </w:hyperlink>
      <w:r>
        <w:t>, установленным Правительством Российской Федерации, и включенными в перечень, предусмотренный </w:t>
      </w:r>
      <w:hyperlink r:id="rId14" w:tooltip="https://internet.garant.ru/#/document/70353464/entry/45017&quot; l &quot;/document/70353464/entry/45017" w:history="1">
        <w:r>
          <w:rPr>
            <w:rStyle w:val="aff2"/>
            <w:color w:val="auto"/>
            <w:u w:val="none"/>
          </w:rPr>
          <w:t>частью 1.7</w:t>
        </w:r>
      </w:hyperlink>
      <w:r>
        <w:t> статьи 45 Федерального закона от 05.04.2013 №44-ФЗ «О контрактной системе в сфере закупок товаров, работ, услуг для обеспечения государственных и муниципальных нужд» (при осуществлении закупок с начальной (максимальной) ценой договора не более двадцати миллионов);</w:t>
      </w:r>
    </w:p>
    <w:p w14:paraId="3771C206" w14:textId="77777777" w:rsidR="00030930" w:rsidRDefault="00C55616">
      <w:pPr>
        <w:pStyle w:val="s1"/>
        <w:widowControl w:val="0"/>
        <w:numPr>
          <w:ilvl w:val="0"/>
          <w:numId w:val="33"/>
        </w:numPr>
        <w:shd w:val="clear" w:color="auto" w:fill="FFFFFF"/>
        <w:tabs>
          <w:tab w:val="left" w:pos="1418"/>
        </w:tabs>
        <w:spacing w:beforeAutospacing="0" w:after="120" w:afterAutospacing="0"/>
        <w:ind w:left="0" w:firstLine="567"/>
        <w:jc w:val="both"/>
      </w:pPr>
      <w: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22D402A" w14:textId="77777777" w:rsidR="00030930" w:rsidRDefault="00C55616">
      <w:pPr>
        <w:pStyle w:val="32"/>
        <w:keepNext w:val="0"/>
        <w:widowControl w:val="0"/>
        <w:numPr>
          <w:ilvl w:val="2"/>
          <w:numId w:val="1"/>
        </w:numPr>
        <w:tabs>
          <w:tab w:val="left" w:pos="170"/>
        </w:tabs>
        <w:spacing w:before="0" w:after="120"/>
        <w:ind w:left="0" w:firstLine="567"/>
        <w:rPr>
          <w:rFonts w:ascii="Times New Roman" w:hAnsi="Times New Roman" w:cs="Times New Roman"/>
          <w:b w:val="0"/>
        </w:rPr>
      </w:pPr>
      <w:r>
        <w:rPr>
          <w:rFonts w:ascii="Times New Roman" w:hAnsi="Times New Roman" w:cs="Times New Roman"/>
          <w:b w:val="0"/>
        </w:rPr>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D0358E2" w14:textId="77777777" w:rsidR="00030930" w:rsidRDefault="00C55616">
      <w:pPr>
        <w:pStyle w:val="32"/>
        <w:keepNext w:val="0"/>
        <w:widowControl w:val="0"/>
        <w:numPr>
          <w:ilvl w:val="2"/>
          <w:numId w:val="1"/>
        </w:numPr>
        <w:tabs>
          <w:tab w:val="left" w:pos="170"/>
        </w:tabs>
        <w:spacing w:before="0" w:after="120"/>
        <w:ind w:left="0" w:firstLine="567"/>
        <w:rPr>
          <w:rFonts w:ascii="Times New Roman" w:hAnsi="Times New Roman" w:cs="Times New Roman"/>
          <w:b w:val="0"/>
        </w:rPr>
      </w:pPr>
      <w:r>
        <w:rPr>
          <w:rFonts w:ascii="Times New Roman" w:hAnsi="Times New Roman" w:cs="Times New Roman"/>
          <w:b w:val="0"/>
        </w:rPr>
        <w:t xml:space="preserve">Основанием для отказа в допуске к участию в закупке является: </w:t>
      </w:r>
    </w:p>
    <w:p w14:paraId="4475B6D6" w14:textId="77777777" w:rsidR="00030930" w:rsidRDefault="00C55616">
      <w:pPr>
        <w:pStyle w:val="32"/>
        <w:keepNext w:val="0"/>
        <w:widowControl w:val="0"/>
        <w:numPr>
          <w:ilvl w:val="0"/>
          <w:numId w:val="40"/>
        </w:numPr>
        <w:spacing w:before="0" w:after="120"/>
        <w:ind w:left="0" w:firstLine="567"/>
        <w:rPr>
          <w:rFonts w:ascii="Times New Roman" w:hAnsi="Times New Roman" w:cs="Times New Roman"/>
          <w:b w:val="0"/>
        </w:rPr>
      </w:pPr>
      <w:r>
        <w:rPr>
          <w:rFonts w:ascii="Times New Roman" w:hAnsi="Times New Roman" w:cs="Times New Roman"/>
          <w:b w:val="0"/>
        </w:rPr>
        <w:t>отсутствие информации о независимой гарантии в реестре независимых гарантий;</w:t>
      </w:r>
    </w:p>
    <w:p w14:paraId="72F3F652" w14:textId="77777777" w:rsidR="00030930" w:rsidRDefault="00C55616">
      <w:pPr>
        <w:pStyle w:val="32"/>
        <w:keepNext w:val="0"/>
        <w:widowControl w:val="0"/>
        <w:numPr>
          <w:ilvl w:val="0"/>
          <w:numId w:val="40"/>
        </w:numPr>
        <w:spacing w:before="0" w:after="120"/>
        <w:ind w:left="0" w:firstLine="567"/>
        <w:rPr>
          <w:rFonts w:ascii="Times New Roman" w:hAnsi="Times New Roman" w:cs="Times New Roman"/>
          <w:b w:val="0"/>
        </w:rPr>
      </w:pPr>
      <w:r>
        <w:rPr>
          <w:rFonts w:ascii="Times New Roman" w:hAnsi="Times New Roman" w:cs="Times New Roman"/>
          <w:b w:val="0"/>
        </w:rPr>
        <w:t>несоответствие независимой гарантии условиям, изложенным в настоящей документации о закупке.</w:t>
      </w:r>
    </w:p>
    <w:p w14:paraId="143DAC0A"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Взыскание по независимой гарантии производится при наступлении следующих обстоятельств, предусмотренных независимой гарантией:</w:t>
      </w:r>
    </w:p>
    <w:p w14:paraId="1CFDC60A" w14:textId="77777777" w:rsidR="00030930" w:rsidRDefault="00C55616">
      <w:pPr>
        <w:pStyle w:val="affff5"/>
        <w:widowControl w:val="0"/>
        <w:numPr>
          <w:ilvl w:val="0"/>
          <w:numId w:val="25"/>
        </w:numPr>
        <w:tabs>
          <w:tab w:val="left" w:pos="1418"/>
        </w:tabs>
        <w:spacing w:after="120"/>
        <w:ind w:left="0" w:firstLine="567"/>
        <w:jc w:val="both"/>
      </w:pPr>
      <w:r>
        <w:rPr>
          <w:bCs/>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EA32F45" w14:textId="77777777" w:rsidR="00030930" w:rsidRDefault="00C55616">
      <w:pPr>
        <w:pStyle w:val="affff5"/>
        <w:widowControl w:val="0"/>
        <w:numPr>
          <w:ilvl w:val="0"/>
          <w:numId w:val="25"/>
        </w:numPr>
        <w:tabs>
          <w:tab w:val="left" w:pos="1418"/>
        </w:tabs>
        <w:spacing w:after="120"/>
        <w:ind w:left="1418" w:hanging="567"/>
        <w:jc w:val="both"/>
      </w:pPr>
      <w:r>
        <w:rPr>
          <w:bCs/>
        </w:rPr>
        <w:t>уклонения или отказа участника закупки от заключения договора.</w:t>
      </w:r>
    </w:p>
    <w:p w14:paraId="65594866" w14:textId="77777777" w:rsidR="00030930" w:rsidRDefault="00030930"/>
    <w:p w14:paraId="2D3B6532" w14:textId="77777777" w:rsidR="00030930" w:rsidRDefault="00C55616">
      <w:pPr>
        <w:pStyle w:val="11"/>
        <w:keepNext w:val="0"/>
        <w:numPr>
          <w:ilvl w:val="0"/>
          <w:numId w:val="1"/>
        </w:numPr>
        <w:spacing w:before="0" w:after="120"/>
        <w:ind w:left="0" w:firstLine="567"/>
        <w:jc w:val="left"/>
        <w:rPr>
          <w:sz w:val="24"/>
          <w:szCs w:val="24"/>
        </w:rPr>
      </w:pPr>
      <w:bookmarkStart w:id="58" w:name="_Toc205812957"/>
      <w:r>
        <w:rPr>
          <w:sz w:val="24"/>
          <w:szCs w:val="24"/>
        </w:rPr>
        <w:t>ПОДАЧА ЗАЯВОК НА УЧАСТИЕ В ЗАКУПКЕ</w:t>
      </w:r>
      <w:bookmarkEnd w:id="58"/>
    </w:p>
    <w:p w14:paraId="5AA5F778" w14:textId="77777777" w:rsidR="00030930" w:rsidRDefault="00C55616">
      <w:pPr>
        <w:pStyle w:val="21"/>
        <w:keepNext w:val="0"/>
        <w:numPr>
          <w:ilvl w:val="1"/>
          <w:numId w:val="1"/>
        </w:numPr>
        <w:spacing w:after="120"/>
        <w:ind w:left="0" w:firstLine="567"/>
        <w:jc w:val="both"/>
        <w:rPr>
          <w:sz w:val="24"/>
          <w:szCs w:val="24"/>
        </w:rPr>
      </w:pPr>
      <w:bookmarkStart w:id="59" w:name="_Ref166249895"/>
      <w:bookmarkStart w:id="60" w:name="_Toc205812958"/>
      <w:r>
        <w:rPr>
          <w:sz w:val="24"/>
          <w:szCs w:val="24"/>
        </w:rPr>
        <w:t xml:space="preserve">Порядок, место, дата начала и дата окончания срока подачи заявок на участие в </w:t>
      </w:r>
      <w:bookmarkEnd w:id="59"/>
      <w:r>
        <w:rPr>
          <w:sz w:val="24"/>
          <w:szCs w:val="24"/>
        </w:rPr>
        <w:t>закупке</w:t>
      </w:r>
      <w:bookmarkEnd w:id="60"/>
    </w:p>
    <w:p w14:paraId="2C139B4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 закупки подает заявку на участие в закупке в электронной форме с использованием функционала и в соответствии с Регламентом работы ЭП в сроки, установленные в пункте 8 части II «ИНФОРМАЦИОННАЯ КАРТА ЗАКУПКИ».</w:t>
      </w:r>
    </w:p>
    <w:p w14:paraId="0739913F"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14:paraId="4685E12C" w14:textId="77777777" w:rsidR="00030930" w:rsidRDefault="00C55616">
      <w:pPr>
        <w:pStyle w:val="21"/>
        <w:keepNext w:val="0"/>
        <w:numPr>
          <w:ilvl w:val="1"/>
          <w:numId w:val="1"/>
        </w:numPr>
        <w:spacing w:after="120"/>
        <w:ind w:left="0" w:firstLine="567"/>
        <w:jc w:val="both"/>
        <w:rPr>
          <w:sz w:val="24"/>
          <w:szCs w:val="24"/>
        </w:rPr>
      </w:pPr>
      <w:bookmarkStart w:id="61" w:name="_Ref119429670"/>
      <w:bookmarkStart w:id="62" w:name="_Toc205812959"/>
      <w:r>
        <w:rPr>
          <w:sz w:val="24"/>
          <w:szCs w:val="24"/>
        </w:rPr>
        <w:t xml:space="preserve">Изменения и отзыв заявок на участие в </w:t>
      </w:r>
      <w:bookmarkEnd w:id="61"/>
      <w:r>
        <w:rPr>
          <w:sz w:val="24"/>
          <w:szCs w:val="24"/>
        </w:rPr>
        <w:t>закупке</w:t>
      </w:r>
      <w:bookmarkEnd w:id="62"/>
    </w:p>
    <w:p w14:paraId="191C332C"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14:paraId="69E3DED2"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Порядок изменения и отзыва заявок на участие в закупке определен Регламентом работы ЭП. </w:t>
      </w:r>
    </w:p>
    <w:p w14:paraId="65E81533"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1382297C" w14:textId="77777777" w:rsidR="00030930" w:rsidRDefault="00030930">
      <w:pPr>
        <w:spacing w:after="120"/>
        <w:ind w:firstLine="567"/>
      </w:pPr>
    </w:p>
    <w:p w14:paraId="037E395E" w14:textId="77777777" w:rsidR="00030930" w:rsidRDefault="00C55616">
      <w:pPr>
        <w:pStyle w:val="11"/>
        <w:keepNext w:val="0"/>
        <w:numPr>
          <w:ilvl w:val="0"/>
          <w:numId w:val="1"/>
        </w:numPr>
        <w:spacing w:before="0" w:after="120"/>
        <w:ind w:left="0" w:firstLine="567"/>
        <w:jc w:val="left"/>
        <w:rPr>
          <w:sz w:val="24"/>
          <w:szCs w:val="24"/>
        </w:rPr>
      </w:pPr>
      <w:bookmarkStart w:id="63" w:name="_Toc205812960"/>
      <w:r>
        <w:rPr>
          <w:sz w:val="24"/>
          <w:szCs w:val="24"/>
        </w:rPr>
        <w:t>ПОРЯДОК ПРОВЕДЕНИЯ ЗАКУПКИ</w:t>
      </w:r>
      <w:bookmarkEnd w:id="63"/>
    </w:p>
    <w:p w14:paraId="1C6B6AEC" w14:textId="77777777" w:rsidR="00030930" w:rsidRDefault="00C55616">
      <w:pPr>
        <w:pStyle w:val="21"/>
        <w:numPr>
          <w:ilvl w:val="1"/>
          <w:numId w:val="1"/>
        </w:numPr>
        <w:spacing w:after="120"/>
        <w:ind w:left="0" w:firstLine="567"/>
        <w:jc w:val="left"/>
        <w:rPr>
          <w:b w:val="0"/>
          <w:sz w:val="24"/>
          <w:szCs w:val="24"/>
        </w:rPr>
      </w:pPr>
      <w:bookmarkStart w:id="64" w:name="_Toc205812961"/>
      <w:r>
        <w:rPr>
          <w:b w:val="0"/>
          <w:sz w:val="24"/>
          <w:szCs w:val="24"/>
        </w:rPr>
        <w:t>Закупочная процедура проводится в следующем порядке:</w:t>
      </w:r>
      <w:bookmarkEnd w:id="64"/>
    </w:p>
    <w:p w14:paraId="5FF193CF" w14:textId="77777777" w:rsidR="00030930" w:rsidRDefault="00C55616">
      <w:pPr>
        <w:pStyle w:val="affff5"/>
        <w:numPr>
          <w:ilvl w:val="0"/>
          <w:numId w:val="17"/>
        </w:numPr>
        <w:spacing w:after="120"/>
        <w:ind w:left="1418" w:hanging="851"/>
        <w:jc w:val="both"/>
      </w:pPr>
      <w:r>
        <w:t xml:space="preserve">размещение извещения о закупке и, при необходимости, документации о закупке в единой информационной системе (п. 2.1 части </w:t>
      </w:r>
      <w:r>
        <w:rPr>
          <w:lang w:val="en-US"/>
        </w:rPr>
        <w:t>I</w:t>
      </w:r>
      <w:r>
        <w:t xml:space="preserve"> </w:t>
      </w:r>
      <w:r>
        <w:rPr>
          <w:b/>
        </w:rPr>
        <w:t>«</w:t>
      </w:r>
      <w:r>
        <w:t>ОБЩИЕ УСЛОВИЯ ПРОВЕДЕНИЯ ЗАКУПКИ</w:t>
      </w:r>
      <w:r>
        <w:rPr>
          <w:b/>
        </w:rPr>
        <w:t>»</w:t>
      </w:r>
      <w:r>
        <w:t>);</w:t>
      </w:r>
    </w:p>
    <w:p w14:paraId="51C04F41" w14:textId="77777777" w:rsidR="00030930" w:rsidRDefault="00C55616">
      <w:pPr>
        <w:pStyle w:val="affff5"/>
        <w:numPr>
          <w:ilvl w:val="0"/>
          <w:numId w:val="17"/>
        </w:numPr>
        <w:spacing w:after="120"/>
        <w:ind w:left="1418" w:hanging="851"/>
        <w:jc w:val="both"/>
      </w:pPr>
      <w:r>
        <w:t>пред</w:t>
      </w:r>
      <w:r>
        <w:t xml:space="preserve">оставление по запросам участников закупки разъяснений извещения о закупке и (или) документации о закупке, внесение изменений в извещение о закупке и (или) документацию о закупке размещение разъяснений/изменений/ информации об отказе от проведения закупки (пп. 2.2, 2.3, 2.4 части </w:t>
      </w:r>
      <w:r>
        <w:rPr>
          <w:lang w:val="en-US"/>
        </w:rPr>
        <w:t>I</w:t>
      </w:r>
      <w:r>
        <w:t xml:space="preserve"> </w:t>
      </w:r>
      <w:r>
        <w:rPr>
          <w:b/>
        </w:rPr>
        <w:t>«</w:t>
      </w:r>
      <w:r>
        <w:t>ОБЩИЕ УСЛОВИЯ ПРОВЕДЕНИЯ ЗАКУПКИ</w:t>
      </w:r>
      <w:r>
        <w:rPr>
          <w:b/>
        </w:rPr>
        <w:t>»)</w:t>
      </w:r>
      <w:r>
        <w:t>;</w:t>
      </w:r>
    </w:p>
    <w:p w14:paraId="59AD4F65" w14:textId="77777777" w:rsidR="00030930" w:rsidRDefault="00C55616">
      <w:pPr>
        <w:pStyle w:val="affff5"/>
        <w:numPr>
          <w:ilvl w:val="0"/>
          <w:numId w:val="17"/>
        </w:numPr>
        <w:spacing w:after="120"/>
        <w:ind w:left="1418" w:hanging="851"/>
        <w:jc w:val="both"/>
      </w:pPr>
      <w:r>
        <w:t xml:space="preserve">подача заявок через функционал электронной площадки (п.4.1 части </w:t>
      </w:r>
      <w:r>
        <w:rPr>
          <w:lang w:val="en-US"/>
        </w:rPr>
        <w:t>I</w:t>
      </w:r>
      <w:r>
        <w:t xml:space="preserve"> </w:t>
      </w:r>
      <w:r>
        <w:rPr>
          <w:b/>
        </w:rPr>
        <w:t>«</w:t>
      </w:r>
      <w:r>
        <w:t>ОБЩИЕ УСЛОВИЯ ПРОВЕДЕНИЯ ЗАКУПКИ</w:t>
      </w:r>
      <w:r>
        <w:rPr>
          <w:b/>
        </w:rPr>
        <w:t>»)</w:t>
      </w:r>
      <w:r>
        <w:t>;</w:t>
      </w:r>
    </w:p>
    <w:p w14:paraId="68CBCD46" w14:textId="77777777" w:rsidR="00030930" w:rsidRDefault="00C55616">
      <w:pPr>
        <w:pStyle w:val="affff5"/>
        <w:numPr>
          <w:ilvl w:val="0"/>
          <w:numId w:val="17"/>
        </w:numPr>
        <w:spacing w:after="120"/>
        <w:ind w:left="1418" w:hanging="851"/>
        <w:jc w:val="both"/>
      </w:pPr>
      <w:r>
        <w:t>проведение этапов закупки, установленных в пункте 7 части II «ИНФОРМАЦИОННАЯ КАРТА ЗАКУПКИ»</w:t>
      </w:r>
      <w:r>
        <w:rPr>
          <w:b/>
        </w:rPr>
        <w:t xml:space="preserve"> </w:t>
      </w:r>
      <w:r>
        <w:t xml:space="preserve">с формированием протоколов по результатам каждого этапа и итогового протокола. Размещение протоколов, составленных в ходе проведения закупки в единой информационной системе (пп.6 части </w:t>
      </w:r>
      <w:r>
        <w:rPr>
          <w:lang w:val="en-US"/>
        </w:rPr>
        <w:t>I</w:t>
      </w:r>
      <w:r>
        <w:t xml:space="preserve"> </w:t>
      </w:r>
      <w:r>
        <w:rPr>
          <w:b/>
        </w:rPr>
        <w:t>«</w:t>
      </w:r>
      <w:r>
        <w:t>ОБЩИЕ УСЛОВИЯ ПРОВЕДЕНИЯ ЗАКУПКИ</w:t>
      </w:r>
      <w:r>
        <w:rPr>
          <w:b/>
        </w:rPr>
        <w:t>»</w:t>
      </w:r>
      <w:r>
        <w:t>);</w:t>
      </w:r>
    </w:p>
    <w:p w14:paraId="6D8EF2BC" w14:textId="77777777" w:rsidR="00030930" w:rsidRDefault="00C55616">
      <w:pPr>
        <w:pStyle w:val="affff5"/>
        <w:numPr>
          <w:ilvl w:val="0"/>
          <w:numId w:val="17"/>
        </w:numPr>
        <w:spacing w:after="120"/>
        <w:ind w:left="1418" w:hanging="851"/>
        <w:jc w:val="both"/>
        <w:rPr>
          <w:b/>
        </w:rPr>
      </w:pPr>
      <w:r>
        <w:t xml:space="preserve">подписание договора с победителем (единственным участником закупки) (п. 8.1 части </w:t>
      </w:r>
      <w:r>
        <w:rPr>
          <w:lang w:val="en-US"/>
        </w:rPr>
        <w:t>I</w:t>
      </w:r>
      <w:r>
        <w:t xml:space="preserve"> </w:t>
      </w:r>
      <w:r>
        <w:rPr>
          <w:b/>
        </w:rPr>
        <w:t>«</w:t>
      </w:r>
      <w:r>
        <w:t>ОБЩИЕ УСЛОВИЯ ПРОВЕДЕНИЯ ЗАКУПКИ</w:t>
      </w:r>
      <w:r>
        <w:rPr>
          <w:b/>
        </w:rPr>
        <w:t>»).</w:t>
      </w:r>
    </w:p>
    <w:p w14:paraId="2002FD40" w14:textId="77777777" w:rsidR="00030930" w:rsidRDefault="00030930">
      <w:pPr>
        <w:spacing w:after="120"/>
        <w:ind w:firstLine="567"/>
      </w:pPr>
    </w:p>
    <w:p w14:paraId="2DBA49E8" w14:textId="77777777" w:rsidR="00030930" w:rsidRDefault="00C55616">
      <w:pPr>
        <w:pStyle w:val="11"/>
        <w:keepNext w:val="0"/>
        <w:numPr>
          <w:ilvl w:val="0"/>
          <w:numId w:val="1"/>
        </w:numPr>
        <w:spacing w:before="0" w:after="120"/>
        <w:ind w:left="0" w:firstLine="567"/>
        <w:jc w:val="left"/>
        <w:rPr>
          <w:sz w:val="24"/>
          <w:szCs w:val="24"/>
        </w:rPr>
      </w:pPr>
      <w:bookmarkStart w:id="65" w:name="_Toc205812962"/>
      <w:r>
        <w:rPr>
          <w:sz w:val="24"/>
          <w:szCs w:val="24"/>
        </w:rPr>
        <w:t>ПОРЯДОК ПРОВЕДЕНИЯ ЭТАПОВ ЗАКУПКИ</w:t>
      </w:r>
      <w:bookmarkEnd w:id="65"/>
    </w:p>
    <w:p w14:paraId="5EB211F6" w14:textId="77777777" w:rsidR="00030930" w:rsidRDefault="00C55616">
      <w:pPr>
        <w:pStyle w:val="21"/>
        <w:keepNext w:val="0"/>
        <w:numPr>
          <w:ilvl w:val="1"/>
          <w:numId w:val="1"/>
        </w:numPr>
        <w:spacing w:after="120"/>
        <w:ind w:left="0" w:firstLine="567"/>
        <w:jc w:val="both"/>
        <w:rPr>
          <w:sz w:val="24"/>
          <w:szCs w:val="24"/>
        </w:rPr>
      </w:pPr>
      <w:bookmarkStart w:id="66" w:name="_Toc205812963"/>
      <w:bookmarkStart w:id="67" w:name="_Ref535416464"/>
      <w:r>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66"/>
      <w:bookmarkEnd w:id="67"/>
    </w:p>
    <w:p w14:paraId="7067EB8C"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bookmarkStart w:id="68" w:name="_Ref535416033"/>
      <w:r>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пункте 7 части II</w:t>
      </w:r>
      <w:r>
        <w:rPr>
          <w:rFonts w:ascii="Times New Roman" w:hAnsi="Times New Roman" w:cs="Times New Roman"/>
          <w:b w:val="0"/>
          <w:bCs w:val="0"/>
        </w:rPr>
        <w:t xml:space="preserve"> «ИНФОРМАЦИОННАЯ КАРТА ЗАКУПКИ».</w:t>
      </w:r>
      <w:bookmarkEnd w:id="68"/>
    </w:p>
    <w:p w14:paraId="5DC44A40"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_Ref535416033 \r \r \h </w:instrText>
      </w:r>
      <w:r>
        <w:rPr>
          <w:rFonts w:ascii="Times New Roman" w:hAnsi="Times New Roman" w:cs="Times New Roman"/>
          <w:b w:val="0"/>
          <w:bCs w:val="0"/>
        </w:rPr>
      </w:r>
      <w:r>
        <w:rPr>
          <w:rFonts w:ascii="Times New Roman" w:hAnsi="Times New Roman" w:cs="Times New Roman"/>
          <w:b w:val="0"/>
          <w:bCs w:val="0"/>
        </w:rPr>
        <w:fldChar w:fldCharType="separate"/>
      </w:r>
      <w:r>
        <w:rPr>
          <w:rFonts w:ascii="Times New Roman" w:hAnsi="Times New Roman" w:cs="Times New Roman"/>
          <w:b w:val="0"/>
          <w:bCs w:val="0"/>
        </w:rPr>
        <w:t>6.1.1</w:t>
      </w:r>
      <w:r>
        <w:rPr>
          <w:rFonts w:ascii="Times New Roman" w:hAnsi="Times New Roman" w:cs="Times New Roman"/>
          <w:b w:val="0"/>
          <w:bCs w:val="0"/>
        </w:rPr>
        <w:fldChar w:fldCharType="end"/>
      </w:r>
      <w:r>
        <w:rPr>
          <w:rFonts w:ascii="Times New Roman" w:hAnsi="Times New Roman" w:cs="Times New Roman"/>
          <w:b w:val="0"/>
          <w:bCs w:val="0"/>
        </w:rPr>
        <w:t xml:space="preserve">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14:paraId="4E6164C6"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0963CC83"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w:t>
      </w:r>
      <w:r>
        <w:rPr>
          <w:rFonts w:ascii="Times New Roman" w:hAnsi="Times New Roman" w:cs="Times New Roman"/>
          <w:b w:val="0"/>
          <w:bCs w:val="0"/>
        </w:rPr>
        <w:t xml:space="preserve">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54A96321"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14CC2E8"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Подача окончательного предложения осуществляется в порядке, установленном для подачи заявки.</w:t>
      </w:r>
    </w:p>
    <w:p w14:paraId="78DDF08E"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75627337" w14:textId="77777777" w:rsidR="00030930" w:rsidRDefault="00030930"/>
    <w:p w14:paraId="5CEB057B" w14:textId="77777777" w:rsidR="00030930" w:rsidRDefault="00C55616">
      <w:pPr>
        <w:pStyle w:val="21"/>
        <w:keepNext w:val="0"/>
        <w:numPr>
          <w:ilvl w:val="1"/>
          <w:numId w:val="1"/>
        </w:numPr>
        <w:spacing w:after="120"/>
        <w:ind w:left="0" w:firstLine="567"/>
        <w:jc w:val="both"/>
        <w:rPr>
          <w:sz w:val="24"/>
          <w:szCs w:val="24"/>
        </w:rPr>
      </w:pPr>
      <w:bookmarkStart w:id="69" w:name="_Toc205812964"/>
      <w:bookmarkStart w:id="70" w:name="_Ref535416467"/>
      <w:bookmarkStart w:id="71" w:name="_Ref535416507"/>
      <w:r>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69"/>
      <w:bookmarkEnd w:id="70"/>
      <w:bookmarkEnd w:id="71"/>
    </w:p>
    <w:p w14:paraId="3F3E2D4E"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bookmarkStart w:id="72" w:name="_Ref535416231"/>
      <w:r>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w:t>
      </w:r>
      <w:r>
        <w:rPr>
          <w:rFonts w:ascii="Times New Roman" w:hAnsi="Times New Roman" w:cs="Times New Roman"/>
          <w:b w:val="0"/>
          <w:bCs w:val="0"/>
        </w:rPr>
        <w:t>ках закупки указывается в пункте 7 части II «ИНФОРМАЦИОННАЯ КАРТА ЗАКУПКИ».</w:t>
      </w:r>
      <w:bookmarkEnd w:id="72"/>
    </w:p>
    <w:p w14:paraId="4F5CD935"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Указанный в пункте 6.2.1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14:paraId="3805B838"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подавшими заявку на участие в закупке, с учетом обеспечения равного доступа всех участников закупки,  к участию в этом обсуждении и соблюдения Заказчиком положений Федерального </w:t>
      </w:r>
      <w:hyperlink r:id="rId15" w:tooltip="consultantplus://offline/ref=D6F78F6F851C034ED1C7ABB4A68893F6BF7DE5685F5D9161D1FC60E77Cu8j8L" w:history="1">
        <w:r>
          <w:rPr>
            <w:rFonts w:ascii="Times New Roman" w:hAnsi="Times New Roman" w:cs="Times New Roman"/>
            <w:b w:val="0"/>
            <w:bCs w:val="0"/>
          </w:rPr>
          <w:t>закона</w:t>
        </w:r>
      </w:hyperlink>
      <w:r>
        <w:rPr>
          <w:rFonts w:ascii="Times New Roman" w:hAnsi="Times New Roman" w:cs="Times New Roman"/>
          <w:b w:val="0"/>
          <w:bCs w:val="0"/>
        </w:rPr>
        <w:t xml:space="preserve"> от 29 июля 2004 года № 98-ФЗ «О коммерческой тайне». </w:t>
      </w:r>
    </w:p>
    <w:p w14:paraId="4E7920BF"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По результатам данного этапа закупки Заказчик составляет протокол, в котором указывает</w:t>
      </w:r>
      <w:r>
        <w:rPr>
          <w:rFonts w:ascii="Times New Roman" w:hAnsi="Times New Roman" w:cs="Times New Roman"/>
          <w:b w:val="0"/>
          <w:bCs w:val="0"/>
        </w:rPr>
        <w:t xml:space="preserve">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7EA2884"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w:t>
      </w:r>
      <w:r>
        <w:rPr>
          <w:rFonts w:ascii="Times New Roman" w:hAnsi="Times New Roman" w:cs="Times New Roman"/>
          <w:b w:val="0"/>
          <w:bCs w:val="0"/>
        </w:rPr>
        <w:t xml:space="preserve">,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0D20FD5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5A48F1C"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w:t>
      </w:r>
      <w:r>
        <w:rPr>
          <w:color w:val="22272F"/>
          <w:sz w:val="23"/>
          <w:szCs w:val="23"/>
          <w:shd w:val="clear" w:color="auto" w:fill="FFFFFF"/>
        </w:rPr>
        <w:t xml:space="preserve"> </w:t>
      </w:r>
      <w:r>
        <w:rPr>
          <w:rFonts w:ascii="Times New Roman" w:hAnsi="Times New Roman" w:cs="Times New Roman"/>
          <w:b w:val="0"/>
          <w:bCs w:val="0"/>
        </w:rPr>
        <w:t>Подача окончательного предложения осуществляется в порядке, установленном для подачи заявки.</w:t>
      </w:r>
    </w:p>
    <w:p w14:paraId="5512F319"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5304DC53" w14:textId="77777777" w:rsidR="00030930" w:rsidRDefault="00030930"/>
    <w:p w14:paraId="7C85389C" w14:textId="77777777" w:rsidR="00030930" w:rsidRDefault="00C55616">
      <w:pPr>
        <w:pStyle w:val="21"/>
        <w:keepNext w:val="0"/>
        <w:numPr>
          <w:ilvl w:val="1"/>
          <w:numId w:val="1"/>
        </w:numPr>
        <w:spacing w:after="120"/>
        <w:ind w:left="0" w:firstLine="567"/>
        <w:jc w:val="both"/>
        <w:rPr>
          <w:sz w:val="24"/>
          <w:szCs w:val="24"/>
        </w:rPr>
      </w:pPr>
      <w:bookmarkStart w:id="73" w:name="_Toc205812965"/>
      <w:r>
        <w:rPr>
          <w:sz w:val="24"/>
          <w:szCs w:val="24"/>
        </w:rPr>
        <w:t>Рассмотрение и оценка Заказчиком поданных участниками закупки заявок</w:t>
      </w:r>
      <w:bookmarkEnd w:id="73"/>
      <w:r>
        <w:rPr>
          <w:sz w:val="24"/>
          <w:szCs w:val="24"/>
        </w:rPr>
        <w:t xml:space="preserve"> </w:t>
      </w:r>
    </w:p>
    <w:p w14:paraId="1DD9BE6C"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Этап закупки «рассмотрение и оценка Заказчиком поданных участниками закупки заявок» проводится Заказчиком в срок, предусмотренный извещением и документацией о закупке (либо уточненным извещение и/или документацией о закупке), в порядке, установленном разделом 7 части </w:t>
      </w:r>
      <w:r>
        <w:rPr>
          <w:rFonts w:ascii="Times New Roman" w:hAnsi="Times New Roman" w:cs="Times New Roman"/>
          <w:b w:val="0"/>
          <w:bCs w:val="0"/>
          <w:lang w:val="en-US"/>
        </w:rPr>
        <w:t>I</w:t>
      </w:r>
      <w:r>
        <w:rPr>
          <w:rFonts w:ascii="Times New Roman" w:hAnsi="Times New Roman" w:cs="Times New Roman"/>
          <w:b w:val="0"/>
          <w:bCs w:val="0"/>
        </w:rPr>
        <w:t xml:space="preserve"> «ОБЩИЕ УСЛОВИЯ ПРОВЕДЕНИЯ ЗАКУПКИ».</w:t>
      </w:r>
    </w:p>
    <w:p w14:paraId="456AF18D" w14:textId="77777777" w:rsidR="00030930" w:rsidRDefault="00030930"/>
    <w:p w14:paraId="32C19088" w14:textId="77777777" w:rsidR="00030930" w:rsidRDefault="00C55616">
      <w:pPr>
        <w:pStyle w:val="21"/>
        <w:keepNext w:val="0"/>
        <w:numPr>
          <w:ilvl w:val="1"/>
          <w:numId w:val="1"/>
        </w:numPr>
        <w:spacing w:after="120"/>
        <w:ind w:left="0" w:firstLine="567"/>
        <w:jc w:val="both"/>
        <w:rPr>
          <w:sz w:val="24"/>
          <w:szCs w:val="24"/>
        </w:rPr>
      </w:pPr>
      <w:bookmarkStart w:id="74" w:name="_Toc205812966"/>
      <w:r>
        <w:rPr>
          <w:sz w:val="24"/>
          <w:szCs w:val="24"/>
        </w:rPr>
        <w:t>Сопоставление дополнительных ценовых предложений участников о снижении цены договора</w:t>
      </w:r>
      <w:bookmarkEnd w:id="74"/>
      <w:r>
        <w:rPr>
          <w:sz w:val="24"/>
          <w:szCs w:val="24"/>
        </w:rPr>
        <w:t xml:space="preserve"> </w:t>
      </w:r>
    </w:p>
    <w:p w14:paraId="46D270DF"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Информация о проведении такого этапа в рамках закупки указывается в пункте 7 части II «ИНФОРМАЦИОННАЯ КАРТА ЗАКУПКИ». В случае если начальная (максимальная) цена договора составляет 5 (пять) и более миллионов рублей, этап «сопоставление дополнительных ценовых предложений участников о снижении цены договора» включается в обязатель</w:t>
      </w:r>
      <w:r>
        <w:rPr>
          <w:rFonts w:ascii="Times New Roman" w:hAnsi="Times New Roman" w:cs="Times New Roman"/>
          <w:b w:val="0"/>
          <w:bCs w:val="0"/>
        </w:rPr>
        <w:t>ном порядке.</w:t>
      </w:r>
    </w:p>
    <w:p w14:paraId="1240EF16"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ЭП в порядке, установленном Регламентом работы ЭП.</w:t>
      </w:r>
    </w:p>
    <w:p w14:paraId="6020CAD3"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в пункте 8 части II «ИНФОРМАЦИОННАЯ КАРТА ЗАКУПКИ». Информация о времени начала проведения указанного этапа размещается оператором ЭП в ЕИС в соответствии со временем часовой зоны, в которой расположен заказчик. </w:t>
      </w:r>
    </w:p>
    <w:p w14:paraId="6511E474"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ЭП.</w:t>
      </w:r>
    </w:p>
    <w:p w14:paraId="7A76343E"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Участники закупки вправе подать на ЭП одно дополнительное ценовое предложение, которое должно быть ниже ценового предложения, поданного ими ранее</w:t>
      </w:r>
    </w:p>
    <w:p w14:paraId="23BF2344"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76B89B2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Результаты осуществленного оператором ЭП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ЭП Заказчику в установленном Законом 223-ФЗ порядке.</w:t>
      </w:r>
    </w:p>
    <w:p w14:paraId="23260563" w14:textId="77777777" w:rsidR="00030930" w:rsidRDefault="00C55616">
      <w:pPr>
        <w:pStyle w:val="21"/>
        <w:keepNext w:val="0"/>
        <w:numPr>
          <w:ilvl w:val="1"/>
          <w:numId w:val="1"/>
        </w:numPr>
        <w:spacing w:after="120"/>
        <w:ind w:left="0" w:firstLine="567"/>
        <w:jc w:val="both"/>
        <w:rPr>
          <w:sz w:val="24"/>
          <w:szCs w:val="24"/>
        </w:rPr>
      </w:pPr>
      <w:bookmarkStart w:id="75" w:name="_Toc205812967"/>
      <w:r>
        <w:rPr>
          <w:sz w:val="24"/>
          <w:szCs w:val="24"/>
        </w:rPr>
        <w:t>Одновременное включение в конкурс в электронной форме этапов, предусмотренных пунктами 6.1 и 6.2, не допускается.</w:t>
      </w:r>
      <w:bookmarkEnd w:id="75"/>
    </w:p>
    <w:p w14:paraId="04A95A25" w14:textId="77777777" w:rsidR="00030930" w:rsidRDefault="00C55616">
      <w:pPr>
        <w:pStyle w:val="21"/>
        <w:keepNext w:val="0"/>
        <w:numPr>
          <w:ilvl w:val="1"/>
          <w:numId w:val="1"/>
        </w:numPr>
        <w:spacing w:after="120"/>
        <w:ind w:left="0" w:firstLine="567"/>
        <w:jc w:val="both"/>
        <w:rPr>
          <w:sz w:val="24"/>
          <w:szCs w:val="24"/>
        </w:rPr>
      </w:pPr>
      <w:bookmarkStart w:id="76" w:name="_Toc205812968"/>
      <w:r>
        <w:rPr>
          <w:sz w:val="24"/>
          <w:szCs w:val="24"/>
        </w:rPr>
        <w:t>Каждый этап конкурса в электронной форме может быть включен в него однократно</w:t>
      </w:r>
      <w:bookmarkEnd w:id="76"/>
    </w:p>
    <w:p w14:paraId="6FF3F33D" w14:textId="77777777" w:rsidR="00030930" w:rsidRDefault="00030930">
      <w:pPr>
        <w:spacing w:after="120"/>
        <w:ind w:firstLine="567"/>
      </w:pPr>
    </w:p>
    <w:p w14:paraId="7CC75508" w14:textId="77777777" w:rsidR="00030930" w:rsidRDefault="00C55616">
      <w:pPr>
        <w:pStyle w:val="11"/>
        <w:keepNext w:val="0"/>
        <w:numPr>
          <w:ilvl w:val="0"/>
          <w:numId w:val="1"/>
        </w:numPr>
        <w:spacing w:before="0" w:after="120"/>
        <w:ind w:left="1418" w:hanging="851"/>
        <w:jc w:val="both"/>
        <w:rPr>
          <w:sz w:val="24"/>
          <w:szCs w:val="24"/>
        </w:rPr>
      </w:pPr>
      <w:bookmarkStart w:id="77" w:name="_Toc205812969"/>
      <w:r>
        <w:rPr>
          <w:sz w:val="24"/>
          <w:szCs w:val="24"/>
        </w:rPr>
        <w:t>ПОРЯДОК ПРОВЕДЕНИЯ РАССМОТРЕНИЯ, ОЦЕНКИ И СОПОСТАВЛЕНИЯ ЗАЯВОК НА УЧАСТИЕ В ЗАКУПКЕ</w:t>
      </w:r>
      <w:bookmarkEnd w:id="77"/>
    </w:p>
    <w:p w14:paraId="06160713" w14:textId="77777777" w:rsidR="00030930" w:rsidRDefault="00C55616">
      <w:pPr>
        <w:pStyle w:val="21"/>
        <w:keepNext w:val="0"/>
        <w:numPr>
          <w:ilvl w:val="1"/>
          <w:numId w:val="1"/>
        </w:numPr>
        <w:spacing w:after="120"/>
        <w:ind w:left="0" w:firstLine="567"/>
        <w:jc w:val="both"/>
        <w:rPr>
          <w:sz w:val="24"/>
          <w:szCs w:val="24"/>
        </w:rPr>
      </w:pPr>
      <w:bookmarkStart w:id="78" w:name="_Ref119430360"/>
      <w:bookmarkStart w:id="79" w:name="_Toc205812970"/>
      <w:bookmarkEnd w:id="78"/>
      <w:r>
        <w:rPr>
          <w:sz w:val="24"/>
          <w:szCs w:val="24"/>
        </w:rPr>
        <w:t>Закупочная комиссия</w:t>
      </w:r>
      <w:bookmarkEnd w:id="79"/>
    </w:p>
    <w:p w14:paraId="161A1E6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Рассмотрение, оценка и сопоставления заявок осуществляется Закупочной комиссией, осуществляющей свои полномочия в порядке, установленном Положением о закупке Заказчика.</w:t>
      </w:r>
    </w:p>
    <w:p w14:paraId="030DE9C2" w14:textId="77777777" w:rsidR="00030930" w:rsidRDefault="00030930"/>
    <w:p w14:paraId="47CD66C2" w14:textId="77777777" w:rsidR="00030930" w:rsidRDefault="00C55616">
      <w:pPr>
        <w:pStyle w:val="21"/>
        <w:keepNext w:val="0"/>
        <w:numPr>
          <w:ilvl w:val="1"/>
          <w:numId w:val="1"/>
        </w:numPr>
        <w:spacing w:after="120"/>
        <w:ind w:left="0" w:firstLine="567"/>
        <w:jc w:val="both"/>
        <w:rPr>
          <w:sz w:val="24"/>
          <w:szCs w:val="24"/>
        </w:rPr>
      </w:pPr>
      <w:bookmarkStart w:id="80" w:name="_Toc205812971"/>
      <w:r>
        <w:rPr>
          <w:sz w:val="24"/>
          <w:szCs w:val="24"/>
        </w:rPr>
        <w:t>Требования к процедуре рассмотрения, оценки и сопоставления заявок участников закупки</w:t>
      </w:r>
      <w:bookmarkEnd w:id="80"/>
    </w:p>
    <w:p w14:paraId="2DEBEB8F"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Заявки участников рассматриваются в соответствии с требованиями, критериями и порядком оценки заявок, устанавливаемыми в документации о закупке, на основании представленных в составе заявок информации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4EB89794"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w:t>
      </w:r>
      <w:r>
        <w:rPr>
          <w:rFonts w:ascii="Times New Roman" w:hAnsi="Times New Roman" w:cs="Times New Roman"/>
          <w:b w:val="0"/>
          <w:bCs w:val="0"/>
        </w:rPr>
        <w:t xml:space="preserve"> в равной степени ко всем участникам закупки, к предлагаемым ими товарам, работам, услугам, к условиям исполнения договора.</w:t>
      </w:r>
    </w:p>
    <w:p w14:paraId="1A9BDF4F"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Закупочная комиссия отклоняет заявку участника в случаях, если:</w:t>
      </w:r>
    </w:p>
    <w:p w14:paraId="68D2ABAB" w14:textId="77777777" w:rsidR="00030930" w:rsidRDefault="00C55616">
      <w:pPr>
        <w:pStyle w:val="affff5"/>
        <w:numPr>
          <w:ilvl w:val="0"/>
          <w:numId w:val="13"/>
        </w:numPr>
        <w:spacing w:after="120"/>
        <w:ind w:left="1418" w:hanging="851"/>
        <w:jc w:val="both"/>
      </w:pPr>
      <w: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w:t>
      </w:r>
      <w:r>
        <w:rPr>
          <w:rFonts w:ascii="Calibri" w:eastAsia="Calibri" w:hAnsi="Calibri"/>
          <w:sz w:val="22"/>
          <w:szCs w:val="22"/>
          <w:lang w:eastAsia="en-US"/>
        </w:rPr>
        <w:t xml:space="preserve"> </w:t>
      </w:r>
      <w:r>
        <w:rPr>
          <w:rFonts w:eastAsia="Calibri"/>
          <w:lang w:eastAsia="en-US"/>
        </w:rPr>
        <w:t xml:space="preserve">на </w:t>
      </w:r>
      <w:r>
        <w:t>официальном сайте ФНС России отсутствует информация о применении участником закупки, субподрядчиком (соисполнителем) МСП, специального налогового режима «Налог на профессиональный доход»;</w:t>
      </w:r>
    </w:p>
    <w:p w14:paraId="7510B462" w14:textId="77777777" w:rsidR="00030930" w:rsidRDefault="00C55616">
      <w:pPr>
        <w:pStyle w:val="affff5"/>
        <w:numPr>
          <w:ilvl w:val="0"/>
          <w:numId w:val="13"/>
        </w:numPr>
        <w:tabs>
          <w:tab w:val="left" w:pos="0"/>
        </w:tabs>
        <w:spacing w:after="120"/>
        <w:ind w:left="1418" w:hanging="851"/>
        <w:jc w:val="both"/>
      </w:pPr>
      <w: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1CE4F7B5" w14:textId="77777777" w:rsidR="00030930" w:rsidRDefault="00C55616">
      <w:pPr>
        <w:pStyle w:val="affff5"/>
        <w:numPr>
          <w:ilvl w:val="0"/>
          <w:numId w:val="13"/>
        </w:numPr>
        <w:tabs>
          <w:tab w:val="left" w:pos="0"/>
        </w:tabs>
        <w:spacing w:after="120"/>
        <w:ind w:left="1418" w:hanging="851"/>
        <w:jc w:val="both"/>
      </w:pPr>
      <w: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14:paraId="16FFA802" w14:textId="77777777" w:rsidR="00030930" w:rsidRDefault="00C55616">
      <w:pPr>
        <w:pStyle w:val="affff5"/>
        <w:numPr>
          <w:ilvl w:val="0"/>
          <w:numId w:val="13"/>
        </w:numPr>
        <w:tabs>
          <w:tab w:val="left" w:pos="0"/>
        </w:tabs>
        <w:spacing w:after="120"/>
        <w:ind w:left="1418" w:hanging="851"/>
        <w:jc w:val="both"/>
      </w:pPr>
      <w:r>
        <w:rPr>
          <w:color w:val="FF0000"/>
        </w:rPr>
        <w:t>по основаниям, предусмотренным п.1.7.10 документации о закупке.</w:t>
      </w:r>
    </w:p>
    <w:p w14:paraId="68DD129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 лица, полномочия должностного лица, которому выдан сертификат ключа подписи). </w:t>
      </w:r>
    </w:p>
    <w:p w14:paraId="04201297" w14:textId="77777777" w:rsidR="00030930" w:rsidRDefault="00C55616">
      <w:pPr>
        <w:pStyle w:val="32"/>
        <w:keepNext w:val="0"/>
        <w:numPr>
          <w:ilvl w:val="2"/>
          <w:numId w:val="1"/>
        </w:numPr>
        <w:spacing w:before="0" w:after="120"/>
        <w:ind w:left="0" w:firstLine="851"/>
        <w:rPr>
          <w:rFonts w:ascii="Times New Roman" w:hAnsi="Times New Roman" w:cs="Times New Roman"/>
          <w:b w:val="0"/>
          <w:bCs w:val="0"/>
        </w:rPr>
      </w:pPr>
      <w:r>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5D75E081" w14:textId="77777777" w:rsidR="00030930" w:rsidRDefault="00C55616">
      <w:pPr>
        <w:pStyle w:val="32"/>
        <w:keepNext w:val="0"/>
        <w:tabs>
          <w:tab w:val="clear" w:pos="312"/>
        </w:tabs>
        <w:spacing w:before="0" w:after="120"/>
        <w:ind w:left="0" w:firstLine="851"/>
        <w:rPr>
          <w:rFonts w:ascii="Times New Roman" w:hAnsi="Times New Roman" w:cs="Times New Roman"/>
          <w:b w:val="0"/>
          <w:bCs w:val="0"/>
        </w:rPr>
      </w:pPr>
      <w:r>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разъяснение положений заявки участника, с указанием срока его выполнения. При этом не допускаются запросы или требования о представлении участником недостающих документов. Не принимаются к рассмотрению документы и сведения, направленные участником в ходе исполнения запроса, которые изменяют существо заявки участника включая изменение коммерческих условий заявки (цены, валюты, сроков и условий поставки, графика пост</w:t>
      </w:r>
      <w:r>
        <w:rPr>
          <w:rFonts w:ascii="Times New Roman" w:hAnsi="Times New Roman" w:cs="Times New Roman"/>
          <w:b w:val="0"/>
          <w:bCs w:val="0"/>
        </w:rPr>
        <w:t>авки, иных коммерческих условий).</w:t>
      </w:r>
    </w:p>
    <w:p w14:paraId="0E3290CE"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На основании результатов рассмотрения первых частей заявок на участие в закупке закупочной комиссией принимается решение: </w:t>
      </w:r>
    </w:p>
    <w:p w14:paraId="44E9DD71" w14:textId="77777777" w:rsidR="00030930" w:rsidRDefault="00C55616">
      <w:pPr>
        <w:pStyle w:val="4"/>
        <w:keepNext w:val="0"/>
        <w:numPr>
          <w:ilvl w:val="0"/>
          <w:numId w:val="14"/>
        </w:numPr>
        <w:tabs>
          <w:tab w:val="left" w:pos="1418"/>
        </w:tabs>
        <w:spacing w:before="0" w:after="120"/>
        <w:ind w:left="1418" w:hanging="851"/>
        <w:rPr>
          <w:rFonts w:ascii="Times New Roman" w:hAnsi="Times New Roman" w:cs="Times New Roman"/>
        </w:rPr>
      </w:pPr>
      <w:r>
        <w:rPr>
          <w:rFonts w:ascii="Times New Roman" w:hAnsi="Times New Roman" w:cs="Times New Roman"/>
        </w:rPr>
        <w:t>о признании заявки участника соответствующей требованиям документации о закупке;</w:t>
      </w:r>
    </w:p>
    <w:p w14:paraId="5AE11124" w14:textId="77777777" w:rsidR="00030930" w:rsidRDefault="00C55616">
      <w:pPr>
        <w:pStyle w:val="4"/>
        <w:keepNext w:val="0"/>
        <w:numPr>
          <w:ilvl w:val="0"/>
          <w:numId w:val="14"/>
        </w:numPr>
        <w:tabs>
          <w:tab w:val="left" w:pos="1418"/>
        </w:tabs>
        <w:spacing w:before="0" w:after="120"/>
        <w:ind w:left="1418" w:hanging="851"/>
        <w:rPr>
          <w:rFonts w:ascii="Times New Roman" w:hAnsi="Times New Roman" w:cs="Times New Roman"/>
        </w:rPr>
      </w:pPr>
      <w:r>
        <w:rPr>
          <w:rFonts w:ascii="Times New Roman" w:hAnsi="Times New Roman" w:cs="Times New Roman"/>
        </w:rPr>
        <w:t>о признании заявки участника несоответствующими требованиям документации о закупке и отклонении заявки участника от участия в закупке.</w:t>
      </w:r>
    </w:p>
    <w:p w14:paraId="075B6ACC"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На основании результатов рассмотрения вторых частей заявок на участие в закупке закупочной комиссией принимается решение: </w:t>
      </w:r>
    </w:p>
    <w:p w14:paraId="591CC9FB" w14:textId="77777777" w:rsidR="00030930" w:rsidRDefault="00C55616">
      <w:pPr>
        <w:pStyle w:val="4"/>
        <w:keepNext w:val="0"/>
        <w:numPr>
          <w:ilvl w:val="0"/>
          <w:numId w:val="19"/>
        </w:numPr>
        <w:spacing w:before="0" w:after="120"/>
        <w:ind w:left="1418" w:hanging="851"/>
        <w:rPr>
          <w:rFonts w:ascii="Times New Roman" w:hAnsi="Times New Roman" w:cs="Times New Roman"/>
        </w:rPr>
      </w:pPr>
      <w:r>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407D9307" w14:textId="77777777" w:rsidR="00030930" w:rsidRDefault="00C55616">
      <w:pPr>
        <w:pStyle w:val="4"/>
        <w:keepNext w:val="0"/>
        <w:numPr>
          <w:ilvl w:val="0"/>
          <w:numId w:val="19"/>
        </w:numPr>
        <w:spacing w:before="0" w:after="120"/>
        <w:ind w:left="1418" w:hanging="851"/>
        <w:rPr>
          <w:rFonts w:ascii="Times New Roman" w:hAnsi="Times New Roman" w:cs="Times New Roman"/>
        </w:rPr>
      </w:pPr>
      <w:r>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2C7E3C26"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Если до момента подписания договора по результатам закупки и размещения информации о заключении такого договора на ЕИС (в случае если размещение сведений о договоре на ЕИС является обязательным)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w:t>
      </w:r>
      <w:r>
        <w:rPr>
          <w:rFonts w:ascii="Times New Roman" w:hAnsi="Times New Roman" w:cs="Times New Roman"/>
          <w:b w:val="0"/>
          <w:bCs w:val="0"/>
        </w:rPr>
        <w:t xml:space="preserve">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01D65806" w14:textId="77777777" w:rsidR="00030930" w:rsidRDefault="00030930"/>
    <w:p w14:paraId="16FB85F8" w14:textId="77777777" w:rsidR="00030930" w:rsidRDefault="00C55616">
      <w:pPr>
        <w:pStyle w:val="21"/>
        <w:keepNext w:val="0"/>
        <w:widowControl w:val="0"/>
        <w:numPr>
          <w:ilvl w:val="1"/>
          <w:numId w:val="1"/>
        </w:numPr>
        <w:spacing w:after="120"/>
        <w:ind w:left="0" w:firstLine="567"/>
        <w:jc w:val="both"/>
        <w:rPr>
          <w:sz w:val="24"/>
          <w:szCs w:val="24"/>
        </w:rPr>
      </w:pPr>
      <w:bookmarkStart w:id="81" w:name="_Toc205812972"/>
      <w:r>
        <w:rPr>
          <w:sz w:val="24"/>
          <w:szCs w:val="24"/>
        </w:rPr>
        <w:t>Критерии оценки заявок участников закупки</w:t>
      </w:r>
      <w:bookmarkEnd w:id="81"/>
    </w:p>
    <w:p w14:paraId="4A4F3FE1"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14:paraId="5D5281D7"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пункте 8 части II «ИНФОРМАЦИОННАЯ КАРТА ЗАКУПКИ» с учетом информации и документов, содержащихся в заявках участников закупок, направляемых Заказчику оператором ЭП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w:t>
      </w:r>
      <w:r>
        <w:rPr>
          <w:rFonts w:ascii="Times New Roman" w:hAnsi="Times New Roman" w:cs="Times New Roman"/>
          <w:b w:val="0"/>
          <w:bCs w:val="0"/>
        </w:rPr>
        <w:t>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14:paraId="414BEC8C" w14:textId="77777777" w:rsidR="00030930" w:rsidRDefault="00C55616">
      <w:pPr>
        <w:pStyle w:val="32"/>
        <w:keepNext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Pr>
          <w:b w:val="0"/>
        </w:rPr>
        <w:t xml:space="preserve"> </w:t>
      </w:r>
      <w:r>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18BE8FBA" w14:textId="77777777" w:rsidR="00030930" w:rsidRDefault="00030930"/>
    <w:p w14:paraId="619C9661" w14:textId="77777777" w:rsidR="00030930" w:rsidRDefault="00C55616">
      <w:pPr>
        <w:pStyle w:val="21"/>
        <w:keepNext w:val="0"/>
        <w:numPr>
          <w:ilvl w:val="1"/>
          <w:numId w:val="1"/>
        </w:numPr>
        <w:spacing w:after="120"/>
        <w:ind w:left="0" w:firstLine="567"/>
        <w:jc w:val="both"/>
        <w:rPr>
          <w:sz w:val="24"/>
          <w:szCs w:val="24"/>
        </w:rPr>
      </w:pPr>
      <w:bookmarkStart w:id="82" w:name="_Toc205812973"/>
      <w:r>
        <w:rPr>
          <w:sz w:val="24"/>
          <w:szCs w:val="24"/>
        </w:rPr>
        <w:t>Особенности осуществления рассмотрения, оценки и сопоставления первых частей заявок</w:t>
      </w:r>
      <w:bookmarkEnd w:id="82"/>
    </w:p>
    <w:p w14:paraId="4F41EFD6"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color w:val="000000" w:themeColor="text1"/>
        </w:rPr>
      </w:pPr>
      <w:r>
        <w:rPr>
          <w:rFonts w:ascii="Times New Roman" w:hAnsi="Times New Roman" w:cs="Times New Roman"/>
          <w:b w:val="0"/>
          <w:bCs w:val="0"/>
          <w:color w:val="000000" w:themeColor="text1"/>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Pr>
          <w:rFonts w:ascii="Times New Roman" w:hAnsi="Times New Roman" w:cs="Times New Roman"/>
          <w:b w:val="0"/>
          <w:color w:val="000000" w:themeColor="text1"/>
        </w:rPr>
        <w:t>Предложения участника</w:t>
      </w:r>
      <w:r>
        <w:rPr>
          <w:rFonts w:ascii="Times New Roman" w:hAnsi="Times New Roman" w:cs="Times New Roman"/>
          <w:b w:val="0"/>
          <w:bCs w:val="0"/>
          <w:color w:val="000000" w:themeColor="text1"/>
        </w:rPr>
        <w:t xml:space="preserve">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14:paraId="2F9AD476"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color w:val="000000" w:themeColor="text1"/>
        </w:rPr>
      </w:pPr>
      <w:r>
        <w:rPr>
          <w:rFonts w:ascii="Times New Roman" w:hAnsi="Times New Roman" w:cs="Times New Roman"/>
          <w:b w:val="0"/>
          <w:bCs w:val="0"/>
          <w:color w:val="000000" w:themeColor="text1"/>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1D58609" w14:textId="77777777" w:rsidR="00030930" w:rsidRDefault="00C55616">
      <w:pPr>
        <w:pStyle w:val="32"/>
        <w:keepNext w:val="0"/>
        <w:widowControl w:val="0"/>
        <w:numPr>
          <w:ilvl w:val="2"/>
          <w:numId w:val="1"/>
        </w:numPr>
        <w:spacing w:before="0" w:after="240"/>
        <w:ind w:left="0" w:firstLine="567"/>
        <w:rPr>
          <w:rFonts w:ascii="Times New Roman" w:hAnsi="Times New Roman" w:cs="Times New Roman"/>
          <w:b w:val="0"/>
          <w:bCs w:val="0"/>
        </w:rPr>
      </w:pPr>
      <w:r>
        <w:rPr>
          <w:rFonts w:ascii="Times New Roman" w:hAnsi="Times New Roman" w:cs="Times New Roman"/>
          <w:b w:val="0"/>
          <w:bCs w:val="0"/>
          <w:color w:val="000000" w:themeColor="text1"/>
        </w:rPr>
        <w:t xml:space="preserve">В случае установления в приложении 1 части II «ИНФОРМАЦИОННАЯ КАРТА ЗАКУПКИ» оценочных критериев, предусматривающих оценку </w:t>
      </w:r>
      <w:r>
        <w:rPr>
          <w:rFonts w:ascii="Times New Roman" w:hAnsi="Times New Roman" w:cs="Times New Roman"/>
          <w:b w:val="0"/>
          <w:color w:val="000000" w:themeColor="text1"/>
        </w:rPr>
        <w:t>Предложения участника</w:t>
      </w:r>
      <w:r>
        <w:rPr>
          <w:rFonts w:ascii="Times New Roman" w:hAnsi="Times New Roman" w:cs="Times New Roman"/>
          <w:b w:val="0"/>
          <w:bCs w:val="0"/>
          <w:color w:val="000000" w:themeColor="text1"/>
        </w:rPr>
        <w:t xml:space="preserve">, оценку соответствия предлагаемой продукции требованиям установленным в </w:t>
      </w:r>
      <w:r>
        <w:rPr>
          <w:rFonts w:ascii="Times New Roman" w:hAnsi="Times New Roman" w:cs="Times New Roman"/>
          <w:b w:val="0"/>
          <w:bCs w:val="0"/>
        </w:rPr>
        <w:t>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w:t>
      </w:r>
      <w:r>
        <w:rPr>
          <w:rFonts w:ascii="Times New Roman" w:hAnsi="Times New Roman" w:cs="Times New Roman"/>
          <w:b w:val="0"/>
          <w:bCs w:val="0"/>
        </w:rPr>
        <w:t xml:space="preserve">в по соответствующим критериям, информация о результатах которой отражается в протоколе. При этом отсутствие в первой части заявки </w:t>
      </w:r>
      <w:r>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5783F8EF" w14:textId="77777777" w:rsidR="00030930" w:rsidRDefault="00C55616">
      <w:pPr>
        <w:pStyle w:val="21"/>
        <w:keepNext w:val="0"/>
        <w:widowControl w:val="0"/>
        <w:numPr>
          <w:ilvl w:val="1"/>
          <w:numId w:val="1"/>
        </w:numPr>
        <w:spacing w:after="120"/>
        <w:ind w:left="0" w:firstLine="567"/>
        <w:jc w:val="both"/>
        <w:rPr>
          <w:sz w:val="24"/>
          <w:szCs w:val="24"/>
        </w:rPr>
      </w:pPr>
      <w:bookmarkStart w:id="83" w:name="_Toc205812974"/>
      <w:r>
        <w:rPr>
          <w:sz w:val="24"/>
          <w:szCs w:val="24"/>
        </w:rPr>
        <w:t>Особенности осуществления рассмотрения, оценки и сопоставления вторых частей заявок</w:t>
      </w:r>
      <w:bookmarkEnd w:id="83"/>
    </w:p>
    <w:p w14:paraId="7CF1D7B7"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 а также осуществляет оценку и сопоставление заявок участников в соответствии с порядком и критериями, установленными документацией о закупке. При этом отсутствие во второй части заявки </w:t>
      </w:r>
      <w:r>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64ED8116" w14:textId="77777777" w:rsidR="00030930" w:rsidRDefault="00030930"/>
    <w:p w14:paraId="067E21B5" w14:textId="77777777" w:rsidR="00030930" w:rsidRDefault="00C55616">
      <w:pPr>
        <w:pStyle w:val="21"/>
        <w:keepNext w:val="0"/>
        <w:numPr>
          <w:ilvl w:val="1"/>
          <w:numId w:val="1"/>
        </w:numPr>
        <w:spacing w:after="120"/>
        <w:ind w:left="0" w:firstLine="567"/>
        <w:jc w:val="both"/>
        <w:rPr>
          <w:sz w:val="24"/>
          <w:szCs w:val="24"/>
        </w:rPr>
      </w:pPr>
      <w:bookmarkStart w:id="84" w:name="_Toc205812975"/>
      <w:r>
        <w:rPr>
          <w:sz w:val="24"/>
          <w:szCs w:val="24"/>
        </w:rPr>
        <w:t>Особенности осуществления рассмотрения, оценки и сопоставления ценовых предложений участников закупки</w:t>
      </w:r>
      <w:bookmarkEnd w:id="84"/>
    </w:p>
    <w:p w14:paraId="2FDFC1C5"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ЭП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36197211"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Рассмотрение и сопоставление ценовых предложений осуществляется в порядке и в соответствии с требованиями, установленными в 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 непревышения единицы продукции (если такое требование установлено в документации о закупке), соответствие в части соблюдения требований законодательства о национальном режиме и др.</w:t>
      </w:r>
    </w:p>
    <w:p w14:paraId="0939C54E" w14:textId="77777777" w:rsidR="00030930" w:rsidRDefault="00030930"/>
    <w:p w14:paraId="0852ED9F" w14:textId="77777777" w:rsidR="00030930" w:rsidRDefault="00C55616">
      <w:pPr>
        <w:pStyle w:val="21"/>
        <w:keepNext w:val="0"/>
        <w:numPr>
          <w:ilvl w:val="1"/>
          <w:numId w:val="1"/>
        </w:numPr>
        <w:spacing w:after="120"/>
        <w:ind w:left="0" w:firstLine="567"/>
        <w:jc w:val="both"/>
        <w:rPr>
          <w:sz w:val="24"/>
          <w:szCs w:val="24"/>
        </w:rPr>
      </w:pPr>
      <w:bookmarkStart w:id="85" w:name="_Toc205812976"/>
      <w:r>
        <w:rPr>
          <w:sz w:val="24"/>
          <w:szCs w:val="24"/>
        </w:rPr>
        <w:t>Признание закупки несостоявшейся</w:t>
      </w:r>
      <w:bookmarkEnd w:id="85"/>
    </w:p>
    <w:p w14:paraId="7072ADA6"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A7C9EAE" w14:textId="77777777" w:rsidR="00030930" w:rsidRDefault="00030930"/>
    <w:p w14:paraId="19E07046" w14:textId="77777777" w:rsidR="00030930" w:rsidRDefault="00C55616">
      <w:pPr>
        <w:pStyle w:val="21"/>
        <w:keepNext w:val="0"/>
        <w:numPr>
          <w:ilvl w:val="1"/>
          <w:numId w:val="1"/>
        </w:numPr>
        <w:spacing w:after="120"/>
        <w:ind w:left="0" w:firstLine="567"/>
        <w:jc w:val="both"/>
        <w:rPr>
          <w:sz w:val="24"/>
          <w:szCs w:val="24"/>
        </w:rPr>
      </w:pPr>
      <w:bookmarkStart w:id="86" w:name="_Toc205812977"/>
      <w:r>
        <w:rPr>
          <w:sz w:val="24"/>
          <w:szCs w:val="24"/>
        </w:rPr>
        <w:t>Рассмотрение жалоб и обращений участников закупки</w:t>
      </w:r>
      <w:bookmarkEnd w:id="86"/>
    </w:p>
    <w:p w14:paraId="523FF908"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7B418C4F"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необходимости, участник вправе направить в адрес Организатора,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дней с момента получения такого запроса.</w:t>
      </w:r>
    </w:p>
    <w:p w14:paraId="1CB09BD3" w14:textId="77777777" w:rsidR="00030930" w:rsidRDefault="00030930">
      <w:pPr>
        <w:spacing w:after="120"/>
      </w:pPr>
    </w:p>
    <w:p w14:paraId="3E56C17F" w14:textId="77777777" w:rsidR="00030930" w:rsidRDefault="00C55616">
      <w:pPr>
        <w:pStyle w:val="11"/>
        <w:keepNext w:val="0"/>
        <w:numPr>
          <w:ilvl w:val="0"/>
          <w:numId w:val="1"/>
        </w:numPr>
        <w:spacing w:before="0" w:after="120"/>
        <w:ind w:left="0" w:firstLine="567"/>
        <w:jc w:val="left"/>
        <w:rPr>
          <w:sz w:val="24"/>
          <w:szCs w:val="24"/>
        </w:rPr>
      </w:pPr>
      <w:bookmarkStart w:id="87" w:name="_Ref125827199"/>
      <w:bookmarkStart w:id="88" w:name="Par110"/>
      <w:bookmarkStart w:id="89" w:name="Par144"/>
      <w:bookmarkStart w:id="90" w:name="_Toc205812978"/>
      <w:bookmarkEnd w:id="87"/>
      <w:bookmarkEnd w:id="88"/>
      <w:bookmarkEnd w:id="89"/>
      <w:r>
        <w:rPr>
          <w:sz w:val="24"/>
          <w:szCs w:val="24"/>
        </w:rPr>
        <w:t>ЗАКЛЮЧЕНИЕ, ИЗМЕНЕНИЕ И РАСТОРЖЕНИЕ ДОГОВОРА</w:t>
      </w:r>
      <w:bookmarkEnd w:id="90"/>
    </w:p>
    <w:p w14:paraId="214A08CB" w14:textId="77777777" w:rsidR="00030930" w:rsidRDefault="00C55616">
      <w:pPr>
        <w:pStyle w:val="21"/>
        <w:keepNext w:val="0"/>
        <w:numPr>
          <w:ilvl w:val="1"/>
          <w:numId w:val="1"/>
        </w:numPr>
        <w:spacing w:after="120"/>
        <w:ind w:left="0" w:firstLine="567"/>
        <w:jc w:val="both"/>
        <w:rPr>
          <w:sz w:val="24"/>
          <w:szCs w:val="24"/>
        </w:rPr>
      </w:pPr>
      <w:bookmarkStart w:id="91" w:name="_Toc205812979"/>
      <w:r>
        <w:rPr>
          <w:sz w:val="24"/>
          <w:szCs w:val="24"/>
        </w:rPr>
        <w:t>Срок и порядок заключения договора</w:t>
      </w:r>
      <w:bookmarkEnd w:id="91"/>
    </w:p>
    <w:p w14:paraId="30401D8D"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 Заказчик вправе заключить договор с участником, занявшим второе место в ранжировке, в случае уклонения первоначального победителя от заключения договора с Заказчиком. </w:t>
      </w:r>
      <w:r>
        <w:rPr>
          <w:rFonts w:ascii="Times New Roman" w:hAnsi="Times New Roman" w:cs="Times New Roman"/>
          <w:b w:val="0"/>
        </w:rPr>
        <w:t>В этом случае обязанность заключить договор с Заказчиком возникает у участника, занявшего второе место в ранжировке, при обращении к нему Заказчика с предложением заключить договор</w:t>
      </w:r>
      <w:r>
        <w:rPr>
          <w:rFonts w:ascii="Times New Roman" w:hAnsi="Times New Roman" w:cs="Times New Roman"/>
          <w:b w:val="0"/>
          <w:bCs w:val="0"/>
        </w:rPr>
        <w:t>. В случае, если по результатам закупочной процедуры победителем признается кол</w:t>
      </w:r>
      <w:r>
        <w:rPr>
          <w:rFonts w:ascii="Times New Roman" w:hAnsi="Times New Roman" w:cs="Times New Roman"/>
          <w:b w:val="0"/>
          <w:bCs w:val="0"/>
        </w:rPr>
        <w:t xml:space="preserve">лективный участник, договор подписывает лидер от лица коллективного участника в соответствии с  п. 3.4.3 части </w:t>
      </w:r>
      <w:r>
        <w:rPr>
          <w:rFonts w:ascii="Times New Roman" w:hAnsi="Times New Roman" w:cs="Times New Roman"/>
          <w:b w:val="0"/>
          <w:bCs w:val="0"/>
          <w:lang w:val="en-US"/>
        </w:rPr>
        <w:t>I</w:t>
      </w:r>
      <w:r>
        <w:rPr>
          <w:rFonts w:ascii="Times New Roman" w:hAnsi="Times New Roman" w:cs="Times New Roman"/>
          <w:b w:val="0"/>
          <w:bCs w:val="0"/>
        </w:rPr>
        <w:t xml:space="preserve"> «ОБЩИЕ УСЛОВИЯ ПРОВЕДЕНИЯ ЗАКУПКИ».</w:t>
      </w:r>
    </w:p>
    <w:p w14:paraId="26BA80D7"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пункте 19 части II «ИНФОРМАЦИОННАЯ КАРТА ЗАКУПКИ».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Pr>
          <w:rFonts w:ascii="Times New Roman" w:hAnsi="Times New Roman" w:cs="Times New Roman"/>
          <w:b w:val="0"/>
          <w:bCs w:val="0"/>
        </w:rPr>
        <w:t xml:space="preserve"> «ИНФОРМАЦИОННАЯ КАРТА ЗАКУПКИ».</w:t>
      </w:r>
    </w:p>
    <w:p w14:paraId="5BED910B"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Договор по результатам закупки заключается с использованием программно-аппаратных средств ЭП и должен быть подписан электронной подписью лиц, имеющих право действовать от имени участника такой закупки и Заказчика соответственно.</w:t>
      </w:r>
    </w:p>
    <w:p w14:paraId="43E24423"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w:t>
      </w:r>
      <w:r>
        <w:rPr>
          <w:rFonts w:ascii="Times New Roman" w:hAnsi="Times New Roman" w:cs="Times New Roman"/>
          <w:b w:val="0"/>
          <w:bCs w:val="0"/>
        </w:rPr>
        <w:t xml:space="preserve"> законодательством.</w:t>
      </w:r>
    </w:p>
    <w:p w14:paraId="5A5CD731"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До заключения договора, но не позднее 2 (двух) рабочих дней со дня, следующего за днем размещения в ЕИС итогового протокола, участник признанный победителем должен направить Заказчику:</w:t>
      </w:r>
    </w:p>
    <w:p w14:paraId="36B862E5" w14:textId="77777777" w:rsidR="00030930" w:rsidRDefault="00C55616">
      <w:pPr>
        <w:pStyle w:val="32"/>
        <w:numPr>
          <w:ilvl w:val="2"/>
          <w:numId w:val="32"/>
        </w:numPr>
        <w:tabs>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 сведения в отношении всей цепочки своих собственников, включая конечных бенефициаров, а также в отношении состава исполнительных органов (приложение № 30 части </w:t>
      </w:r>
      <w:r>
        <w:rPr>
          <w:rFonts w:ascii="Times New Roman" w:hAnsi="Times New Roman" w:cs="Times New Roman"/>
          <w:b w:val="0"/>
          <w:bCs w:val="0"/>
          <w:lang w:val="en-US"/>
        </w:rPr>
        <w:t>IV</w:t>
      </w:r>
      <w:r>
        <w:rPr>
          <w:rFonts w:ascii="Times New Roman" w:hAnsi="Times New Roman" w:cs="Times New Roman"/>
          <w:b w:val="0"/>
          <w:bCs w:val="0"/>
        </w:rPr>
        <w:t xml:space="preserve"> «Проект договора» настоящей документации о закупке) с приложением подтверждающих представленной в справке о цепочке собственников документов</w:t>
      </w:r>
      <w:r>
        <w:rPr>
          <w:rStyle w:val="af7"/>
          <w:b w:val="0"/>
          <w:bCs w:val="0"/>
        </w:rPr>
        <w:footnoteReference w:id="1"/>
      </w:r>
      <w:r>
        <w:rPr>
          <w:rFonts w:ascii="Times New Roman" w:hAnsi="Times New Roman" w:cs="Times New Roman"/>
          <w:b w:val="0"/>
          <w:bCs w:val="0"/>
        </w:rPr>
        <w:t>, в зависимости от его организационно-правовой формы Участника:</w:t>
      </w:r>
    </w:p>
    <w:p w14:paraId="5AB6BAD7"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 </w:t>
      </w:r>
      <w:r>
        <w:rPr>
          <w:rFonts w:ascii="Times New Roman" w:hAnsi="Times New Roman" w:cs="Times New Roman"/>
          <w:b w:val="0"/>
          <w:bCs w:val="0"/>
          <w:u w:val="single"/>
        </w:rPr>
        <w:t>Российские акционерные общества</w:t>
      </w:r>
      <w:r>
        <w:rPr>
          <w:rFonts w:ascii="Times New Roman" w:hAnsi="Times New Roman" w:cs="Times New Roman"/>
          <w:b w:val="0"/>
          <w:bCs w:val="0"/>
        </w:rPr>
        <w:t>:</w:t>
      </w:r>
    </w:p>
    <w:p w14:paraId="2F2AA72B"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ab/>
        <w:t>реестр / выписка из реестра акционеров/ список владельцев ценных бумаг, оформленные в соответствии с требованиями законодательства Российской Федерации. Срок действия (на дату представления в комплекте документов) - не более 60 (шестидесяти) календарных дней с даты выдачи уполномоченным органом, либо список аффилированных лиц общества на последнюю отчетную дату (в случае, если в нем раскрыты сведения в отношении владельцев 100% уставного капитала).</w:t>
      </w:r>
    </w:p>
    <w:p w14:paraId="125BE707"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 </w:t>
      </w:r>
      <w:r>
        <w:rPr>
          <w:rFonts w:ascii="Times New Roman" w:hAnsi="Times New Roman" w:cs="Times New Roman"/>
          <w:b w:val="0"/>
          <w:bCs w:val="0"/>
          <w:u w:val="single"/>
        </w:rPr>
        <w:t>Индивидуальные предприниматели/физические лица</w:t>
      </w:r>
      <w:r>
        <w:rPr>
          <w:rFonts w:ascii="Times New Roman" w:hAnsi="Times New Roman" w:cs="Times New Roman"/>
          <w:b w:val="0"/>
          <w:bCs w:val="0"/>
        </w:rPr>
        <w:t>:</w:t>
      </w:r>
    </w:p>
    <w:p w14:paraId="6ABAB92E"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ab/>
        <w:t>копии паспортов;</w:t>
      </w:r>
    </w:p>
    <w:p w14:paraId="185EF80C"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ab/>
        <w:t>копии ИНН.</w:t>
      </w:r>
    </w:p>
    <w:p w14:paraId="0E5EB223"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 xml:space="preserve">- </w:t>
      </w:r>
      <w:r>
        <w:rPr>
          <w:rFonts w:ascii="Times New Roman" w:hAnsi="Times New Roman" w:cs="Times New Roman"/>
          <w:b w:val="0"/>
          <w:bCs w:val="0"/>
          <w:u w:val="single"/>
        </w:rPr>
        <w:t>Для юридических лиц - нерезидентов Российской Федерации</w:t>
      </w:r>
      <w:r>
        <w:rPr>
          <w:rFonts w:ascii="Times New Roman" w:hAnsi="Times New Roman" w:cs="Times New Roman"/>
          <w:b w:val="0"/>
          <w:bCs w:val="0"/>
        </w:rPr>
        <w:t>:</w:t>
      </w:r>
    </w:p>
    <w:p w14:paraId="61E4B105"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ab/>
        <w:t>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w:t>
      </w:r>
      <w:r>
        <w:rPr>
          <w:rFonts w:ascii="Times New Roman" w:hAnsi="Times New Roman" w:cs="Times New Roman"/>
          <w:b w:val="0"/>
          <w:bCs w:val="0"/>
        </w:rPr>
        <w:t>ние реестра) соответствующих полномочий. Документы представляются легализованные апостилем (для стран-участниц Гаагской конвенции от 5 октября 1961 г.) с копией нотариально удостоверенного перевода либо в соответствии с иными действующими международными договорами;</w:t>
      </w:r>
    </w:p>
    <w:p w14:paraId="1D67F186"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ab/>
      </w:r>
      <w:r>
        <w:rPr>
          <w:rFonts w:ascii="Times New Roman" w:hAnsi="Times New Roman" w:cs="Times New Roman"/>
          <w:b w:val="0"/>
          <w:bCs w:val="0"/>
        </w:rPr>
        <w:t>срок действия (на момент представления) - не более 90 (девяносто) календарных дней с даты выдачи уполномоченным органом. Документы, выданные уполномоченным органом более 90 (девяносто) дней до представления, но не более одного года представляются с сопроводительным письмом об отсутствии изменений за указанный период.</w:t>
      </w:r>
    </w:p>
    <w:p w14:paraId="37A959F4" w14:textId="77777777" w:rsidR="00030930" w:rsidRDefault="00C55616">
      <w:pPr>
        <w:pStyle w:val="32"/>
        <w:tabs>
          <w:tab w:val="clear" w:pos="312"/>
          <w:tab w:val="left" w:pos="708"/>
        </w:tabs>
        <w:spacing w:after="120"/>
        <w:ind w:left="0" w:firstLine="567"/>
        <w:rPr>
          <w:rFonts w:ascii="Times New Roman" w:hAnsi="Times New Roman" w:cs="Times New Roman"/>
          <w:b w:val="0"/>
          <w:bCs w:val="0"/>
        </w:rPr>
      </w:pPr>
      <w:r>
        <w:rPr>
          <w:rFonts w:ascii="Times New Roman" w:hAnsi="Times New Roman" w:cs="Times New Roman"/>
          <w:b w:val="0"/>
          <w:bCs w:val="0"/>
        </w:rPr>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w:t>
      </w:r>
      <w:r>
        <w:rPr>
          <w:rFonts w:ascii="Times New Roman" w:hAnsi="Times New Roman" w:cs="Times New Roman"/>
          <w:b w:val="0"/>
          <w:bCs w:val="0"/>
        </w:rPr>
        <w:t>е документы в отношении всей цепочки его собственников, включая бенефициаров (в том числе конечных);</w:t>
      </w:r>
    </w:p>
    <w:p w14:paraId="76ECA8EC" w14:textId="77777777" w:rsidR="00030930" w:rsidRDefault="00C55616">
      <w:pPr>
        <w:pStyle w:val="32"/>
        <w:keepNext w:val="0"/>
        <w:numPr>
          <w:ilvl w:val="2"/>
          <w:numId w:val="32"/>
        </w:numPr>
        <w:tabs>
          <w:tab w:val="left" w:pos="708"/>
        </w:tabs>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согласие на обработку персональных данных приложение № 30.1 части </w:t>
      </w:r>
      <w:r>
        <w:rPr>
          <w:rFonts w:ascii="Times New Roman" w:hAnsi="Times New Roman" w:cs="Times New Roman"/>
          <w:b w:val="0"/>
          <w:bCs w:val="0"/>
          <w:lang w:val="en-US"/>
        </w:rPr>
        <w:t>IV</w:t>
      </w:r>
      <w:r>
        <w:rPr>
          <w:rFonts w:ascii="Times New Roman" w:hAnsi="Times New Roman" w:cs="Times New Roman"/>
          <w:b w:val="0"/>
          <w:bCs w:val="0"/>
        </w:rPr>
        <w:t xml:space="preserve"> «Проект договора» настоящей документации о закупке.</w:t>
      </w:r>
    </w:p>
    <w:p w14:paraId="70196A48"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Заказчик направляет проект договора не позднее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Участник подписывает электронной подписью проект договора в течение 3 (трех) рабочих дней с даты направления ему проекта договора Заказчиком.</w:t>
      </w:r>
    </w:p>
    <w:p w14:paraId="1A0F3270" w14:textId="77777777" w:rsidR="00030930" w:rsidRDefault="00C55616">
      <w:pPr>
        <w:pStyle w:val="32"/>
        <w:keepNext w:val="0"/>
        <w:numPr>
          <w:ilvl w:val="2"/>
          <w:numId w:val="1"/>
        </w:numPr>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наличия разногласий по проекту договора, направленному заказчиком, участник</w:t>
      </w:r>
      <w:r>
        <w:rPr>
          <w:rFonts w:ascii="Times New Roman" w:hAnsi="Times New Roman" w:cs="Times New Roman"/>
          <w:b w:val="0"/>
        </w:rPr>
        <w:t xml:space="preserve"> с которым заключается договор</w:t>
      </w:r>
      <w:r>
        <w:rPr>
          <w:rFonts w:ascii="Times New Roman" w:hAnsi="Times New Roman" w:cs="Times New Roman"/>
          <w:b w:val="0"/>
          <w:bCs w:val="0"/>
        </w:rPr>
        <w:t xml:space="preserve">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w:t>
      </w:r>
      <w:r>
        <w:rPr>
          <w:rFonts w:ascii="Times New Roman" w:hAnsi="Times New Roman" w:cs="Times New Roman"/>
          <w:b w:val="0"/>
          <w:bCs w:val="0"/>
        </w:rPr>
        <w:t>кола разногласий рассматривает протокол разногласий и направляет участнику</w:t>
      </w:r>
      <w:r>
        <w:rPr>
          <w:rFonts w:ascii="Times New Roman" w:hAnsi="Times New Roman" w:cs="Times New Roman"/>
          <w:b w:val="0"/>
        </w:rPr>
        <w:t xml:space="preserve"> с которым заключается договор,</w:t>
      </w:r>
      <w:r>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40EA3EA" w14:textId="77777777" w:rsidR="00030930" w:rsidRDefault="00030930"/>
    <w:p w14:paraId="50B32ECF" w14:textId="77777777" w:rsidR="00030930" w:rsidRDefault="00C55616">
      <w:pPr>
        <w:pStyle w:val="21"/>
        <w:keepNext w:val="0"/>
        <w:numPr>
          <w:ilvl w:val="1"/>
          <w:numId w:val="1"/>
        </w:numPr>
        <w:spacing w:after="120"/>
        <w:ind w:left="0" w:firstLine="567"/>
        <w:jc w:val="both"/>
        <w:rPr>
          <w:sz w:val="24"/>
          <w:szCs w:val="24"/>
        </w:rPr>
      </w:pPr>
      <w:bookmarkStart w:id="92" w:name="_Toc205812980"/>
      <w:r>
        <w:rPr>
          <w:sz w:val="24"/>
          <w:szCs w:val="24"/>
        </w:rPr>
        <w:t>Обеспечение исполнения договора, порядок предоставления такого обеспечения, требования к такому обеспечению</w:t>
      </w:r>
      <w:bookmarkEnd w:id="92"/>
    </w:p>
    <w:p w14:paraId="05179D22" w14:textId="77777777" w:rsidR="00030930" w:rsidRDefault="00C55616">
      <w:pPr>
        <w:pStyle w:val="32"/>
        <w:keepNext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 xml:space="preserve">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с НДС,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16 раздела II «ИНФОРМАЦИОННАЯ КАРТА ЗАКУПКИ». </w:t>
      </w:r>
    </w:p>
    <w:p w14:paraId="75F3E456" w14:textId="77777777" w:rsidR="00030930" w:rsidRDefault="00C55616">
      <w:pPr>
        <w:pStyle w:val="32"/>
        <w:keepNext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указанный в пункте 17 раздела II «ИНФОРМАЦИОННАЯ КАРТА ЗАКУПКИ» или в форме независимой гарантии. Выбор способа обеспечения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88B9FEB" w14:textId="77777777" w:rsidR="00030930" w:rsidRDefault="00C55616">
      <w:pPr>
        <w:pStyle w:val="32"/>
        <w:keepNext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Срок предоставления обеспечения исполнения договора устанавливается в пункте 16 раздела II «ИНФОРМАЦИОННАЯ КАРТА ЗАКУПКИ».</w:t>
      </w:r>
    </w:p>
    <w:p w14:paraId="0F82CAC6" w14:textId="77777777" w:rsidR="00030930" w:rsidRDefault="00C55616">
      <w:pPr>
        <w:pStyle w:val="32"/>
        <w:keepNext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7A9BD96" w14:textId="77777777" w:rsidR="00030930" w:rsidRDefault="00030930"/>
    <w:p w14:paraId="35DAEB0D" w14:textId="77777777" w:rsidR="00030930" w:rsidRDefault="00C55616">
      <w:pPr>
        <w:pStyle w:val="21"/>
        <w:keepNext w:val="0"/>
        <w:numPr>
          <w:ilvl w:val="1"/>
          <w:numId w:val="1"/>
        </w:numPr>
        <w:spacing w:after="120"/>
        <w:ind w:left="0" w:firstLine="567"/>
        <w:jc w:val="both"/>
        <w:rPr>
          <w:sz w:val="24"/>
          <w:szCs w:val="24"/>
        </w:rPr>
      </w:pPr>
      <w:bookmarkStart w:id="93" w:name="_Ref130891676"/>
      <w:bookmarkStart w:id="94" w:name="_Toc205812981"/>
      <w:bookmarkEnd w:id="93"/>
      <w:r>
        <w:rPr>
          <w:sz w:val="24"/>
          <w:szCs w:val="24"/>
        </w:rPr>
        <w:t>Требования к условиям независимой гарантии, выданной в качестве обеспечения исполнения договора</w:t>
      </w:r>
      <w:bookmarkEnd w:id="94"/>
    </w:p>
    <w:p w14:paraId="2A78171C"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При выборе участником закупки способа обеспечения исполнения договора в виде независимой гарантии участник должен предоставить независимую гарантию по установленной в документации о закупке форме, составленную с учетом следующих условий:</w:t>
      </w:r>
    </w:p>
    <w:p w14:paraId="5C1B484A" w14:textId="77777777" w:rsidR="00030930" w:rsidRDefault="00C55616">
      <w:pPr>
        <w:pStyle w:val="affff5"/>
        <w:numPr>
          <w:ilvl w:val="0"/>
          <w:numId w:val="18"/>
        </w:numPr>
        <w:spacing w:after="120"/>
        <w:ind w:left="0" w:firstLine="567"/>
        <w:jc w:val="both"/>
      </w:pPr>
      <w:r>
        <w:t>независимая гарантия должна быть безотзывной.</w:t>
      </w:r>
    </w:p>
    <w:p w14:paraId="1DB124CA" w14:textId="77777777" w:rsidR="00030930" w:rsidRDefault="00C55616">
      <w:pPr>
        <w:pStyle w:val="affff5"/>
        <w:numPr>
          <w:ilvl w:val="0"/>
          <w:numId w:val="18"/>
        </w:numPr>
        <w:spacing w:after="120"/>
        <w:ind w:left="0" w:firstLine="567"/>
        <w:jc w:val="both"/>
      </w:pPr>
      <w:r>
        <w:t>срок действия независимой гарантии должен начинаться не позднее даты заключения договора и заканчиваться не ранее, чем через 60 календарных дней после планируемой даты исполнения контрагентом обязательств, обеспеченных независимой гарантией. В случае, когда срок исполнения обязательства по Договору превышает 1 год, по согласованию с Заказчиком допускается предоставление независимой гарантии на часть указанного срока. В этом случае срок действия независимой гарантии не должен быть менее 1 года с даты вступле</w:t>
      </w:r>
      <w:r>
        <w:t>ния ее в силу. При этом контрагент обязан обеспечить продление либо замену такой независимой гарантии не позднее, чем за 60 дней до окончания срока ее действия. В случае заключения долгосрочного (на срок более 1 года) договора, предусматривающего ежегодное согласование объема товара/работ/услуг на последующие годы, допускается предоставление независимой гарантии на сумму товаров/работ/услуг первого года, предусмотренных договором, с обязательством предоставления обеспечения при согласовании объема товаров/р</w:t>
      </w:r>
      <w:r>
        <w:t xml:space="preserve">абот/услуг на последующий год (в отношении независимой гарантии, включающей обеспечение в том числе гарантийных обязательств по договору, принятие обеспечения </w:t>
      </w:r>
      <w:r>
        <w:rPr>
          <w:bCs/>
        </w:rPr>
        <w:t>по отдельности для каждого из этапов</w:t>
      </w:r>
      <w:r>
        <w:t xml:space="preserve"> </w:t>
      </w:r>
      <w:r>
        <w:rPr>
          <w:bCs/>
        </w:rPr>
        <w:t xml:space="preserve">(единицы, партии продукции) </w:t>
      </w:r>
      <w:r>
        <w:t>допускается только в случае одновременного соблюдения следующих условий: если долгосрочный (на срок более 1 года) договор предусматривает самостоятельный гарантийный срок на результат по отдельному этапу (на единицу, партию продукции), итоговым документом, подтверждающим исполнение контрагентом обязательств по договору в полном объеме, не является акт ввода в эксплуатацию законченного строительством объекта приемочной комиссией).</w:t>
      </w:r>
    </w:p>
    <w:p w14:paraId="2FDD0E0F"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Независимая гарантия должна быть выдана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14:paraId="4E712386" w14:textId="77777777" w:rsidR="00030930" w:rsidRDefault="00C55616">
      <w:pPr>
        <w:ind w:firstLine="567"/>
        <w:rPr>
          <w:bCs/>
        </w:rPr>
      </w:pPr>
      <w:r>
        <w:rPr>
          <w:bCs/>
        </w:rPr>
        <w:t>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14:paraId="656CAFDB"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Независимая гарантия должна быть выдана:</w:t>
      </w:r>
    </w:p>
    <w:p w14:paraId="15A35F25" w14:textId="77777777" w:rsidR="00030930" w:rsidRDefault="00C55616">
      <w:pPr>
        <w:pStyle w:val="s1"/>
        <w:numPr>
          <w:ilvl w:val="0"/>
          <w:numId w:val="34"/>
        </w:numPr>
        <w:shd w:val="clear" w:color="auto" w:fill="FFFFFF"/>
        <w:spacing w:beforeAutospacing="0" w:after="0" w:afterAutospacing="0"/>
        <w:ind w:left="0" w:firstLine="567"/>
        <w:jc w:val="both"/>
      </w:pPr>
      <w:r>
        <w:t>банками, соответствующими </w:t>
      </w:r>
      <w:hyperlink r:id="rId16" w:tooltip="https://internet.garant.ru/#/document/403293263/entry/1&quot; l &quot;/document/403293263/entry/1" w:history="1">
        <w:r>
          <w:rPr>
            <w:rStyle w:val="aff2"/>
            <w:color w:val="auto"/>
            <w:u w:val="none"/>
          </w:rPr>
          <w:t>требованиям</w:t>
        </w:r>
      </w:hyperlink>
      <w:r>
        <w:t>, установленным Правительством Российской Федерации, и включенными в перечень, предусмотренный </w:t>
      </w:r>
      <w:hyperlink r:id="rId17" w:tooltip="https://internet.garant.ru/#/document/70353464/entry/45012&quot; l &quot;/document/70353464/entry/45012" w:history="1">
        <w:r>
          <w:rPr>
            <w:rStyle w:val="aff2"/>
            <w:color w:val="auto"/>
            <w:u w:val="none"/>
          </w:rPr>
          <w:t>частью 1.2</w:t>
        </w:r>
      </w:hyperlink>
      <w:r>
        <w:t> статьи 45 Федерального закона от 05.04.2013 №44-ФЗ «О контрактной системе в сфере закупок товаров, работ, услуг для обеспечения государственных и муниципальных нужд»;</w:t>
      </w:r>
    </w:p>
    <w:p w14:paraId="3785C836" w14:textId="77777777" w:rsidR="00030930" w:rsidRDefault="00C55616">
      <w:pPr>
        <w:pStyle w:val="s1"/>
        <w:numPr>
          <w:ilvl w:val="0"/>
          <w:numId w:val="34"/>
        </w:numPr>
        <w:shd w:val="clear" w:color="auto" w:fill="FFFFFF"/>
        <w:spacing w:beforeAutospacing="0" w:after="0" w:afterAutospacing="0"/>
        <w:ind w:left="0" w:firstLine="567"/>
        <w:jc w:val="both"/>
      </w:pPr>
      <w:r>
        <w:t>государственной корпорацией развития "ВЭБ.РФ";</w:t>
      </w:r>
    </w:p>
    <w:p w14:paraId="225E9B2F" w14:textId="77777777" w:rsidR="00030930" w:rsidRDefault="00C55616">
      <w:pPr>
        <w:pStyle w:val="s1"/>
        <w:numPr>
          <w:ilvl w:val="0"/>
          <w:numId w:val="34"/>
        </w:numPr>
        <w:shd w:val="clear" w:color="auto" w:fill="FFFFFF"/>
        <w:spacing w:beforeAutospacing="0" w:after="0" w:afterAutospacing="0"/>
        <w:ind w:left="0" w:firstLine="567"/>
        <w:jc w:val="both"/>
      </w:pPr>
      <w: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w:t>
      </w:r>
      <w:hyperlink r:id="rId18" w:tooltip="https://internet.garant.ru/#/document/12154854/entry/0&quot; l &quot;/document/12154854/entry/0" w:history="1">
        <w:r>
          <w:rPr>
            <w:rStyle w:val="aff2"/>
            <w:color w:val="auto"/>
            <w:u w:val="none"/>
          </w:rPr>
          <w:t>Федеральным законом</w:t>
        </w:r>
      </w:hyperlink>
      <w:r>
        <w:t>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9" w:tooltip="https://internet.garant.ru/#/document/403293263/entry/3&quot; l &quot;/document/403293263/entry/3" w:history="1">
        <w:r>
          <w:rPr>
            <w:rStyle w:val="aff2"/>
            <w:color w:val="auto"/>
            <w:u w:val="none"/>
          </w:rPr>
          <w:t>требованиям</w:t>
        </w:r>
      </w:hyperlink>
      <w:r>
        <w:t>, установленным Правительством Российской Федерации, и включенными в перечень, предусмотренный </w:t>
      </w:r>
      <w:hyperlink r:id="rId20" w:tooltip="https://internet.garant.ru/#/document/70353464/entry/45017&quot; l &quot;/document/70353464/entry/45017" w:history="1">
        <w:r>
          <w:rPr>
            <w:rStyle w:val="aff2"/>
            <w:color w:val="auto"/>
            <w:u w:val="none"/>
          </w:rPr>
          <w:t>частью 1.7</w:t>
        </w:r>
      </w:hyperlink>
      <w:r>
        <w:t> статьи 45 Федерального закона от 05.04.2013 №44-ФЗ «О контрактной системе в сфере закупок товаров, работ, услуг для обеспечения государственных и муниципальных нужд» (при осуществлении закупок с начальной (максимальной) ценой договора не более двадцати миллионов);</w:t>
      </w:r>
    </w:p>
    <w:p w14:paraId="22740C34" w14:textId="77777777" w:rsidR="00030930" w:rsidRDefault="00C55616">
      <w:pPr>
        <w:pStyle w:val="s1"/>
        <w:numPr>
          <w:ilvl w:val="0"/>
          <w:numId w:val="34"/>
        </w:numPr>
        <w:shd w:val="clear" w:color="auto" w:fill="FFFFFF"/>
        <w:spacing w:beforeAutospacing="0" w:after="120" w:afterAutospacing="0"/>
        <w:ind w:left="0" w:firstLine="567"/>
        <w:jc w:val="both"/>
      </w:pPr>
      <w: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904EE39"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 xml:space="preserve">Информация о независимой гарантии, предоставляемой в качестве обеспечения исполнения договора, заключаемого по результатам закупки, должна быть включена в реестр независимых гарантий, предусмотренный </w:t>
      </w:r>
      <w:hyperlink r:id="rId21" w:tooltip="consultantplus://offline/ref=5A381A2D40CDE0B4AC241B9AAD1286AF42426E36F7B290AE0A6DCB2A17F3FF0FA7ABDEFD240AC6FF20B857CC776D3E860535A5810D91vCNBH" w:history="1">
        <w:r>
          <w:rPr>
            <w:rStyle w:val="aff2"/>
            <w:rFonts w:ascii="Times New Roman" w:hAnsi="Times New Roman" w:cs="Times New Roman"/>
            <w:b w:val="0"/>
            <w:color w:val="auto"/>
            <w:u w:val="none"/>
          </w:rPr>
          <w:t>частью 8 статьи 45</w:t>
        </w:r>
      </w:hyperlink>
      <w:r>
        <w:rPr>
          <w:rFonts w:ascii="Times New Roman" w:hAnsi="Times New Roman" w:cs="Times New Roman"/>
          <w:b w:val="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2D33D78D"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Победителю закупки (единственному участнику, с которым принято решение заключить договор) необходимо представить Заказчику следующие документы в отношении гаранта:</w:t>
      </w:r>
    </w:p>
    <w:p w14:paraId="38E103B4" w14:textId="77777777" w:rsidR="00030930" w:rsidRDefault="00C55616">
      <w:pPr>
        <w:pStyle w:val="affff5"/>
        <w:numPr>
          <w:ilvl w:val="3"/>
          <w:numId w:val="1"/>
        </w:numPr>
        <w:tabs>
          <w:tab w:val="left" w:pos="1620"/>
          <w:tab w:val="left" w:pos="1701"/>
        </w:tabs>
        <w:spacing w:after="120"/>
        <w:ind w:left="0" w:firstLine="567"/>
        <w:jc w:val="both"/>
        <w:rPr>
          <w:b/>
          <w:bCs/>
          <w:u w:val="single"/>
        </w:rPr>
      </w:pPr>
      <w:r>
        <w:t xml:space="preserve"> </w:t>
      </w:r>
      <w:r>
        <w:rPr>
          <w:b/>
          <w:bCs/>
          <w:u w:val="single"/>
        </w:rPr>
        <w:t>Если сумма независимой гарантии не превышает 15 млн рублей:</w:t>
      </w:r>
    </w:p>
    <w:p w14:paraId="2B57F52C" w14:textId="77777777" w:rsidR="00030930" w:rsidRDefault="00C55616">
      <w:pPr>
        <w:numPr>
          <w:ilvl w:val="0"/>
          <w:numId w:val="42"/>
        </w:numPr>
        <w:tabs>
          <w:tab w:val="left" w:pos="1418"/>
        </w:tabs>
        <w:spacing w:after="120"/>
        <w:ind w:left="0" w:firstLine="567"/>
        <w:rPr>
          <w:bCs/>
        </w:rPr>
      </w:pPr>
      <w:r>
        <w:rPr>
          <w:bCs/>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68655839" w14:textId="77777777" w:rsidR="00030930" w:rsidRDefault="00C55616">
      <w:pPr>
        <w:numPr>
          <w:ilvl w:val="0"/>
          <w:numId w:val="42"/>
        </w:numPr>
        <w:tabs>
          <w:tab w:val="left" w:pos="1418"/>
        </w:tabs>
        <w:spacing w:after="120"/>
        <w:ind w:left="0" w:firstLine="567"/>
        <w:rPr>
          <w:bCs/>
        </w:rPr>
      </w:pPr>
      <w:r>
        <w:rPr>
          <w:bCs/>
        </w:rPr>
        <w:t>доверенность на уполномоченное лицо, действующее от имени гаранта (оригинал / 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 / нотариально заверенная копия / копия, заверенная гарантом).</w:t>
      </w:r>
    </w:p>
    <w:p w14:paraId="12F6683D" w14:textId="77777777" w:rsidR="00030930" w:rsidRDefault="00C55616">
      <w:pPr>
        <w:tabs>
          <w:tab w:val="left" w:pos="1418"/>
        </w:tabs>
        <w:spacing w:after="120"/>
        <w:ind w:firstLine="567"/>
        <w:rPr>
          <w:bCs/>
        </w:rPr>
      </w:pPr>
      <w:r>
        <w:rPr>
          <w:bCs/>
        </w:rPr>
        <w:t>В случае если в доверенности на право подписи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14:paraId="1209A45C" w14:textId="77777777" w:rsidR="00030930" w:rsidRDefault="00C55616">
      <w:pPr>
        <w:tabs>
          <w:tab w:val="left" w:pos="1418"/>
        </w:tabs>
        <w:spacing w:after="120"/>
        <w:ind w:firstLine="567"/>
        <w:rPr>
          <w:bCs/>
        </w:rPr>
      </w:pPr>
      <w:r>
        <w:rPr>
          <w:bCs/>
        </w:rPr>
        <w:t>В случае отказа гаранта от предоставления документов, указанных в доверенности, необходимо представление письма-подтверждения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перечисленными в содержании доверенности, с о</w:t>
      </w:r>
      <w:r>
        <w:rPr>
          <w:bCs/>
        </w:rPr>
        <w:t>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16F319BE" w14:textId="77777777" w:rsidR="00030930" w:rsidRDefault="00C55616">
      <w:pPr>
        <w:pStyle w:val="-"/>
        <w:widowControl w:val="0"/>
        <w:numPr>
          <w:ilvl w:val="3"/>
          <w:numId w:val="1"/>
        </w:numPr>
        <w:tabs>
          <w:tab w:val="left" w:pos="1620"/>
        </w:tabs>
        <w:spacing w:before="0" w:after="120" w:line="240" w:lineRule="auto"/>
        <w:ind w:left="0" w:firstLine="567"/>
        <w:jc w:val="both"/>
        <w:rPr>
          <w:bCs w:val="0"/>
          <w:szCs w:val="24"/>
          <w:u w:val="single"/>
        </w:rPr>
      </w:pPr>
      <w:r>
        <w:rPr>
          <w:bCs w:val="0"/>
          <w:szCs w:val="24"/>
          <w:u w:val="single"/>
        </w:rPr>
        <w:t xml:space="preserve"> Если сумма независимой гарантии превышает 15 млн рублей:</w:t>
      </w:r>
    </w:p>
    <w:p w14:paraId="072F49F8" w14:textId="77777777" w:rsidR="00030930" w:rsidRDefault="00C55616">
      <w:pPr>
        <w:numPr>
          <w:ilvl w:val="0"/>
          <w:numId w:val="42"/>
        </w:numPr>
        <w:tabs>
          <w:tab w:val="left" w:pos="1418"/>
        </w:tabs>
        <w:spacing w:after="120"/>
        <w:ind w:left="0" w:firstLine="567"/>
        <w:rPr>
          <w:bCs/>
        </w:rPr>
      </w:pPr>
      <w:r>
        <w:rPr>
          <w:bCs/>
        </w:rPr>
        <w:t>лицензия на осуществление банковской деятельности, действующая на дату выдачи независимой гарантии (копия, заверенная гарантом либо нотариально заверенная копия);</w:t>
      </w:r>
    </w:p>
    <w:p w14:paraId="3C356E8F" w14:textId="77777777" w:rsidR="00030930" w:rsidRDefault="00C55616">
      <w:pPr>
        <w:numPr>
          <w:ilvl w:val="0"/>
          <w:numId w:val="42"/>
        </w:numPr>
        <w:tabs>
          <w:tab w:val="left" w:pos="1418"/>
        </w:tabs>
        <w:spacing w:after="120"/>
        <w:ind w:left="0" w:firstLine="567"/>
        <w:rPr>
          <w:bCs/>
        </w:rPr>
      </w:pPr>
      <w:r>
        <w:rPr>
          <w:bCs/>
        </w:rPr>
        <w:t>документы, удостоверяющие право подписанта подписывать независимые гарантии от лица гаранта (включая, но не ограничиваясь):</w:t>
      </w:r>
    </w:p>
    <w:p w14:paraId="68DF3804" w14:textId="77777777" w:rsidR="00030930" w:rsidRDefault="00C55616">
      <w:pPr>
        <w:numPr>
          <w:ilvl w:val="0"/>
          <w:numId w:val="43"/>
        </w:numPr>
        <w:tabs>
          <w:tab w:val="left" w:pos="1418"/>
        </w:tabs>
        <w:spacing w:after="120"/>
        <w:ind w:left="0" w:firstLine="567"/>
        <w:rPr>
          <w:bCs/>
        </w:rPr>
      </w:pPr>
      <w:r>
        <w:rPr>
          <w:bCs/>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14:paraId="5674EA03" w14:textId="77777777" w:rsidR="00030930" w:rsidRDefault="00C55616">
      <w:pPr>
        <w:numPr>
          <w:ilvl w:val="0"/>
          <w:numId w:val="43"/>
        </w:numPr>
        <w:tabs>
          <w:tab w:val="left" w:pos="1418"/>
        </w:tabs>
        <w:spacing w:after="120"/>
        <w:ind w:left="0" w:firstLine="567"/>
        <w:rPr>
          <w:bCs/>
        </w:rPr>
      </w:pPr>
      <w:r>
        <w:rPr>
          <w:bCs/>
        </w:rPr>
        <w:t>Свидетельство о внесении записи в ЕГРЮЛ в связи с внесением изменений в Устав (нотариально заверенная копия);</w:t>
      </w:r>
    </w:p>
    <w:p w14:paraId="5E4258E5" w14:textId="77777777" w:rsidR="00030930" w:rsidRDefault="00C55616">
      <w:pPr>
        <w:numPr>
          <w:ilvl w:val="0"/>
          <w:numId w:val="43"/>
        </w:numPr>
        <w:tabs>
          <w:tab w:val="left" w:pos="1418"/>
        </w:tabs>
        <w:spacing w:after="120"/>
        <w:ind w:left="0" w:firstLine="567"/>
        <w:rPr>
          <w:bCs/>
        </w:rPr>
      </w:pPr>
      <w:r>
        <w:rPr>
          <w:bCs/>
        </w:rPr>
        <w:t>в случае оформления независимой гарантии обособленными структурными подразделениями гаранта необходимо представить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14:paraId="325920EF" w14:textId="77777777" w:rsidR="00030930" w:rsidRDefault="00C55616">
      <w:pPr>
        <w:numPr>
          <w:ilvl w:val="0"/>
          <w:numId w:val="43"/>
        </w:numPr>
        <w:tabs>
          <w:tab w:val="left" w:pos="1418"/>
        </w:tabs>
        <w:spacing w:after="120"/>
        <w:ind w:left="0" w:firstLine="567"/>
        <w:rPr>
          <w:bCs/>
        </w:rPr>
      </w:pPr>
      <w:r>
        <w:rPr>
          <w:bCs/>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20513F34" w14:textId="77777777" w:rsidR="00030930" w:rsidRDefault="00C55616">
      <w:pPr>
        <w:numPr>
          <w:ilvl w:val="0"/>
          <w:numId w:val="43"/>
        </w:numPr>
        <w:tabs>
          <w:tab w:val="left" w:pos="1418"/>
        </w:tabs>
        <w:spacing w:after="120"/>
        <w:ind w:left="0" w:firstLine="567"/>
        <w:rPr>
          <w:bCs/>
        </w:rPr>
      </w:pPr>
      <w:r>
        <w:rPr>
          <w:bCs/>
        </w:rPr>
        <w:t xml:space="preserve">доверенность на уполномоченное лицо, действующее от имени гаранта (оригинал / 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 / нотариально заверенная копия / копия, заверенная гарантом). </w:t>
      </w:r>
    </w:p>
    <w:p w14:paraId="67F26137" w14:textId="77777777" w:rsidR="00030930" w:rsidRDefault="00C55616">
      <w:pPr>
        <w:tabs>
          <w:tab w:val="left" w:pos="1418"/>
        </w:tabs>
        <w:spacing w:after="120"/>
        <w:ind w:firstLine="567"/>
        <w:rPr>
          <w:bCs/>
        </w:rPr>
      </w:pPr>
      <w:r>
        <w:rPr>
          <w:bCs/>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w:t>
      </w:r>
    </w:p>
    <w:p w14:paraId="58886514" w14:textId="77777777" w:rsidR="00030930" w:rsidRDefault="00C55616">
      <w:pPr>
        <w:tabs>
          <w:tab w:val="left" w:pos="1418"/>
        </w:tabs>
        <w:spacing w:after="120"/>
        <w:ind w:firstLine="567"/>
        <w:rPr>
          <w:bCs/>
        </w:rPr>
      </w:pPr>
      <w:r>
        <w:rPr>
          <w:bCs/>
        </w:rPr>
        <w:t>В случае отказа гаранта от предоставления документов, указанных в доверенности, необходимо представление письма-подтверждения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перечисленными в содержании доверенности, с о</w:t>
      </w:r>
      <w:r>
        <w:rPr>
          <w:bCs/>
        </w:rPr>
        <w:t>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039A91E7" w14:textId="77777777" w:rsidR="00030930" w:rsidRDefault="00C55616">
      <w:pPr>
        <w:widowControl w:val="0"/>
        <w:numPr>
          <w:ilvl w:val="0"/>
          <w:numId w:val="44"/>
        </w:numPr>
        <w:tabs>
          <w:tab w:val="left" w:pos="1418"/>
        </w:tabs>
        <w:spacing w:after="120"/>
        <w:ind w:left="0" w:firstLine="567"/>
        <w:rPr>
          <w:bCs/>
        </w:rPr>
      </w:pPr>
      <w:r>
        <w:rPr>
          <w:bCs/>
        </w:rPr>
        <w:t>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официального сайта Федеральной налоговой службы https://egrul.nalog/ru/).</w:t>
      </w:r>
    </w:p>
    <w:p w14:paraId="5BDBF207"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 xml:space="preserve">Иные документы по запросу Заказчика. </w:t>
      </w:r>
    </w:p>
    <w:p w14:paraId="1FE0EFB4" w14:textId="77777777" w:rsidR="00030930" w:rsidRDefault="00C55616">
      <w:pPr>
        <w:pStyle w:val="21"/>
        <w:numPr>
          <w:ilvl w:val="1"/>
          <w:numId w:val="1"/>
        </w:numPr>
        <w:spacing w:after="120"/>
        <w:jc w:val="both"/>
        <w:rPr>
          <w:sz w:val="24"/>
          <w:szCs w:val="24"/>
        </w:rPr>
      </w:pPr>
      <w:bookmarkStart w:id="95" w:name="_Toc205812982"/>
      <w:r>
        <w:rPr>
          <w:sz w:val="24"/>
          <w:szCs w:val="24"/>
        </w:rPr>
        <w:t>Порядок предоставления обеспечения исполнения обязательств по договору в случае предоставления при проведении закупочных процедур заявки с аномально низкой ценой.</w:t>
      </w:r>
      <w:bookmarkEnd w:id="95"/>
    </w:p>
    <w:p w14:paraId="13589B38" w14:textId="77777777" w:rsidR="00030930" w:rsidRDefault="00C55616">
      <w:pPr>
        <w:pStyle w:val="affff5"/>
        <w:numPr>
          <w:ilvl w:val="2"/>
          <w:numId w:val="1"/>
        </w:numPr>
        <w:ind w:left="0" w:firstLine="567"/>
        <w:jc w:val="both"/>
        <w:rPr>
          <w:b/>
        </w:rPr>
      </w:pPr>
      <w:r>
        <w:t>Под аномально низким ценовым предложением понимается снижение цены участником закупки относительно начальной (максимальной) цены договора, указанной в извещении и/или документации о закупке на 25 (двадцать пять) и более процентов. При расчете размера процента снижения для определения аномально низкой цены предложения применяется значение цены Победителя/Участника, в отношении которого принято решение о заключение договора) с учетом всех налогов и сборов, независимо от применяемой им системы налогообложения</w:t>
      </w:r>
      <w:r>
        <w:rPr>
          <w:bCs/>
        </w:rPr>
        <w:t>.</w:t>
      </w:r>
    </w:p>
    <w:p w14:paraId="49476A1E" w14:textId="77777777" w:rsidR="00030930" w:rsidRDefault="00C55616">
      <w:pPr>
        <w:pStyle w:val="affff5"/>
        <w:numPr>
          <w:ilvl w:val="2"/>
          <w:numId w:val="1"/>
        </w:numPr>
        <w:ind w:left="0" w:firstLine="567"/>
        <w:jc w:val="both"/>
        <w:rPr>
          <w:b/>
        </w:rPr>
      </w:pPr>
      <w:bookmarkStart w:id="96" w:name="_Ref4407664"/>
      <w:r>
        <w:t xml:space="preserve">В случае если при проведении закупки победителем (либо единственным участником, признанным соответствующим требованиям извещения и/или документации о закупке) признается участник, предложивший аномально низкое ценовое предложение, таким участником до заключения договора должно быть предоставлено обеспечение исполнения обязательств по договору в порядке и сроки, установленные в </w:t>
      </w:r>
      <w:r>
        <w:rPr>
          <w:bCs/>
        </w:rPr>
        <w:t>настоящем извещении</w:t>
      </w:r>
      <w:r>
        <w:t xml:space="preserve"> о закупке, в следующем размере:</w:t>
      </w:r>
      <w:bookmarkEnd w:id="96"/>
    </w:p>
    <w:p w14:paraId="53BED245" w14:textId="77777777" w:rsidR="00030930" w:rsidRDefault="00030930">
      <w:pPr>
        <w:pStyle w:val="affff5"/>
        <w:ind w:left="567"/>
        <w:jc w:val="both"/>
        <w:rPr>
          <w:b/>
        </w:rPr>
      </w:pPr>
    </w:p>
    <w:tbl>
      <w:tblPr>
        <w:tblStyle w:val="afffffff1"/>
        <w:tblW w:w="5000" w:type="pct"/>
        <w:tblLayout w:type="fixed"/>
        <w:tblLook w:val="04A0" w:firstRow="1" w:lastRow="0" w:firstColumn="1" w:lastColumn="0" w:noHBand="0" w:noVBand="1"/>
      </w:tblPr>
      <w:tblGrid>
        <w:gridCol w:w="414"/>
        <w:gridCol w:w="1516"/>
        <w:gridCol w:w="1511"/>
        <w:gridCol w:w="1515"/>
        <w:gridCol w:w="4615"/>
      </w:tblGrid>
      <w:tr w:rsidR="00030930" w14:paraId="4201B98D" w14:textId="77777777">
        <w:tc>
          <w:tcPr>
            <w:tcW w:w="404" w:type="dxa"/>
            <w:vMerge w:val="restart"/>
          </w:tcPr>
          <w:p w14:paraId="5A9584F2" w14:textId="77777777" w:rsidR="00030930" w:rsidRDefault="00030930">
            <w:pPr>
              <w:spacing w:after="0"/>
              <w:jc w:val="left"/>
              <w:rPr>
                <w:rFonts w:ascii="Tinos" w:hAnsi="Tinos" w:cs="Tinos"/>
                <w:b/>
                <w:sz w:val="18"/>
                <w:szCs w:val="18"/>
              </w:rPr>
            </w:pPr>
          </w:p>
          <w:p w14:paraId="351A16A0" w14:textId="77777777" w:rsidR="00030930" w:rsidRDefault="00C55616">
            <w:pPr>
              <w:spacing w:after="0"/>
              <w:jc w:val="left"/>
              <w:rPr>
                <w:rFonts w:ascii="Tinos" w:hAnsi="Tinos" w:cs="Tinos"/>
                <w:b/>
                <w:sz w:val="18"/>
                <w:szCs w:val="18"/>
              </w:rPr>
            </w:pPr>
            <w:r>
              <w:rPr>
                <w:rFonts w:ascii="Tinos" w:eastAsia="Tinos" w:hAnsi="Tinos" w:cs="Tinos"/>
                <w:b/>
                <w:sz w:val="18"/>
                <w:szCs w:val="18"/>
              </w:rPr>
              <w:t>№</w:t>
            </w:r>
          </w:p>
        </w:tc>
        <w:tc>
          <w:tcPr>
            <w:tcW w:w="4440" w:type="dxa"/>
            <w:gridSpan w:val="3"/>
            <w:vAlign w:val="center"/>
          </w:tcPr>
          <w:p w14:paraId="44E2C261" w14:textId="77777777" w:rsidR="00030930" w:rsidRDefault="00C55616">
            <w:pPr>
              <w:spacing w:after="0"/>
              <w:jc w:val="center"/>
              <w:rPr>
                <w:rFonts w:ascii="Tinos" w:hAnsi="Tinos" w:cs="Tinos"/>
                <w:b/>
                <w:sz w:val="18"/>
                <w:szCs w:val="18"/>
              </w:rPr>
            </w:pPr>
            <w:r>
              <w:rPr>
                <w:rFonts w:ascii="Tinos" w:eastAsia="Tinos" w:hAnsi="Tinos" w:cs="Tinos"/>
                <w:b/>
                <w:sz w:val="18"/>
                <w:szCs w:val="18"/>
              </w:rPr>
              <w:t>Матрица договорных условий</w:t>
            </w:r>
          </w:p>
        </w:tc>
        <w:tc>
          <w:tcPr>
            <w:tcW w:w="4511" w:type="dxa"/>
            <w:vMerge w:val="restart"/>
            <w:vAlign w:val="center"/>
          </w:tcPr>
          <w:p w14:paraId="4A47DD4D" w14:textId="77777777" w:rsidR="00030930" w:rsidRDefault="00C55616">
            <w:pPr>
              <w:spacing w:after="0"/>
              <w:jc w:val="center"/>
              <w:rPr>
                <w:rFonts w:ascii="Tinos" w:hAnsi="Tinos" w:cs="Tinos"/>
                <w:b/>
                <w:sz w:val="18"/>
                <w:szCs w:val="18"/>
              </w:rPr>
            </w:pPr>
            <w:r>
              <w:rPr>
                <w:rFonts w:ascii="Tinos" w:eastAsia="Tinos" w:hAnsi="Tinos" w:cs="Tinos"/>
                <w:b/>
                <w:sz w:val="18"/>
                <w:szCs w:val="18"/>
              </w:rPr>
              <w:t>Требуемый размер обеспечения (в виде независимой гарантии* либо обеспечительного платежа на исполнение обязательств по договору) *</w:t>
            </w:r>
          </w:p>
        </w:tc>
      </w:tr>
      <w:tr w:rsidR="00030930" w14:paraId="3E3D82D1" w14:textId="77777777">
        <w:tc>
          <w:tcPr>
            <w:tcW w:w="404" w:type="dxa"/>
            <w:vMerge/>
          </w:tcPr>
          <w:p w14:paraId="5738233F" w14:textId="77777777" w:rsidR="00030930" w:rsidRDefault="00030930">
            <w:pPr>
              <w:spacing w:after="0"/>
              <w:jc w:val="left"/>
              <w:rPr>
                <w:rFonts w:ascii="Arial" w:hAnsi="Arial" w:cs="Arial"/>
                <w:b/>
                <w:sz w:val="18"/>
                <w:szCs w:val="18"/>
              </w:rPr>
            </w:pPr>
          </w:p>
        </w:tc>
        <w:tc>
          <w:tcPr>
            <w:tcW w:w="1482" w:type="dxa"/>
          </w:tcPr>
          <w:p w14:paraId="1FAD1D9A" w14:textId="77777777" w:rsidR="00030930" w:rsidRDefault="00C55616">
            <w:pPr>
              <w:spacing w:after="0"/>
              <w:jc w:val="center"/>
              <w:rPr>
                <w:rFonts w:ascii="Tinos" w:hAnsi="Tinos" w:cs="Tinos"/>
                <w:b/>
                <w:sz w:val="18"/>
                <w:szCs w:val="18"/>
              </w:rPr>
            </w:pPr>
            <w:r>
              <w:rPr>
                <w:rFonts w:ascii="Tinos" w:eastAsia="Tinos" w:hAnsi="Tinos" w:cs="Tinos"/>
                <w:b/>
                <w:sz w:val="18"/>
                <w:szCs w:val="18"/>
              </w:rPr>
              <w:t>Предоставление обеспечения исполнения обязательств по договору</w:t>
            </w:r>
          </w:p>
        </w:tc>
        <w:tc>
          <w:tcPr>
            <w:tcW w:w="1477" w:type="dxa"/>
            <w:vAlign w:val="center"/>
          </w:tcPr>
          <w:p w14:paraId="4F555E22" w14:textId="77777777" w:rsidR="00030930" w:rsidRDefault="00C55616">
            <w:pPr>
              <w:spacing w:after="0"/>
              <w:jc w:val="center"/>
              <w:rPr>
                <w:rFonts w:ascii="Tinos" w:hAnsi="Tinos" w:cs="Tinos"/>
                <w:b/>
                <w:sz w:val="18"/>
                <w:szCs w:val="18"/>
              </w:rPr>
            </w:pPr>
            <w:r>
              <w:rPr>
                <w:rFonts w:ascii="Tinos" w:eastAsia="Tinos" w:hAnsi="Tinos" w:cs="Tinos"/>
                <w:b/>
                <w:sz w:val="18"/>
                <w:szCs w:val="18"/>
              </w:rPr>
              <w:t>Авансирование</w:t>
            </w:r>
          </w:p>
        </w:tc>
        <w:tc>
          <w:tcPr>
            <w:tcW w:w="1481" w:type="dxa"/>
            <w:vAlign w:val="center"/>
          </w:tcPr>
          <w:p w14:paraId="1909193E" w14:textId="77777777" w:rsidR="00030930" w:rsidRDefault="00C55616">
            <w:pPr>
              <w:spacing w:after="0"/>
              <w:jc w:val="center"/>
              <w:rPr>
                <w:rFonts w:ascii="Tinos" w:hAnsi="Tinos" w:cs="Tinos"/>
                <w:b/>
                <w:sz w:val="18"/>
                <w:szCs w:val="18"/>
              </w:rPr>
            </w:pPr>
            <w:r>
              <w:rPr>
                <w:rFonts w:ascii="Tinos" w:eastAsia="Tinos" w:hAnsi="Tinos" w:cs="Tinos"/>
                <w:b/>
                <w:sz w:val="18"/>
                <w:szCs w:val="18"/>
              </w:rPr>
              <w:t>Предоставление обеспечения возврата авансового платежа</w:t>
            </w:r>
          </w:p>
        </w:tc>
        <w:tc>
          <w:tcPr>
            <w:tcW w:w="4511" w:type="dxa"/>
            <w:vMerge/>
            <w:vAlign w:val="center"/>
          </w:tcPr>
          <w:p w14:paraId="0D1A1FAA" w14:textId="77777777" w:rsidR="00030930" w:rsidRDefault="00030930">
            <w:pPr>
              <w:spacing w:after="0"/>
              <w:jc w:val="left"/>
              <w:rPr>
                <w:rFonts w:ascii="Arial" w:hAnsi="Arial" w:cs="Arial"/>
                <w:b/>
                <w:sz w:val="18"/>
                <w:szCs w:val="18"/>
              </w:rPr>
            </w:pPr>
          </w:p>
        </w:tc>
      </w:tr>
      <w:tr w:rsidR="00030930" w14:paraId="0649E46A" w14:textId="77777777">
        <w:tc>
          <w:tcPr>
            <w:tcW w:w="404" w:type="dxa"/>
          </w:tcPr>
          <w:p w14:paraId="58D05F65" w14:textId="77777777" w:rsidR="00030930" w:rsidRDefault="00C55616">
            <w:pPr>
              <w:spacing w:after="0"/>
              <w:jc w:val="left"/>
              <w:rPr>
                <w:rFonts w:ascii="Tinos" w:hAnsi="Tinos" w:cs="Tinos"/>
                <w:sz w:val="18"/>
                <w:szCs w:val="18"/>
              </w:rPr>
            </w:pPr>
            <w:r>
              <w:rPr>
                <w:rFonts w:ascii="Tinos" w:eastAsia="Tinos" w:hAnsi="Tinos" w:cs="Tinos"/>
                <w:sz w:val="18"/>
                <w:szCs w:val="18"/>
              </w:rPr>
              <w:t>1</w:t>
            </w:r>
          </w:p>
        </w:tc>
        <w:tc>
          <w:tcPr>
            <w:tcW w:w="1482" w:type="dxa"/>
            <w:vAlign w:val="center"/>
          </w:tcPr>
          <w:p w14:paraId="4CE88CDE"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1477" w:type="dxa"/>
            <w:vAlign w:val="center"/>
          </w:tcPr>
          <w:p w14:paraId="1070FF10"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1481" w:type="dxa"/>
            <w:vAlign w:val="center"/>
          </w:tcPr>
          <w:p w14:paraId="59F5B731"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4511" w:type="dxa"/>
            <w:shd w:val="clear" w:color="auto" w:fill="auto"/>
          </w:tcPr>
          <w:p w14:paraId="4281BD59" w14:textId="77777777" w:rsidR="00030930" w:rsidRDefault="00C55616">
            <w:pPr>
              <w:spacing w:after="0"/>
              <w:jc w:val="left"/>
              <w:rPr>
                <w:rFonts w:ascii="Tinos" w:hAnsi="Tinos" w:cs="Tinos"/>
                <w:sz w:val="18"/>
                <w:szCs w:val="18"/>
              </w:rPr>
            </w:pPr>
            <w:r>
              <w:rPr>
                <w:rFonts w:ascii="Tinos" w:eastAsia="Tinos" w:hAnsi="Tinos" w:cs="Tinos"/>
                <w:sz w:val="18"/>
                <w:szCs w:val="18"/>
              </w:rPr>
              <w:t>обеспечение исполнения обязательств по договору в размере 3% (три процента) от начальной (максимальной) цены договора</w:t>
            </w:r>
          </w:p>
        </w:tc>
      </w:tr>
      <w:tr w:rsidR="00030930" w14:paraId="4B8194B6" w14:textId="77777777">
        <w:tc>
          <w:tcPr>
            <w:tcW w:w="404" w:type="dxa"/>
            <w:shd w:val="clear" w:color="auto" w:fill="auto"/>
          </w:tcPr>
          <w:p w14:paraId="5BCC6B42" w14:textId="77777777" w:rsidR="00030930" w:rsidRDefault="00C55616">
            <w:pPr>
              <w:spacing w:after="0"/>
              <w:jc w:val="left"/>
              <w:rPr>
                <w:rFonts w:ascii="Tinos" w:hAnsi="Tinos" w:cs="Tinos"/>
                <w:sz w:val="18"/>
                <w:szCs w:val="18"/>
              </w:rPr>
            </w:pPr>
            <w:r>
              <w:rPr>
                <w:rFonts w:ascii="Tinos" w:eastAsia="Tinos" w:hAnsi="Tinos" w:cs="Tinos"/>
                <w:sz w:val="18"/>
                <w:szCs w:val="18"/>
              </w:rPr>
              <w:t>2</w:t>
            </w:r>
          </w:p>
        </w:tc>
        <w:tc>
          <w:tcPr>
            <w:tcW w:w="1482" w:type="dxa"/>
            <w:shd w:val="clear" w:color="auto" w:fill="auto"/>
            <w:vAlign w:val="center"/>
          </w:tcPr>
          <w:p w14:paraId="4C3B9805"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1477" w:type="dxa"/>
            <w:shd w:val="clear" w:color="auto" w:fill="auto"/>
            <w:vAlign w:val="center"/>
          </w:tcPr>
          <w:p w14:paraId="2543D7E0"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1481" w:type="dxa"/>
            <w:vAlign w:val="center"/>
          </w:tcPr>
          <w:p w14:paraId="36BD80F8"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4511" w:type="dxa"/>
            <w:shd w:val="clear" w:color="auto" w:fill="auto"/>
          </w:tcPr>
          <w:p w14:paraId="1F0986B5" w14:textId="77777777" w:rsidR="00030930" w:rsidRDefault="00C55616">
            <w:pPr>
              <w:spacing w:after="0"/>
              <w:jc w:val="left"/>
              <w:rPr>
                <w:rFonts w:ascii="Tinos" w:hAnsi="Tinos" w:cs="Tinos"/>
                <w:sz w:val="18"/>
                <w:szCs w:val="18"/>
              </w:rPr>
            </w:pPr>
            <w:r>
              <w:rPr>
                <w:rFonts w:ascii="Tinos" w:eastAsia="Tinos" w:hAnsi="Tinos" w:cs="Tinos"/>
                <w:sz w:val="18"/>
                <w:szCs w:val="18"/>
              </w:rPr>
              <w:t>увеличенное от первоначально установленного обеспечения исполнения договора в 1,5 (полтора) раза, но не более 5% (пяти процентов) от начальной (максимальной) цены договора</w:t>
            </w:r>
          </w:p>
        </w:tc>
      </w:tr>
      <w:tr w:rsidR="00030930" w14:paraId="6D32BF2A" w14:textId="77777777">
        <w:trPr>
          <w:trHeight w:val="1923"/>
        </w:trPr>
        <w:tc>
          <w:tcPr>
            <w:tcW w:w="404" w:type="dxa"/>
            <w:shd w:val="clear" w:color="auto" w:fill="auto"/>
          </w:tcPr>
          <w:p w14:paraId="4532E47B" w14:textId="77777777" w:rsidR="00030930" w:rsidRDefault="00C55616">
            <w:pPr>
              <w:spacing w:after="0"/>
              <w:jc w:val="left"/>
              <w:rPr>
                <w:rFonts w:ascii="Tinos" w:hAnsi="Tinos" w:cs="Tinos"/>
                <w:sz w:val="18"/>
                <w:szCs w:val="18"/>
              </w:rPr>
            </w:pPr>
            <w:r>
              <w:rPr>
                <w:rFonts w:ascii="Tinos" w:eastAsia="Tinos" w:hAnsi="Tinos" w:cs="Tinos"/>
                <w:sz w:val="18"/>
                <w:szCs w:val="18"/>
              </w:rPr>
              <w:t>3</w:t>
            </w:r>
          </w:p>
        </w:tc>
        <w:tc>
          <w:tcPr>
            <w:tcW w:w="1482" w:type="dxa"/>
            <w:shd w:val="clear" w:color="auto" w:fill="auto"/>
            <w:vAlign w:val="center"/>
          </w:tcPr>
          <w:p w14:paraId="4C741EC5"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1477" w:type="dxa"/>
            <w:shd w:val="clear" w:color="auto" w:fill="auto"/>
            <w:vAlign w:val="center"/>
          </w:tcPr>
          <w:p w14:paraId="1DCD4E79"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1481" w:type="dxa"/>
            <w:vAlign w:val="center"/>
          </w:tcPr>
          <w:p w14:paraId="684848CD"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4511" w:type="dxa"/>
            <w:shd w:val="clear" w:color="auto" w:fill="auto"/>
          </w:tcPr>
          <w:p w14:paraId="381DE04D" w14:textId="77777777" w:rsidR="00030930" w:rsidRDefault="00C55616">
            <w:pPr>
              <w:spacing w:after="0"/>
              <w:jc w:val="left"/>
              <w:rPr>
                <w:rFonts w:ascii="Tinos" w:hAnsi="Tinos" w:cs="Tinos"/>
                <w:sz w:val="18"/>
                <w:szCs w:val="18"/>
              </w:rPr>
            </w:pPr>
            <w:r>
              <w:rPr>
                <w:rFonts w:ascii="Tinos" w:eastAsia="Tinos" w:hAnsi="Tinos" w:cs="Tinos"/>
                <w:sz w:val="18"/>
                <w:szCs w:val="18"/>
              </w:rPr>
              <w:t>обеспечение исполнения договора в размере аванса, при этом отдельное обеспечение на возврат авансовых платежей не предоставляется</w:t>
            </w:r>
          </w:p>
        </w:tc>
      </w:tr>
      <w:tr w:rsidR="00030930" w14:paraId="43156519" w14:textId="77777777">
        <w:trPr>
          <w:trHeight w:val="1397"/>
        </w:trPr>
        <w:tc>
          <w:tcPr>
            <w:tcW w:w="404" w:type="dxa"/>
            <w:shd w:val="clear" w:color="auto" w:fill="auto"/>
          </w:tcPr>
          <w:p w14:paraId="4EDC9C41" w14:textId="77777777" w:rsidR="00030930" w:rsidRDefault="00C55616">
            <w:pPr>
              <w:spacing w:after="0"/>
              <w:jc w:val="left"/>
              <w:rPr>
                <w:rFonts w:ascii="Tinos" w:hAnsi="Tinos" w:cs="Tinos"/>
                <w:sz w:val="18"/>
                <w:szCs w:val="18"/>
              </w:rPr>
            </w:pPr>
            <w:r>
              <w:rPr>
                <w:rFonts w:ascii="Tinos" w:eastAsia="Tinos" w:hAnsi="Tinos" w:cs="Tinos"/>
                <w:sz w:val="18"/>
                <w:szCs w:val="18"/>
              </w:rPr>
              <w:t>4</w:t>
            </w:r>
          </w:p>
        </w:tc>
        <w:tc>
          <w:tcPr>
            <w:tcW w:w="1482" w:type="dxa"/>
            <w:shd w:val="clear" w:color="auto" w:fill="auto"/>
            <w:vAlign w:val="center"/>
          </w:tcPr>
          <w:p w14:paraId="006335F8"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1477" w:type="dxa"/>
            <w:shd w:val="clear" w:color="auto" w:fill="auto"/>
            <w:vAlign w:val="center"/>
          </w:tcPr>
          <w:p w14:paraId="791A2217"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1481" w:type="dxa"/>
            <w:vAlign w:val="center"/>
          </w:tcPr>
          <w:p w14:paraId="7A9AB2A1"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4511" w:type="dxa"/>
            <w:shd w:val="clear" w:color="auto" w:fill="auto"/>
          </w:tcPr>
          <w:p w14:paraId="1BC3D6D5" w14:textId="77777777" w:rsidR="00030930" w:rsidRDefault="00C55616">
            <w:pPr>
              <w:spacing w:after="0"/>
              <w:jc w:val="left"/>
              <w:rPr>
                <w:rFonts w:ascii="Tinos" w:hAnsi="Tinos" w:cs="Tinos"/>
                <w:sz w:val="18"/>
                <w:szCs w:val="18"/>
              </w:rPr>
            </w:pPr>
            <w:r>
              <w:rPr>
                <w:rFonts w:ascii="Tinos" w:eastAsia="Tinos" w:hAnsi="Tinos" w:cs="Tinos"/>
                <w:sz w:val="18"/>
                <w:szCs w:val="18"/>
              </w:rPr>
              <w:t>обеспечение исполнения договора в размере аванса, при этом отдельное обеспечение на возврат авансовых платежей не предоставляется</w:t>
            </w:r>
          </w:p>
        </w:tc>
      </w:tr>
      <w:tr w:rsidR="00030930" w14:paraId="390C9AA0" w14:textId="77777777">
        <w:trPr>
          <w:trHeight w:val="1418"/>
        </w:trPr>
        <w:tc>
          <w:tcPr>
            <w:tcW w:w="404" w:type="dxa"/>
            <w:shd w:val="clear" w:color="auto" w:fill="auto"/>
          </w:tcPr>
          <w:p w14:paraId="26D44102" w14:textId="77777777" w:rsidR="00030930" w:rsidRDefault="00C55616">
            <w:pPr>
              <w:spacing w:after="0"/>
              <w:jc w:val="left"/>
              <w:rPr>
                <w:rFonts w:ascii="Tinos" w:hAnsi="Tinos" w:cs="Tinos"/>
                <w:sz w:val="18"/>
                <w:szCs w:val="18"/>
              </w:rPr>
            </w:pPr>
            <w:r>
              <w:rPr>
                <w:rFonts w:ascii="Tinos" w:eastAsia="Tinos" w:hAnsi="Tinos" w:cs="Tinos"/>
                <w:sz w:val="18"/>
                <w:szCs w:val="18"/>
              </w:rPr>
              <w:t>5</w:t>
            </w:r>
          </w:p>
        </w:tc>
        <w:tc>
          <w:tcPr>
            <w:tcW w:w="1482" w:type="dxa"/>
            <w:shd w:val="clear" w:color="auto" w:fill="auto"/>
            <w:vAlign w:val="center"/>
          </w:tcPr>
          <w:p w14:paraId="37CEA3CC"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1477" w:type="dxa"/>
            <w:shd w:val="clear" w:color="auto" w:fill="auto"/>
            <w:vAlign w:val="center"/>
          </w:tcPr>
          <w:p w14:paraId="0D6E9A2F"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1481" w:type="dxa"/>
            <w:vAlign w:val="center"/>
          </w:tcPr>
          <w:p w14:paraId="671DC514" w14:textId="77777777" w:rsidR="00030930" w:rsidRDefault="00C55616">
            <w:pPr>
              <w:spacing w:after="0"/>
              <w:jc w:val="left"/>
              <w:rPr>
                <w:rFonts w:ascii="Tinos" w:hAnsi="Tinos" w:cs="Tinos"/>
                <w:sz w:val="18"/>
                <w:szCs w:val="18"/>
              </w:rPr>
            </w:pPr>
            <w:r>
              <w:rPr>
                <w:rFonts w:ascii="Tinos" w:eastAsia="Tinos" w:hAnsi="Tinos" w:cs="Tinos"/>
                <w:sz w:val="18"/>
                <w:szCs w:val="18"/>
              </w:rPr>
              <w:t>не предусмотрено</w:t>
            </w:r>
          </w:p>
        </w:tc>
        <w:tc>
          <w:tcPr>
            <w:tcW w:w="4511" w:type="dxa"/>
            <w:shd w:val="clear" w:color="auto" w:fill="auto"/>
          </w:tcPr>
          <w:p w14:paraId="7C1E7F75" w14:textId="77777777" w:rsidR="00030930" w:rsidRDefault="00C55616">
            <w:pPr>
              <w:spacing w:after="0"/>
              <w:jc w:val="left"/>
              <w:rPr>
                <w:rFonts w:ascii="Tinos" w:hAnsi="Tinos" w:cs="Tinos"/>
                <w:sz w:val="18"/>
                <w:szCs w:val="18"/>
              </w:rPr>
            </w:pPr>
            <w:r>
              <w:rPr>
                <w:rFonts w:ascii="Tinos" w:eastAsia="Tinos" w:hAnsi="Tinos" w:cs="Tinos"/>
                <w:sz w:val="18"/>
                <w:szCs w:val="18"/>
              </w:rPr>
              <w:t>обеспечение исполнения договора в размере аванса, но не менее 5% (пяти процентов) от начальной (максимальной) цены договора, при этом отдельное обеспечение на возврат авансовых платежей не предоставляется</w:t>
            </w:r>
          </w:p>
        </w:tc>
      </w:tr>
      <w:tr w:rsidR="00030930" w14:paraId="2486FC9D" w14:textId="77777777">
        <w:tc>
          <w:tcPr>
            <w:tcW w:w="404" w:type="dxa"/>
          </w:tcPr>
          <w:p w14:paraId="3394ADFD" w14:textId="77777777" w:rsidR="00030930" w:rsidRDefault="00C55616">
            <w:pPr>
              <w:spacing w:after="0"/>
              <w:jc w:val="left"/>
              <w:rPr>
                <w:rFonts w:ascii="Tinos" w:hAnsi="Tinos" w:cs="Tinos"/>
                <w:sz w:val="18"/>
                <w:szCs w:val="18"/>
              </w:rPr>
            </w:pPr>
            <w:r>
              <w:rPr>
                <w:rFonts w:ascii="Tinos" w:eastAsia="Tinos" w:hAnsi="Tinos" w:cs="Tinos"/>
                <w:sz w:val="18"/>
                <w:szCs w:val="18"/>
              </w:rPr>
              <w:t>6</w:t>
            </w:r>
          </w:p>
        </w:tc>
        <w:tc>
          <w:tcPr>
            <w:tcW w:w="1482" w:type="dxa"/>
            <w:vAlign w:val="center"/>
          </w:tcPr>
          <w:p w14:paraId="69E38FC9"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1477" w:type="dxa"/>
            <w:vAlign w:val="center"/>
          </w:tcPr>
          <w:p w14:paraId="5A0FF9CB"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1481" w:type="dxa"/>
            <w:vAlign w:val="center"/>
          </w:tcPr>
          <w:p w14:paraId="31EED08A" w14:textId="77777777" w:rsidR="00030930" w:rsidRDefault="00C55616">
            <w:pPr>
              <w:spacing w:after="0"/>
              <w:jc w:val="left"/>
              <w:rPr>
                <w:rFonts w:ascii="Tinos" w:hAnsi="Tinos" w:cs="Tinos"/>
                <w:sz w:val="18"/>
                <w:szCs w:val="18"/>
              </w:rPr>
            </w:pPr>
            <w:r>
              <w:rPr>
                <w:rFonts w:ascii="Tinos" w:eastAsia="Tinos" w:hAnsi="Tinos" w:cs="Tinos"/>
                <w:sz w:val="18"/>
                <w:szCs w:val="18"/>
              </w:rPr>
              <w:t>предусмотрено</w:t>
            </w:r>
          </w:p>
        </w:tc>
        <w:tc>
          <w:tcPr>
            <w:tcW w:w="4511" w:type="dxa"/>
          </w:tcPr>
          <w:p w14:paraId="31C31846" w14:textId="77777777" w:rsidR="00030930" w:rsidRDefault="00C55616">
            <w:pPr>
              <w:spacing w:after="0"/>
              <w:jc w:val="left"/>
              <w:rPr>
                <w:rFonts w:ascii="Tinos" w:hAnsi="Tinos" w:cs="Tinos"/>
                <w:sz w:val="18"/>
                <w:szCs w:val="18"/>
              </w:rPr>
            </w:pPr>
            <w:r>
              <w:rPr>
                <w:rFonts w:ascii="Tinos" w:eastAsia="Tinos" w:hAnsi="Tinos" w:cs="Tinos"/>
                <w:sz w:val="18"/>
                <w:szCs w:val="18"/>
              </w:rPr>
              <w:t>обеспечение исполнения договора в размере аванса, но не менее 5% (пяти процентов) от начальной (максимальной) цены договора, при этом отдельное обеспечение на возврат авансовых платежей не предоставляется</w:t>
            </w:r>
          </w:p>
        </w:tc>
      </w:tr>
    </w:tbl>
    <w:p w14:paraId="6995DBF0" w14:textId="77777777" w:rsidR="00030930" w:rsidRDefault="00C55616">
      <w:pPr>
        <w:ind w:firstLine="708"/>
        <w:rPr>
          <w:sz w:val="20"/>
          <w:szCs w:val="20"/>
        </w:rPr>
      </w:pPr>
      <w:r>
        <w:rPr>
          <w:sz w:val="20"/>
          <w:szCs w:val="20"/>
        </w:rPr>
        <w:t>*Форма гарантии должна соответствовать требованиям организационно-распорядительных документов Заказчика, действующим на дату предоставления гарантии.</w:t>
      </w:r>
    </w:p>
    <w:p w14:paraId="35237C47" w14:textId="77777777" w:rsidR="00030930" w:rsidRDefault="00C55616">
      <w:pPr>
        <w:pStyle w:val="affff5"/>
        <w:numPr>
          <w:ilvl w:val="2"/>
          <w:numId w:val="1"/>
        </w:numPr>
        <w:ind w:left="0" w:firstLine="567"/>
        <w:jc w:val="both"/>
        <w:rPr>
          <w:b/>
        </w:rPr>
      </w:pPr>
      <w:r>
        <w:t>Обеспечение исполнения обязательств по договору может быть представлено в форме внесения денежных средств на счет Заказчика (обеспечительного платежа) или в форме независимой гарантии. Выбор способа обеспечения исполнения обязательств по договору осуществляется участником закупки самостоятельно. Предоставление обеспечения иным, не указанным в извещении и/или документации о закупке способом не допускается.</w:t>
      </w:r>
    </w:p>
    <w:p w14:paraId="2D636D76" w14:textId="77777777" w:rsidR="00030930" w:rsidRDefault="00C55616">
      <w:pPr>
        <w:pStyle w:val="21"/>
        <w:numPr>
          <w:ilvl w:val="2"/>
          <w:numId w:val="1"/>
        </w:numPr>
        <w:spacing w:after="120"/>
        <w:ind w:left="0" w:firstLine="567"/>
        <w:jc w:val="both"/>
        <w:rPr>
          <w:b w:val="0"/>
        </w:rPr>
      </w:pPr>
      <w:bookmarkStart w:id="97" w:name="_Toc205812983"/>
      <w:r>
        <w:rPr>
          <w:b w:val="0"/>
          <w:sz w:val="24"/>
        </w:rPr>
        <w:t>Обеспечение исполнения договора, предусмотренное в пункте 8.4.2, предоставляется на период исполнения обязательств по договору до момента подписания сторонами итоговых документов, подтверждающих исполнение участником закупки обязательств по выполнению работ/ оказанию услуг/поставке товаров в соответствии с условиями договора в полном объеме.</w:t>
      </w:r>
      <w:bookmarkEnd w:id="97"/>
      <w:r>
        <w:rPr>
          <w:b w:val="0"/>
          <w:sz w:val="24"/>
        </w:rPr>
        <w:t xml:space="preserve"> </w:t>
      </w:r>
    </w:p>
    <w:p w14:paraId="5A6B0E26" w14:textId="77777777" w:rsidR="00030930" w:rsidRDefault="00C55616">
      <w:pPr>
        <w:pStyle w:val="21"/>
        <w:numPr>
          <w:ilvl w:val="2"/>
          <w:numId w:val="1"/>
        </w:numPr>
        <w:spacing w:after="120"/>
        <w:ind w:left="0" w:firstLine="567"/>
        <w:jc w:val="both"/>
        <w:rPr>
          <w:b w:val="0"/>
        </w:rPr>
      </w:pPr>
      <w:bookmarkStart w:id="98" w:name="_Toc205812984"/>
      <w:r>
        <w:rPr>
          <w:b w:val="0"/>
          <w:sz w:val="24"/>
        </w:rPr>
        <w:t>Срок действия независимой гарантии должен начинаться не позднее даты заключения договора и заканчиваться не ранее, чем через 60 дней после установленного договором срока исполнения обязательств по договору.</w:t>
      </w:r>
      <w:bookmarkEnd w:id="98"/>
      <w:r>
        <w:rPr>
          <w:b w:val="0"/>
          <w:sz w:val="24"/>
        </w:rPr>
        <w:t xml:space="preserve"> </w:t>
      </w:r>
    </w:p>
    <w:p w14:paraId="580AB02E" w14:textId="77777777" w:rsidR="00030930" w:rsidRDefault="00C55616">
      <w:pPr>
        <w:pStyle w:val="21"/>
        <w:numPr>
          <w:ilvl w:val="2"/>
          <w:numId w:val="1"/>
        </w:numPr>
        <w:spacing w:after="120"/>
        <w:ind w:left="0" w:firstLine="567"/>
        <w:jc w:val="both"/>
        <w:rPr>
          <w:b w:val="0"/>
        </w:rPr>
      </w:pPr>
      <w:bookmarkStart w:id="99" w:name="_Toc205812985"/>
      <w:r>
        <w:rPr>
          <w:b w:val="0"/>
          <w:sz w:val="24"/>
        </w:rPr>
        <w:t>В случае принятия участником закупки решения о предоставлении обеспечение исполнения обязательств по договору, предусмотренного в пункте 8.4.2, в форме денежных средств (обеспечительного платежа), такие средства перечисляются на расчетный счет Заказчика, указанный в извещении/или документации о закупке. 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bookmarkEnd w:id="99"/>
    </w:p>
    <w:p w14:paraId="2D15AF87" w14:textId="77777777" w:rsidR="00030930" w:rsidRDefault="00C55616">
      <w:pPr>
        <w:pStyle w:val="21"/>
        <w:numPr>
          <w:ilvl w:val="2"/>
          <w:numId w:val="1"/>
        </w:numPr>
        <w:spacing w:after="120"/>
        <w:ind w:left="0" w:firstLine="567"/>
        <w:jc w:val="both"/>
        <w:rPr>
          <w:b w:val="0"/>
          <w:sz w:val="24"/>
          <w:szCs w:val="24"/>
        </w:rPr>
      </w:pPr>
      <w:bookmarkStart w:id="100" w:name="_Toc205812986"/>
      <w:r>
        <w:rPr>
          <w:b w:val="0"/>
          <w:sz w:val="24"/>
        </w:rPr>
        <w:t>В случае принятия решения о предоставлении обеспечения исполнения обязательств по договору, предусмотренного в пункте 8.4.2, в форме независимой гарантии, такая гарантия, а также гарант должны соответствовать требованиям, установленным в извещении и/или документации о закупке к форме независимой гарантии, а также к гарантам.</w:t>
      </w:r>
      <w:bookmarkEnd w:id="100"/>
    </w:p>
    <w:p w14:paraId="33FB8737" w14:textId="77777777" w:rsidR="00030930" w:rsidRDefault="00C55616">
      <w:pPr>
        <w:pStyle w:val="32"/>
        <w:keepNext w:val="0"/>
        <w:widowControl w:val="0"/>
        <w:numPr>
          <w:ilvl w:val="2"/>
          <w:numId w:val="1"/>
        </w:numPr>
        <w:spacing w:before="0" w:after="120"/>
        <w:ind w:left="0" w:firstLine="567"/>
        <w:rPr>
          <w:rFonts w:ascii="Times New Roman" w:hAnsi="Times New Roman" w:cs="Times New Roman"/>
          <w:b w:val="0"/>
        </w:rPr>
      </w:pPr>
      <w:r>
        <w:rPr>
          <w:rFonts w:ascii="Times New Roman" w:hAnsi="Times New Roman" w:cs="Times New Roman"/>
          <w:b w:val="0"/>
        </w:rPr>
        <w:t xml:space="preserve">В случае продления срока выполнения обязательств по договору, обеспечение, предоставленное контрагентом, должно соответствовать установленным в договоре требованиям, регламентирующим порядок работы с обеспечением. </w:t>
      </w:r>
    </w:p>
    <w:p w14:paraId="537F1329" w14:textId="77777777" w:rsidR="00030930" w:rsidRDefault="00030930">
      <w:pPr>
        <w:widowControl w:val="0"/>
        <w:tabs>
          <w:tab w:val="left" w:pos="1418"/>
        </w:tabs>
        <w:spacing w:after="0"/>
        <w:ind w:left="709"/>
        <w:rPr>
          <w:bCs/>
        </w:rPr>
      </w:pPr>
    </w:p>
    <w:p w14:paraId="4D0EDEFD" w14:textId="77777777" w:rsidR="00030930" w:rsidRDefault="00030930">
      <w:pPr>
        <w:widowControl w:val="0"/>
        <w:tabs>
          <w:tab w:val="left" w:pos="1418"/>
        </w:tabs>
        <w:spacing w:after="0"/>
        <w:ind w:left="709"/>
        <w:rPr>
          <w:bCs/>
        </w:rPr>
      </w:pPr>
    </w:p>
    <w:p w14:paraId="4E8D7A9C" w14:textId="77777777" w:rsidR="00030930" w:rsidRDefault="00C55616">
      <w:pPr>
        <w:pStyle w:val="21"/>
        <w:keepNext w:val="0"/>
        <w:numPr>
          <w:ilvl w:val="1"/>
          <w:numId w:val="1"/>
        </w:numPr>
        <w:spacing w:after="120"/>
        <w:ind w:left="0" w:firstLine="567"/>
        <w:jc w:val="both"/>
      </w:pPr>
      <w:bookmarkStart w:id="101" w:name="_Toc205812987"/>
      <w:r>
        <w:rPr>
          <w:sz w:val="24"/>
          <w:szCs w:val="24"/>
        </w:rPr>
        <w:t>Отказ от заключения договора</w:t>
      </w:r>
      <w:bookmarkEnd w:id="101"/>
    </w:p>
    <w:p w14:paraId="24A57F53" w14:textId="77777777" w:rsidR="00030930" w:rsidRDefault="00C55616">
      <w:pPr>
        <w:pStyle w:val="32"/>
        <w:keepNext w:val="0"/>
        <w:numPr>
          <w:ilvl w:val="2"/>
          <w:numId w:val="1"/>
        </w:numPr>
        <w:tabs>
          <w:tab w:val="left" w:pos="170"/>
          <w:tab w:val="left" w:pos="1418"/>
        </w:tabs>
        <w:spacing w:before="0" w:after="120"/>
        <w:ind w:left="0" w:firstLine="567"/>
      </w:pPr>
      <w:r>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C126605" w14:textId="77777777" w:rsidR="00030930" w:rsidRDefault="00C55616">
      <w:pPr>
        <w:pStyle w:val="32"/>
        <w:keepNext w:val="0"/>
        <w:numPr>
          <w:ilvl w:val="2"/>
          <w:numId w:val="1"/>
        </w:numPr>
        <w:tabs>
          <w:tab w:val="left" w:pos="170"/>
          <w:tab w:val="left" w:pos="1418"/>
        </w:tabs>
        <w:spacing w:before="0" w:after="120"/>
        <w:ind w:left="0" w:firstLine="567"/>
      </w:pPr>
      <w:r>
        <w:rPr>
          <w:rFonts w:ascii="Times New Roman" w:hAnsi="Times New Roman" w:cs="Times New Roman"/>
          <w:b w:val="0"/>
          <w:bCs w:val="0"/>
        </w:rPr>
        <w:t>Участник закупки, признанный победителем</w:t>
      </w:r>
      <w:r>
        <w:rPr>
          <w:rFonts w:ascii="Times New Roman" w:hAnsi="Times New Roman" w:cs="Times New Roman"/>
        </w:rPr>
        <w:t xml:space="preserve"> </w:t>
      </w:r>
      <w:r>
        <w:rPr>
          <w:rFonts w:ascii="Times New Roman" w:hAnsi="Times New Roman" w:cs="Times New Roman"/>
          <w:b w:val="0"/>
        </w:rPr>
        <w:t>(</w:t>
      </w:r>
      <w:r>
        <w:rPr>
          <w:rFonts w:ascii="Times New Roman" w:hAnsi="Times New Roman" w:cs="Times New Roman"/>
          <w:b w:val="0"/>
          <w:bCs w:val="0"/>
        </w:rPr>
        <w:t>участник закупки, с которым принято решение заключить договор), утрачивает статус победителя, и его действия (бездействия) означают отказ от заключения договора в следующих случаях:</w:t>
      </w:r>
    </w:p>
    <w:p w14:paraId="68E0C9F8" w14:textId="77777777" w:rsidR="00030930" w:rsidRDefault="00C55616">
      <w:pPr>
        <w:pStyle w:val="32"/>
        <w:keepNext w:val="0"/>
        <w:numPr>
          <w:ilvl w:val="0"/>
          <w:numId w:val="35"/>
        </w:numPr>
        <w:spacing w:before="0" w:after="120"/>
        <w:ind w:left="0" w:firstLine="425"/>
      </w:pPr>
      <w:r>
        <w:rPr>
          <w:rFonts w:ascii="Times New Roman" w:hAnsi="Times New Roman" w:cs="Times New Roman"/>
          <w:b w:val="0"/>
          <w:bCs w:val="0"/>
        </w:rPr>
        <w:t>уклонения или отказа участника закупки (участника закупки, с которым принято решение заключить договор) от заключения договора, в том числе путем предложения Заказчику внести существенные изменения, ухудшающие для Заказчика условия договора, либо непредоставления сведений, указанных в пункте 8.1.5 части I Документации о закупке;</w:t>
      </w:r>
    </w:p>
    <w:p w14:paraId="12B12E8D" w14:textId="77777777" w:rsidR="00030930" w:rsidRDefault="00C55616">
      <w:pPr>
        <w:pStyle w:val="32"/>
        <w:keepNext w:val="0"/>
        <w:numPr>
          <w:ilvl w:val="0"/>
          <w:numId w:val="35"/>
        </w:numPr>
        <w:spacing w:before="0" w:after="120"/>
        <w:ind w:left="0" w:firstLine="425"/>
      </w:pPr>
      <w:r>
        <w:rPr>
          <w:rFonts w:ascii="Times New Roman" w:hAnsi="Times New Roman" w:cs="Times New Roman"/>
          <w:b w:val="0"/>
          <w:bCs w:val="0"/>
        </w:rPr>
        <w:t>непредоставления или предоставление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14:paraId="32538993"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bCs w:val="0"/>
        </w:rPr>
      </w:pPr>
      <w:r>
        <w:rPr>
          <w:rFonts w:ascii="Times New Roman" w:hAnsi="Times New Roman" w:cs="Times New Roman"/>
          <w:b w:val="0"/>
          <w:bCs w:val="0"/>
        </w:rPr>
        <w:t>В случае если победитель закупки будет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9D1A8A4" w14:textId="77777777" w:rsidR="00030930" w:rsidRDefault="00030930">
      <w:pPr>
        <w:ind w:firstLine="425"/>
      </w:pPr>
    </w:p>
    <w:p w14:paraId="0B3F660F" w14:textId="77777777" w:rsidR="00030930" w:rsidRDefault="00C55616">
      <w:pPr>
        <w:pStyle w:val="21"/>
        <w:keepNext w:val="0"/>
        <w:numPr>
          <w:ilvl w:val="1"/>
          <w:numId w:val="1"/>
        </w:numPr>
        <w:spacing w:after="120"/>
        <w:ind w:left="0" w:firstLine="567"/>
        <w:jc w:val="both"/>
        <w:rPr>
          <w:sz w:val="24"/>
          <w:szCs w:val="24"/>
        </w:rPr>
      </w:pPr>
      <w:bookmarkStart w:id="102" w:name="_Toc205812988"/>
      <w:r>
        <w:rPr>
          <w:sz w:val="24"/>
          <w:szCs w:val="24"/>
        </w:rPr>
        <w:t>Изменение и расторжение договора</w:t>
      </w:r>
      <w:bookmarkEnd w:id="102"/>
    </w:p>
    <w:p w14:paraId="1A3B160F"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Договор исполняется в соотв</w:t>
      </w:r>
      <w:r>
        <w:rPr>
          <w:rFonts w:ascii="Times New Roman" w:hAnsi="Times New Roman" w:cs="Times New Roman"/>
          <w:b w:val="0"/>
        </w:rPr>
        <w:t>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предусмотренном действующим законодательством и Положением о закупке Заказчика.</w:t>
      </w:r>
    </w:p>
    <w:p w14:paraId="67C9F14C"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w:t>
      </w:r>
      <w:r>
        <w:rPr>
          <w:rFonts w:ascii="Times New Roman" w:hAnsi="Times New Roman" w:cs="Times New Roman"/>
          <w:b w:val="0"/>
        </w:rPr>
        <w:t xml:space="preserve"> договора.</w:t>
      </w:r>
    </w:p>
    <w:p w14:paraId="493AE51F"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7374C168"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bookmarkStart w:id="103" w:name="_Ref119429963"/>
      <w:r>
        <w:rPr>
          <w:rFonts w:ascii="Times New Roman" w:hAnsi="Times New Roman" w:cs="Times New Roman"/>
          <w:b w:val="0"/>
        </w:rPr>
        <w:t xml:space="preserve">При исполнении договора, заключенного с участником закупки, которому предоставлено преимущество в соответствии с порядком предоставления национального режима, не допускается замена на товар иностранного происхождения, за исключением случая, когда в результате такой замены поставляются российские товары либо товары иностранного происхождения приравненные в соответствии с законодательством к российским, при этом качество, технические и функциональные характеристики (потребительские свойства) таких товаров не </w:t>
      </w:r>
      <w:r>
        <w:rPr>
          <w:rFonts w:ascii="Times New Roman" w:hAnsi="Times New Roman" w:cs="Times New Roman"/>
          <w:b w:val="0"/>
        </w:rPr>
        <w:t>должны уступать качеству и соответствующим техническим и функциональным характеристикам товаров, указанным в договоре.</w:t>
      </w:r>
      <w:bookmarkEnd w:id="103"/>
    </w:p>
    <w:p w14:paraId="612CA93E" w14:textId="77777777" w:rsidR="00030930" w:rsidRDefault="00C55616">
      <w:pPr>
        <w:pStyle w:val="32"/>
        <w:keepNext w:val="0"/>
        <w:numPr>
          <w:ilvl w:val="2"/>
          <w:numId w:val="1"/>
        </w:numPr>
        <w:tabs>
          <w:tab w:val="left" w:pos="170"/>
          <w:tab w:val="left" w:pos="1418"/>
        </w:tabs>
        <w:spacing w:before="0" w:after="120"/>
        <w:ind w:left="0" w:firstLine="567"/>
        <w:rPr>
          <w:rFonts w:ascii="Times New Roman" w:hAnsi="Times New Roman" w:cs="Times New Roman"/>
          <w:b w:val="0"/>
        </w:rPr>
      </w:pPr>
      <w:r>
        <w:rPr>
          <w:rFonts w:ascii="Times New Roman" w:hAnsi="Times New Roman" w:cs="Times New Roman"/>
          <w:b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r>
        <w:br w:type="page" w:clear="all"/>
      </w:r>
    </w:p>
    <w:p w14:paraId="0965901C" w14:textId="77777777" w:rsidR="00030930" w:rsidRDefault="00C55616">
      <w:pPr>
        <w:pStyle w:val="11"/>
        <w:numPr>
          <w:ilvl w:val="0"/>
          <w:numId w:val="6"/>
        </w:numPr>
        <w:spacing w:before="0" w:after="0"/>
        <w:ind w:left="0" w:firstLine="567"/>
        <w:rPr>
          <w:sz w:val="24"/>
          <w:szCs w:val="24"/>
        </w:rPr>
      </w:pPr>
      <w:r>
        <w:rPr>
          <w:sz w:val="24"/>
          <w:szCs w:val="24"/>
        </w:rPr>
        <w:t xml:space="preserve"> </w:t>
      </w:r>
      <w:bookmarkStart w:id="104" w:name="_Toc205812989"/>
      <w:r>
        <w:rPr>
          <w:sz w:val="24"/>
          <w:szCs w:val="24"/>
        </w:rPr>
        <w:t>ИНФОРМАЦИОННАЯ КАРТА ЗАКУПКИ</w:t>
      </w:r>
      <w:bookmarkEnd w:id="104"/>
    </w:p>
    <w:p w14:paraId="18563AD2" w14:textId="77777777" w:rsidR="00030930" w:rsidRDefault="00030930">
      <w:pPr>
        <w:pStyle w:val="affff5"/>
        <w:keepNext/>
        <w:keepLines/>
        <w:widowControl w:val="0"/>
        <w:ind w:left="0" w:firstLine="720"/>
        <w:jc w:val="both"/>
      </w:pPr>
    </w:p>
    <w:p w14:paraId="3F1B4A0E" w14:textId="77777777" w:rsidR="00030930" w:rsidRDefault="00C55616">
      <w:pPr>
        <w:pStyle w:val="affff5"/>
        <w:keepNext/>
        <w:keepLines/>
        <w:widowControl w:val="0"/>
        <w:ind w:left="0" w:firstLine="720"/>
        <w:jc w:val="both"/>
      </w:pPr>
      <w:r>
        <w:t xml:space="preserve">В части II «ИНФОРМАЦИОННАЯ КАРТА ЗАКУПКИ» содержится информация для данного конкретного конкурса, которая уточняет, разъясняет и дополняет положения части «ОБЩИЕ УСЛОВИЯ ПРОВЕДЕНИЯ ЗАКУПКИ». </w:t>
      </w:r>
    </w:p>
    <w:p w14:paraId="14F4C4AB" w14:textId="77777777" w:rsidR="00030930" w:rsidRDefault="00C55616">
      <w:pPr>
        <w:pStyle w:val="affff5"/>
        <w:keepNext/>
        <w:keepLines/>
        <w:widowControl w:val="0"/>
        <w:ind w:left="0" w:firstLine="720"/>
        <w:jc w:val="both"/>
      </w:pPr>
      <w:r>
        <w:t xml:space="preserve">При возникновении противоречия между положениями части </w:t>
      </w:r>
      <w:r>
        <w:rPr>
          <w:lang w:val="en-US"/>
        </w:rPr>
        <w:t>I</w:t>
      </w:r>
      <w:r>
        <w:t xml:space="preserve"> «ОБЩИЕ УСЛОВИЯ ПРОВЕДЕНИЯ ЗАКУПКИ» и части II «ИНФОРМАЦИОННАЯ КАРТА ЗАКУПКИ», применяются положения Части II.</w:t>
      </w:r>
    </w:p>
    <w:p w14:paraId="0D2995D6" w14:textId="77777777" w:rsidR="00030930" w:rsidRDefault="00030930">
      <w:pPr>
        <w:pStyle w:val="affff5"/>
        <w:keepNext/>
        <w:keepLines/>
        <w:widowControl w:val="0"/>
        <w:ind w:left="0"/>
        <w:jc w:val="both"/>
      </w:pPr>
    </w:p>
    <w:tbl>
      <w:tblPr>
        <w:tblW w:w="5000" w:type="pct"/>
        <w:tblLayout w:type="fixed"/>
        <w:tblLook w:val="0000" w:firstRow="0" w:lastRow="0" w:firstColumn="0" w:lastColumn="0" w:noHBand="0" w:noVBand="0"/>
      </w:tblPr>
      <w:tblGrid>
        <w:gridCol w:w="533"/>
        <w:gridCol w:w="993"/>
        <w:gridCol w:w="2691"/>
        <w:gridCol w:w="5354"/>
      </w:tblGrid>
      <w:tr w:rsidR="00030930" w14:paraId="3099453D" w14:textId="77777777">
        <w:tc>
          <w:tcPr>
            <w:tcW w:w="521" w:type="dxa"/>
            <w:tcBorders>
              <w:top w:val="single" w:sz="4" w:space="0" w:color="000000"/>
              <w:left w:val="single" w:sz="4" w:space="0" w:color="000000"/>
              <w:bottom w:val="single" w:sz="4" w:space="0" w:color="000000"/>
              <w:right w:val="single" w:sz="4" w:space="0" w:color="000000"/>
            </w:tcBorders>
            <w:vAlign w:val="center"/>
          </w:tcPr>
          <w:p w14:paraId="0F65F1AF" w14:textId="77777777" w:rsidR="00030930" w:rsidRDefault="00C55616">
            <w:pPr>
              <w:widowControl w:val="0"/>
              <w:suppressLineNumbers/>
              <w:spacing w:after="0"/>
              <w:rPr>
                <w:b/>
                <w:bCs/>
                <w:sz w:val="20"/>
                <w:szCs w:val="20"/>
              </w:rPr>
            </w:pPr>
            <w:r>
              <w:rPr>
                <w:b/>
                <w:bCs/>
                <w:sz w:val="20"/>
                <w:szCs w:val="20"/>
              </w:rPr>
              <w:t>№</w:t>
            </w:r>
          </w:p>
          <w:p w14:paraId="54F5903A" w14:textId="77777777" w:rsidR="00030930" w:rsidRDefault="00C55616">
            <w:pPr>
              <w:widowControl w:val="0"/>
              <w:suppressLineNumbers/>
              <w:spacing w:after="0"/>
              <w:rPr>
                <w:b/>
                <w:bCs/>
                <w:sz w:val="20"/>
                <w:szCs w:val="20"/>
              </w:rPr>
            </w:pPr>
            <w:r>
              <w:rPr>
                <w:b/>
                <w:bCs/>
                <w:sz w:val="20"/>
                <w:szCs w:val="20"/>
              </w:rPr>
              <w:t>п/п</w:t>
            </w:r>
          </w:p>
        </w:tc>
        <w:tc>
          <w:tcPr>
            <w:tcW w:w="970" w:type="dxa"/>
            <w:tcBorders>
              <w:top w:val="single" w:sz="4" w:space="0" w:color="000000"/>
              <w:left w:val="single" w:sz="4" w:space="0" w:color="000000"/>
              <w:bottom w:val="single" w:sz="4" w:space="0" w:color="000000"/>
              <w:right w:val="single" w:sz="4" w:space="0" w:color="000000"/>
            </w:tcBorders>
            <w:vAlign w:val="center"/>
          </w:tcPr>
          <w:p w14:paraId="6BAAF01D" w14:textId="77777777" w:rsidR="00030930" w:rsidRDefault="00C55616">
            <w:pPr>
              <w:widowControl w:val="0"/>
              <w:suppressLineNumbers/>
              <w:spacing w:after="0"/>
              <w:jc w:val="center"/>
              <w:rPr>
                <w:b/>
                <w:bCs/>
                <w:sz w:val="14"/>
                <w:szCs w:val="14"/>
              </w:rPr>
            </w:pPr>
            <w:r>
              <w:rPr>
                <w:b/>
                <w:bCs/>
                <w:sz w:val="14"/>
                <w:szCs w:val="14"/>
              </w:rPr>
              <w:t>Ссылка на разделы, подразделы, пункты и подпункты части «</w:t>
            </w:r>
            <w:r>
              <w:rPr>
                <w:sz w:val="14"/>
                <w:szCs w:val="14"/>
              </w:rPr>
              <w:fldChar w:fldCharType="begin"/>
            </w:r>
            <w:r>
              <w:rPr>
                <w:sz w:val="14"/>
                <w:szCs w:val="14"/>
              </w:rPr>
              <w:instrText xml:space="preserve"> REF _Ref166642713 \h </w:instrText>
            </w:r>
            <w:r>
              <w:rPr>
                <w:sz w:val="14"/>
                <w:szCs w:val="14"/>
              </w:rPr>
            </w:r>
            <w:r>
              <w:rPr>
                <w:sz w:val="14"/>
                <w:szCs w:val="14"/>
              </w:rPr>
              <w:fldChar w:fldCharType="separate"/>
            </w:r>
            <w:r>
              <w:rPr>
                <w:sz w:val="14"/>
                <w:szCs w:val="14"/>
              </w:rPr>
              <w:t xml:space="preserve">ОБЩИЕ УСЛОВИЯ ПРОВЕДЕНИЯ </w:t>
            </w:r>
            <w:r>
              <w:rPr>
                <w:sz w:val="14"/>
                <w:szCs w:val="14"/>
              </w:rPr>
              <w:fldChar w:fldCharType="end"/>
            </w:r>
            <w:r>
              <w:rPr>
                <w:sz w:val="14"/>
                <w:szCs w:val="14"/>
              </w:rPr>
              <w:t>ЗАКУПКИ</w:t>
            </w:r>
            <w:r>
              <w:rPr>
                <w:b/>
                <w:bCs/>
                <w:sz w:val="14"/>
                <w:szCs w:val="14"/>
              </w:rPr>
              <w:t>»</w:t>
            </w:r>
          </w:p>
          <w:p w14:paraId="17CA69B8" w14:textId="77777777" w:rsidR="00030930" w:rsidRDefault="00030930">
            <w:pPr>
              <w:widowControl w:val="0"/>
              <w:suppressLineNumbers/>
              <w:spacing w:after="0"/>
              <w:jc w:val="center"/>
              <w:rPr>
                <w:b/>
                <w:bCs/>
                <w:sz w:val="14"/>
                <w:szCs w:val="14"/>
              </w:rPr>
            </w:pPr>
          </w:p>
        </w:tc>
        <w:tc>
          <w:tcPr>
            <w:tcW w:w="2630" w:type="dxa"/>
            <w:tcBorders>
              <w:top w:val="single" w:sz="4" w:space="0" w:color="000000"/>
              <w:left w:val="single" w:sz="4" w:space="0" w:color="000000"/>
              <w:bottom w:val="single" w:sz="4" w:space="0" w:color="000000"/>
              <w:right w:val="single" w:sz="4" w:space="0" w:color="000000"/>
            </w:tcBorders>
            <w:vAlign w:val="center"/>
          </w:tcPr>
          <w:p w14:paraId="4B4681F3" w14:textId="77777777" w:rsidR="00030930" w:rsidRDefault="00C55616">
            <w:pPr>
              <w:widowControl w:val="0"/>
              <w:suppressLineNumbers/>
              <w:spacing w:after="0"/>
              <w:jc w:val="center"/>
              <w:rPr>
                <w:b/>
                <w:bCs/>
                <w:sz w:val="18"/>
                <w:szCs w:val="18"/>
              </w:rPr>
            </w:pPr>
            <w:r>
              <w:rPr>
                <w:b/>
                <w:bCs/>
                <w:sz w:val="18"/>
                <w:szCs w:val="18"/>
              </w:rPr>
              <w:t>Наименование</w:t>
            </w:r>
          </w:p>
        </w:tc>
        <w:tc>
          <w:tcPr>
            <w:tcW w:w="5233" w:type="dxa"/>
            <w:tcBorders>
              <w:top w:val="single" w:sz="4" w:space="0" w:color="000000"/>
              <w:left w:val="single" w:sz="4" w:space="0" w:color="000000"/>
              <w:bottom w:val="single" w:sz="4" w:space="0" w:color="000000"/>
              <w:right w:val="single" w:sz="4" w:space="0" w:color="000000"/>
            </w:tcBorders>
            <w:vAlign w:val="center"/>
          </w:tcPr>
          <w:p w14:paraId="6AF41367" w14:textId="77777777" w:rsidR="00030930" w:rsidRDefault="00C55616">
            <w:pPr>
              <w:widowControl w:val="0"/>
              <w:suppressLineNumbers/>
              <w:spacing w:after="120"/>
              <w:jc w:val="center"/>
              <w:rPr>
                <w:b/>
                <w:bCs/>
                <w:sz w:val="20"/>
                <w:szCs w:val="20"/>
                <w:highlight w:val="yellow"/>
              </w:rPr>
            </w:pPr>
            <w:r>
              <w:rPr>
                <w:b/>
                <w:bCs/>
                <w:sz w:val="20"/>
                <w:szCs w:val="20"/>
              </w:rPr>
              <w:t>Информация</w:t>
            </w:r>
          </w:p>
        </w:tc>
      </w:tr>
      <w:tr w:rsidR="00030930" w14:paraId="774EDC17" w14:textId="77777777">
        <w:trPr>
          <w:trHeight w:val="1943"/>
        </w:trPr>
        <w:tc>
          <w:tcPr>
            <w:tcW w:w="521" w:type="dxa"/>
            <w:tcBorders>
              <w:top w:val="single" w:sz="4" w:space="0" w:color="000000"/>
              <w:left w:val="single" w:sz="4" w:space="0" w:color="000000"/>
              <w:bottom w:val="single" w:sz="4" w:space="0" w:color="000000"/>
              <w:right w:val="single" w:sz="4" w:space="0" w:color="000000"/>
            </w:tcBorders>
          </w:tcPr>
          <w:p w14:paraId="03020184"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7F00DBF2" w14:textId="77777777" w:rsidR="00030930" w:rsidRDefault="00C55616">
            <w:pPr>
              <w:widowControl w:val="0"/>
              <w:suppressLineNumbers/>
              <w:spacing w:after="0"/>
              <w:rPr>
                <w:sz w:val="20"/>
                <w:szCs w:val="20"/>
              </w:rPr>
            </w:pPr>
            <w:r>
              <w:rPr>
                <w:sz w:val="20"/>
                <w:szCs w:val="20"/>
              </w:rPr>
              <w:t>1.2.1</w:t>
            </w:r>
          </w:p>
        </w:tc>
        <w:tc>
          <w:tcPr>
            <w:tcW w:w="2630" w:type="dxa"/>
            <w:tcBorders>
              <w:top w:val="single" w:sz="4" w:space="0" w:color="000000"/>
              <w:left w:val="single" w:sz="4" w:space="0" w:color="000000"/>
              <w:bottom w:val="single" w:sz="4" w:space="0" w:color="000000"/>
              <w:right w:val="single" w:sz="4" w:space="0" w:color="000000"/>
            </w:tcBorders>
          </w:tcPr>
          <w:p w14:paraId="5F02DF8E" w14:textId="77777777" w:rsidR="00030930" w:rsidRDefault="00C55616">
            <w:pPr>
              <w:widowControl w:val="0"/>
              <w:suppressLineNumbers/>
              <w:spacing w:after="0"/>
              <w:rPr>
                <w:sz w:val="18"/>
                <w:szCs w:val="18"/>
              </w:rPr>
            </w:pPr>
            <w:r>
              <w:rPr>
                <w:bCs/>
                <w:sz w:val="18"/>
                <w:szCs w:val="18"/>
              </w:rPr>
              <w:t>Наименование, место нахождения, почтовый адрес, адрес электронной почты, номер контактного телефона Заказчика</w:t>
            </w:r>
          </w:p>
        </w:tc>
        <w:tc>
          <w:tcPr>
            <w:tcW w:w="5233" w:type="dxa"/>
            <w:tcBorders>
              <w:top w:val="single" w:sz="4" w:space="0" w:color="000000"/>
              <w:left w:val="single" w:sz="4" w:space="0" w:color="000000"/>
              <w:bottom w:val="single" w:sz="4" w:space="0" w:color="000000"/>
              <w:right w:val="single" w:sz="4" w:space="0" w:color="000000"/>
            </w:tcBorders>
          </w:tcPr>
          <w:p w14:paraId="0C47391C" w14:textId="77777777" w:rsidR="00030930" w:rsidRDefault="00C55616">
            <w:pPr>
              <w:spacing w:after="0"/>
            </w:pPr>
            <w:r>
              <w:rPr>
                <w:rFonts w:eastAsia="Times New Roman" w:cs="Times New Roman"/>
                <w:b/>
                <w:color w:val="000000"/>
                <w:sz w:val="20"/>
              </w:rPr>
              <w:t>Наименование Заказчика:</w:t>
            </w:r>
          </w:p>
          <w:p w14:paraId="23669794" w14:textId="77777777" w:rsidR="00030930" w:rsidRDefault="00C55616">
            <w:r>
              <w:rPr>
                <w:rFonts w:eastAsia="Times New Roman" w:cs="Times New Roman"/>
                <w:color w:val="000000"/>
                <w:sz w:val="20"/>
              </w:rPr>
              <w:t xml:space="preserve">Публичное акционерное общество «Федеральная сетевая компания – Россети» в лице Заместителя Генерального директора по инвестиционной деятельности и развитию сети филиала ПАО «Россети» - МЭС Волги В.В. Штокайло, действующего на основании доверенности </w:t>
            </w:r>
            <w:r>
              <w:rPr>
                <w:rFonts w:eastAsia="Times New Roman" w:cs="Times New Roman"/>
                <w:color w:val="000000"/>
                <w:spacing w:val="6"/>
                <w:sz w:val="20"/>
              </w:rPr>
              <w:t>от 28.12</w:t>
            </w:r>
            <w:r>
              <w:rPr>
                <w:rFonts w:eastAsia="Times New Roman" w:cs="Times New Roman"/>
                <w:color w:val="000000"/>
                <w:sz w:val="20"/>
              </w:rPr>
              <w:t>.2023 №223-23 (Распоряжение филиала ПАО «Россети» - Магистральные электрические сети олги от 10.11.2023 №157)</w:t>
            </w:r>
          </w:p>
          <w:p w14:paraId="31D1C948" w14:textId="77777777" w:rsidR="00030930" w:rsidRDefault="00C55616">
            <w:pPr>
              <w:spacing w:after="0"/>
            </w:pPr>
            <w:r>
              <w:rPr>
                <w:rFonts w:eastAsia="Times New Roman" w:cs="Times New Roman"/>
                <w:b/>
                <w:color w:val="000000"/>
                <w:sz w:val="20"/>
              </w:rPr>
              <w:t>Место нахождения и почтовый адрес Заказчика:</w:t>
            </w:r>
            <w:r>
              <w:rPr>
                <w:rFonts w:eastAsia="Times New Roman" w:cs="Times New Roman"/>
                <w:color w:val="000000"/>
                <w:sz w:val="20"/>
              </w:rPr>
              <w:t>443100, г. Самара, ул. Молодогвардейская, 226</w:t>
            </w:r>
          </w:p>
          <w:p w14:paraId="582391B1" w14:textId="77777777" w:rsidR="00030930" w:rsidRDefault="00C55616">
            <w:pPr>
              <w:spacing w:after="0"/>
              <w:rPr>
                <w:lang w:val="en-US"/>
              </w:rPr>
            </w:pPr>
            <w:r>
              <w:rPr>
                <w:rFonts w:eastAsia="Times New Roman" w:cs="Times New Roman"/>
                <w:color w:val="000000"/>
                <w:sz w:val="20"/>
                <w:lang w:val="en-US"/>
              </w:rPr>
              <w:t>E-mail: mesvolgi@volg</w:t>
            </w:r>
            <w:r>
              <w:rPr>
                <w:rFonts w:eastAsia="Times New Roman" w:cs="Times New Roman"/>
                <w:color w:val="000000"/>
                <w:sz w:val="20"/>
              </w:rPr>
              <w:t>а</w:t>
            </w:r>
            <w:r>
              <w:rPr>
                <w:rFonts w:eastAsia="Times New Roman" w:cs="Times New Roman"/>
                <w:color w:val="000000"/>
                <w:sz w:val="20"/>
                <w:lang w:val="en-US"/>
              </w:rPr>
              <w:t>.fsk-ees.ru</w:t>
            </w:r>
          </w:p>
          <w:p w14:paraId="67991887" w14:textId="77777777" w:rsidR="00030930" w:rsidRDefault="00C55616">
            <w:pPr>
              <w:spacing w:after="0"/>
            </w:pPr>
            <w:r>
              <w:rPr>
                <w:rFonts w:eastAsia="Times New Roman" w:cs="Times New Roman"/>
                <w:color w:val="000000"/>
                <w:sz w:val="20"/>
              </w:rPr>
              <w:t>Тел.: (846) 339-63-59</w:t>
            </w:r>
          </w:p>
        </w:tc>
      </w:tr>
      <w:tr w:rsidR="00030930" w14:paraId="47847C1B" w14:textId="77777777">
        <w:trPr>
          <w:trHeight w:val="2112"/>
        </w:trPr>
        <w:tc>
          <w:tcPr>
            <w:tcW w:w="521" w:type="dxa"/>
            <w:tcBorders>
              <w:top w:val="single" w:sz="4" w:space="0" w:color="000000"/>
              <w:left w:val="single" w:sz="4" w:space="0" w:color="000000"/>
              <w:bottom w:val="single" w:sz="4" w:space="0" w:color="000000"/>
              <w:right w:val="single" w:sz="4" w:space="0" w:color="000000"/>
            </w:tcBorders>
          </w:tcPr>
          <w:p w14:paraId="275E5186"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lang w:val="en-US"/>
              </w:rPr>
            </w:pPr>
          </w:p>
        </w:tc>
        <w:tc>
          <w:tcPr>
            <w:tcW w:w="970" w:type="dxa"/>
            <w:tcBorders>
              <w:top w:val="single" w:sz="4" w:space="0" w:color="000000"/>
              <w:left w:val="single" w:sz="4" w:space="0" w:color="000000"/>
              <w:bottom w:val="single" w:sz="4" w:space="0" w:color="000000"/>
              <w:right w:val="single" w:sz="4" w:space="0" w:color="000000"/>
            </w:tcBorders>
          </w:tcPr>
          <w:p w14:paraId="686A3C32" w14:textId="77777777" w:rsidR="00030930" w:rsidRDefault="00C55616">
            <w:pPr>
              <w:widowControl w:val="0"/>
              <w:suppressLineNumbers/>
              <w:spacing w:after="0"/>
              <w:rPr>
                <w:sz w:val="20"/>
                <w:szCs w:val="20"/>
              </w:rPr>
            </w:pPr>
            <w:r>
              <w:rPr>
                <w:sz w:val="20"/>
                <w:szCs w:val="20"/>
              </w:rPr>
              <w:t>1.2.3</w:t>
            </w:r>
          </w:p>
        </w:tc>
        <w:tc>
          <w:tcPr>
            <w:tcW w:w="2630" w:type="dxa"/>
            <w:tcBorders>
              <w:top w:val="single" w:sz="4" w:space="0" w:color="000000"/>
              <w:left w:val="single" w:sz="4" w:space="0" w:color="000000"/>
              <w:bottom w:val="single" w:sz="4" w:space="0" w:color="000000"/>
              <w:right w:val="single" w:sz="4" w:space="0" w:color="000000"/>
            </w:tcBorders>
          </w:tcPr>
          <w:p w14:paraId="4E94450C" w14:textId="77777777" w:rsidR="00030930" w:rsidRDefault="00C55616">
            <w:pPr>
              <w:widowControl w:val="0"/>
              <w:suppressLineNumbers/>
              <w:spacing w:after="0"/>
              <w:rPr>
                <w:bCs/>
                <w:sz w:val="18"/>
                <w:szCs w:val="18"/>
              </w:rPr>
            </w:pPr>
            <w:r>
              <w:rPr>
                <w:bCs/>
                <w:sz w:val="18"/>
                <w:szCs w:val="18"/>
              </w:rPr>
              <w:t>Наименование, место нахождения, почтовый адрес, адрес электронной почты, номер контактного телефона Организатора закупки</w:t>
            </w:r>
          </w:p>
        </w:tc>
        <w:tc>
          <w:tcPr>
            <w:tcW w:w="5233" w:type="dxa"/>
            <w:tcBorders>
              <w:top w:val="single" w:sz="4" w:space="0" w:color="000000"/>
              <w:left w:val="single" w:sz="4" w:space="0" w:color="000000"/>
              <w:bottom w:val="single" w:sz="4" w:space="0" w:color="000000"/>
              <w:right w:val="single" w:sz="4" w:space="0" w:color="000000"/>
            </w:tcBorders>
          </w:tcPr>
          <w:p w14:paraId="2929B301" w14:textId="77777777" w:rsidR="00030930" w:rsidRDefault="00C55616">
            <w:pPr>
              <w:keepNext/>
              <w:keepLines/>
              <w:widowControl w:val="0"/>
              <w:spacing w:after="0"/>
              <w:rPr>
                <w:b/>
                <w:sz w:val="20"/>
                <w:szCs w:val="20"/>
              </w:rPr>
            </w:pPr>
            <w:r>
              <w:rPr>
                <w:b/>
                <w:sz w:val="20"/>
                <w:szCs w:val="20"/>
              </w:rPr>
              <w:t>Организатор закупки:</w:t>
            </w:r>
          </w:p>
          <w:p w14:paraId="3FC4F871" w14:textId="77777777" w:rsidR="00030930" w:rsidRDefault="00C55616">
            <w:pPr>
              <w:keepNext/>
              <w:keepLines/>
              <w:widowControl w:val="0"/>
              <w:spacing w:after="120"/>
              <w:rPr>
                <w:sz w:val="20"/>
                <w:szCs w:val="20"/>
              </w:rPr>
            </w:pPr>
            <w:r>
              <w:rPr>
                <w:sz w:val="20"/>
                <w:szCs w:val="20"/>
              </w:rPr>
              <w:t>Акционерное общество «Россети Центр закупок» (далее АО «Россети Центр закупок»)</w:t>
            </w:r>
          </w:p>
          <w:p w14:paraId="027BE10B" w14:textId="77777777" w:rsidR="00030930" w:rsidRDefault="00C55616">
            <w:pPr>
              <w:keepNext/>
              <w:keepLines/>
              <w:widowControl w:val="0"/>
              <w:spacing w:after="0"/>
              <w:rPr>
                <w:bCs/>
                <w:iCs/>
                <w:sz w:val="20"/>
                <w:szCs w:val="20"/>
              </w:rPr>
            </w:pPr>
            <w:r>
              <w:rPr>
                <w:b/>
                <w:bCs/>
                <w:sz w:val="20"/>
                <w:szCs w:val="20"/>
              </w:rPr>
              <w:t>Место нахождения и почтовый адрес Организатора</w:t>
            </w:r>
            <w:r>
              <w:rPr>
                <w:b/>
                <w:bCs/>
                <w:iCs/>
                <w:sz w:val="20"/>
                <w:szCs w:val="20"/>
              </w:rPr>
              <w:t>:</w:t>
            </w:r>
            <w:r>
              <w:rPr>
                <w:bCs/>
                <w:iCs/>
                <w:sz w:val="20"/>
                <w:szCs w:val="20"/>
              </w:rPr>
              <w:t xml:space="preserve"> 121353, Москва, ул. Беловежская, д. 4 корпус Б, 5 этаж</w:t>
            </w:r>
          </w:p>
          <w:p w14:paraId="65751C3D" w14:textId="77777777" w:rsidR="00030930" w:rsidRDefault="00C55616">
            <w:pPr>
              <w:keepNext/>
              <w:keepLines/>
              <w:widowControl w:val="0"/>
              <w:spacing w:after="0"/>
              <w:rPr>
                <w:bCs/>
                <w:iCs/>
                <w:sz w:val="20"/>
                <w:szCs w:val="20"/>
                <w:u w:val="single"/>
                <w:lang w:val="en-US"/>
              </w:rPr>
            </w:pPr>
            <w:r>
              <w:rPr>
                <w:bCs/>
                <w:iCs/>
                <w:sz w:val="20"/>
                <w:szCs w:val="20"/>
                <w:lang w:val="en-US"/>
              </w:rPr>
              <w:t xml:space="preserve">E-mail: </w:t>
            </w:r>
            <w:hyperlink r:id="rId22" w:tooltip="mailto:info@rosseti-zakupki.ru" w:history="1">
              <w:r>
                <w:rPr>
                  <w:rStyle w:val="aff2"/>
                  <w:sz w:val="20"/>
                  <w:szCs w:val="20"/>
                  <w:lang w:val="en-US"/>
                </w:rPr>
                <w:t>info@rosseti-zakupki.ru</w:t>
              </w:r>
            </w:hyperlink>
          </w:p>
          <w:p w14:paraId="58C947AC" w14:textId="77777777" w:rsidR="00030930" w:rsidRDefault="00C55616">
            <w:pPr>
              <w:widowControl w:val="0"/>
              <w:spacing w:after="0"/>
              <w:rPr>
                <w:bCs/>
                <w:iCs/>
                <w:sz w:val="20"/>
                <w:szCs w:val="20"/>
              </w:rPr>
            </w:pPr>
            <w:r>
              <w:rPr>
                <w:bCs/>
                <w:iCs/>
                <w:sz w:val="20"/>
                <w:szCs w:val="20"/>
              </w:rPr>
              <w:t>Тел.: (495) 710-93-33 доб. 30-14</w:t>
            </w:r>
          </w:p>
          <w:p w14:paraId="3CCF7776" w14:textId="77777777" w:rsidR="00030930" w:rsidRDefault="00C55616">
            <w:pPr>
              <w:widowControl w:val="0"/>
              <w:spacing w:before="120" w:after="0"/>
              <w:rPr>
                <w:b/>
                <w:bCs/>
                <w:iCs/>
                <w:sz w:val="20"/>
                <w:szCs w:val="20"/>
              </w:rPr>
            </w:pPr>
            <w:r>
              <w:rPr>
                <w:b/>
                <w:bCs/>
                <w:iCs/>
                <w:sz w:val="20"/>
                <w:szCs w:val="20"/>
              </w:rPr>
              <w:t>Контактное лицо Организатора:</w:t>
            </w:r>
          </w:p>
          <w:p w14:paraId="7E26CBDF" w14:textId="77777777" w:rsidR="00030930" w:rsidRDefault="00C55616">
            <w:pPr>
              <w:widowControl w:val="0"/>
              <w:spacing w:after="0"/>
              <w:rPr>
                <w:sz w:val="20"/>
                <w:szCs w:val="20"/>
              </w:rPr>
            </w:pPr>
            <w:r>
              <w:rPr>
                <w:sz w:val="20"/>
                <w:szCs w:val="20"/>
              </w:rPr>
              <w:t>Карташев Михаил Александрович, Главный специалист по конкурентным закупкам направления проведения закупочных процедур АО «Россети Центр закупок»</w:t>
            </w:r>
          </w:p>
          <w:p w14:paraId="31681A55" w14:textId="77777777" w:rsidR="00030930" w:rsidRDefault="00C55616">
            <w:pPr>
              <w:widowControl w:val="0"/>
              <w:spacing w:after="0"/>
              <w:rPr>
                <w:sz w:val="20"/>
                <w:szCs w:val="20"/>
                <w:lang w:val="en-US"/>
              </w:rPr>
            </w:pPr>
            <w:r>
              <w:rPr>
                <w:sz w:val="20"/>
                <w:szCs w:val="20"/>
                <w:lang w:val="en-US"/>
              </w:rPr>
              <w:t>E-mail: MihailK@rosseti-zakupki.ru</w:t>
            </w:r>
          </w:p>
          <w:p w14:paraId="01C6ED26" w14:textId="77777777" w:rsidR="00030930" w:rsidRDefault="00C55616">
            <w:pPr>
              <w:widowControl w:val="0"/>
              <w:spacing w:after="0"/>
              <w:rPr>
                <w:b/>
                <w:bCs/>
                <w:sz w:val="20"/>
                <w:szCs w:val="20"/>
              </w:rPr>
            </w:pPr>
            <w:r>
              <w:rPr>
                <w:sz w:val="20"/>
                <w:szCs w:val="20"/>
              </w:rPr>
              <w:t>Тел.: +7 (495) 710-9333, доб. 30-26</w:t>
            </w:r>
          </w:p>
        </w:tc>
      </w:tr>
      <w:tr w:rsidR="00030930" w14:paraId="329B1C2C" w14:textId="77777777">
        <w:trPr>
          <w:trHeight w:val="841"/>
        </w:trPr>
        <w:tc>
          <w:tcPr>
            <w:tcW w:w="521" w:type="dxa"/>
            <w:tcBorders>
              <w:top w:val="single" w:sz="4" w:space="0" w:color="000000"/>
              <w:left w:val="single" w:sz="4" w:space="0" w:color="000000"/>
              <w:bottom w:val="single" w:sz="4" w:space="0" w:color="000000"/>
              <w:right w:val="single" w:sz="4" w:space="0" w:color="000000"/>
            </w:tcBorders>
          </w:tcPr>
          <w:p w14:paraId="409A0595"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p w14:paraId="6FD4F394" w14:textId="77777777" w:rsidR="00030930" w:rsidRDefault="00030930">
            <w:pPr>
              <w:widowControl w:val="0"/>
              <w:tabs>
                <w:tab w:val="left" w:pos="284"/>
              </w:tabs>
              <w:rPr>
                <w:b/>
                <w:bCs/>
                <w:sz w:val="20"/>
                <w:szCs w:val="20"/>
              </w:rPr>
            </w:pPr>
          </w:p>
          <w:p w14:paraId="5791556C" w14:textId="77777777" w:rsidR="00030930" w:rsidRDefault="00030930">
            <w:pPr>
              <w:widowControl w:val="0"/>
              <w:tabs>
                <w:tab w:val="left" w:pos="284"/>
              </w:tabs>
              <w:rPr>
                <w:b/>
                <w:bCs/>
                <w:sz w:val="20"/>
                <w:szCs w:val="20"/>
              </w:rPr>
            </w:pPr>
          </w:p>
          <w:p w14:paraId="7D86F65C" w14:textId="77777777" w:rsidR="00030930" w:rsidRDefault="00030930">
            <w:pPr>
              <w:widowControl w:val="0"/>
              <w:tabs>
                <w:tab w:val="left" w:pos="284"/>
              </w:tabs>
              <w:rPr>
                <w:b/>
                <w:bCs/>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3DA6175D" w14:textId="77777777" w:rsidR="00030930" w:rsidRDefault="00C55616">
            <w:pPr>
              <w:widowControl w:val="0"/>
              <w:suppressLineNumbers/>
              <w:spacing w:after="0"/>
              <w:jc w:val="left"/>
              <w:rPr>
                <w:sz w:val="20"/>
                <w:szCs w:val="20"/>
              </w:rPr>
            </w:pPr>
            <w:r>
              <w:rPr>
                <w:sz w:val="20"/>
                <w:szCs w:val="20"/>
              </w:rPr>
              <w:t>1.2.1</w:t>
            </w:r>
          </w:p>
        </w:tc>
        <w:tc>
          <w:tcPr>
            <w:tcW w:w="2630" w:type="dxa"/>
            <w:tcBorders>
              <w:top w:val="single" w:sz="4" w:space="0" w:color="000000"/>
              <w:left w:val="single" w:sz="4" w:space="0" w:color="000000"/>
              <w:bottom w:val="single" w:sz="4" w:space="0" w:color="000000"/>
              <w:right w:val="single" w:sz="4" w:space="0" w:color="000000"/>
            </w:tcBorders>
          </w:tcPr>
          <w:p w14:paraId="27DB3303" w14:textId="77777777" w:rsidR="00030930" w:rsidRDefault="00C55616">
            <w:pPr>
              <w:widowControl w:val="0"/>
              <w:suppressLineNumbers/>
              <w:spacing w:after="0"/>
              <w:rPr>
                <w:sz w:val="18"/>
                <w:szCs w:val="18"/>
              </w:rPr>
            </w:pPr>
            <w:r>
              <w:rPr>
                <w:sz w:val="18"/>
                <w:szCs w:val="18"/>
              </w:rPr>
              <w:t>Предмет закупки</w:t>
            </w:r>
          </w:p>
        </w:tc>
        <w:tc>
          <w:tcPr>
            <w:tcW w:w="5233" w:type="dxa"/>
            <w:tcBorders>
              <w:top w:val="single" w:sz="4" w:space="0" w:color="000000"/>
              <w:left w:val="single" w:sz="4" w:space="0" w:color="000000"/>
              <w:bottom w:val="single" w:sz="4" w:space="0" w:color="000000"/>
              <w:right w:val="single" w:sz="4" w:space="0" w:color="000000"/>
            </w:tcBorders>
            <w:shd w:val="clear" w:color="auto" w:fill="auto"/>
          </w:tcPr>
          <w:p w14:paraId="1F40C6F8" w14:textId="77777777" w:rsidR="00030930" w:rsidRDefault="00C55616">
            <w:pPr>
              <w:pStyle w:val="a2"/>
              <w:widowControl w:val="0"/>
              <w:numPr>
                <w:ilvl w:val="0"/>
                <w:numId w:val="0"/>
              </w:numPr>
              <w:spacing w:after="0"/>
              <w:rPr>
                <w:sz w:val="20"/>
                <w:szCs w:val="20"/>
              </w:rPr>
            </w:pPr>
            <w:r>
              <w:rPr>
                <w:sz w:val="20"/>
                <w:szCs w:val="20"/>
              </w:rPr>
              <w:t>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131DD982" w14:textId="77777777" w:rsidR="00030930" w:rsidRDefault="00030930">
            <w:pPr>
              <w:pStyle w:val="a2"/>
              <w:widowControl w:val="0"/>
              <w:numPr>
                <w:ilvl w:val="0"/>
                <w:numId w:val="0"/>
              </w:numPr>
              <w:spacing w:after="0"/>
              <w:rPr>
                <w:sz w:val="20"/>
                <w:szCs w:val="20"/>
              </w:rPr>
            </w:pPr>
          </w:p>
          <w:p w14:paraId="7B2E19A7" w14:textId="77777777" w:rsidR="00030930" w:rsidRDefault="00C55616">
            <w:pPr>
              <w:pStyle w:val="a2"/>
              <w:widowControl w:val="0"/>
              <w:numPr>
                <w:ilvl w:val="0"/>
                <w:numId w:val="0"/>
              </w:numPr>
              <w:spacing w:after="0"/>
              <w:rPr>
                <w:sz w:val="20"/>
                <w:szCs w:val="20"/>
              </w:rPr>
            </w:pPr>
            <w:r>
              <w:rPr>
                <w:sz w:val="20"/>
                <w:szCs w:val="20"/>
              </w:rPr>
              <w:t xml:space="preserve">Описание предмета закупки в соответствии с частью 6.1 статьи 3 Закона 223-ФЗ установлено в части </w:t>
            </w:r>
            <w:r>
              <w:rPr>
                <w:sz w:val="20"/>
                <w:szCs w:val="20"/>
                <w:lang w:val="en-US"/>
              </w:rPr>
              <w:t>V</w:t>
            </w:r>
            <w:r>
              <w:rPr>
                <w:sz w:val="20"/>
                <w:szCs w:val="20"/>
              </w:rPr>
              <w:t xml:space="preserve"> «Техническая часть» документации о закупке.</w:t>
            </w:r>
          </w:p>
        </w:tc>
      </w:tr>
      <w:tr w:rsidR="00030930" w14:paraId="3F7EE9B3" w14:textId="77777777">
        <w:trPr>
          <w:trHeight w:val="416"/>
        </w:trPr>
        <w:tc>
          <w:tcPr>
            <w:tcW w:w="521" w:type="dxa"/>
            <w:tcBorders>
              <w:top w:val="single" w:sz="4" w:space="0" w:color="000000"/>
              <w:left w:val="single" w:sz="4" w:space="0" w:color="000000"/>
              <w:bottom w:val="single" w:sz="4" w:space="0" w:color="000000"/>
              <w:right w:val="single" w:sz="4" w:space="0" w:color="000000"/>
            </w:tcBorders>
          </w:tcPr>
          <w:p w14:paraId="03948B3F"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74AE9965" w14:textId="77777777" w:rsidR="00030930" w:rsidRDefault="00C55616">
            <w:pPr>
              <w:widowControl w:val="0"/>
              <w:suppressLineNumbers/>
              <w:spacing w:after="0"/>
              <w:jc w:val="left"/>
              <w:rPr>
                <w:sz w:val="20"/>
                <w:szCs w:val="20"/>
              </w:rPr>
            </w:pPr>
            <w:r>
              <w:rPr>
                <w:sz w:val="20"/>
                <w:szCs w:val="20"/>
              </w:rPr>
              <w:t>1.2.1</w:t>
            </w:r>
          </w:p>
        </w:tc>
        <w:tc>
          <w:tcPr>
            <w:tcW w:w="2630" w:type="dxa"/>
            <w:tcBorders>
              <w:top w:val="single" w:sz="4" w:space="0" w:color="000000"/>
              <w:left w:val="single" w:sz="4" w:space="0" w:color="000000"/>
              <w:bottom w:val="single" w:sz="4" w:space="0" w:color="000000"/>
              <w:right w:val="single" w:sz="4" w:space="0" w:color="000000"/>
            </w:tcBorders>
          </w:tcPr>
          <w:p w14:paraId="693FA9A8" w14:textId="77777777" w:rsidR="00030930" w:rsidRDefault="00C55616">
            <w:pPr>
              <w:widowControl w:val="0"/>
              <w:suppressLineNumbers/>
              <w:spacing w:after="0"/>
              <w:rPr>
                <w:sz w:val="20"/>
                <w:szCs w:val="20"/>
              </w:rPr>
            </w:pPr>
            <w:r>
              <w:rPr>
                <w:sz w:val="20"/>
                <w:szCs w:val="20"/>
              </w:rPr>
              <w:t>Место, условия и сроки (периоды) поставки товара, выполнения работы, оказания услуги</w:t>
            </w:r>
          </w:p>
        </w:tc>
        <w:tc>
          <w:tcPr>
            <w:tcW w:w="5233" w:type="dxa"/>
            <w:tcBorders>
              <w:top w:val="single" w:sz="4" w:space="0" w:color="000000"/>
              <w:left w:val="single" w:sz="4" w:space="0" w:color="000000"/>
              <w:bottom w:val="single" w:sz="4" w:space="0" w:color="000000"/>
              <w:right w:val="single" w:sz="4" w:space="0" w:color="000000"/>
            </w:tcBorders>
          </w:tcPr>
          <w:p w14:paraId="4A5C7683" w14:textId="77777777" w:rsidR="00030930" w:rsidRDefault="00C55616">
            <w:pPr>
              <w:pStyle w:val="35"/>
              <w:spacing w:after="0"/>
              <w:ind w:left="0"/>
              <w:jc w:val="left"/>
              <w:rPr>
                <w:sz w:val="20"/>
                <w:szCs w:val="20"/>
              </w:rPr>
            </w:pPr>
            <w:r>
              <w:rPr>
                <w:b/>
                <w:sz w:val="20"/>
                <w:szCs w:val="20"/>
              </w:rPr>
              <w:t>Местоположение объекта:</w:t>
            </w:r>
          </w:p>
          <w:p w14:paraId="583B4951" w14:textId="77777777" w:rsidR="00030930" w:rsidRDefault="00C55616">
            <w:pPr>
              <w:spacing w:after="0"/>
              <w:rPr>
                <w:sz w:val="20"/>
                <w:szCs w:val="20"/>
              </w:rPr>
            </w:pPr>
            <w:r>
              <w:rPr>
                <w:sz w:val="20"/>
                <w:szCs w:val="20"/>
              </w:rPr>
              <w:t xml:space="preserve">Указано в части </w:t>
            </w:r>
            <w:r>
              <w:rPr>
                <w:sz w:val="20"/>
                <w:szCs w:val="20"/>
                <w:lang w:val="en-US"/>
              </w:rPr>
              <w:t>V</w:t>
            </w:r>
            <w:r>
              <w:rPr>
                <w:sz w:val="20"/>
                <w:szCs w:val="20"/>
              </w:rPr>
              <w:t xml:space="preserve"> «Техническая часть» документации о закупке.</w:t>
            </w:r>
          </w:p>
          <w:p w14:paraId="75789E6F" w14:textId="77777777" w:rsidR="00030930" w:rsidRDefault="00030930">
            <w:pPr>
              <w:spacing w:after="0"/>
              <w:rPr>
                <w:b/>
                <w:bCs/>
                <w:sz w:val="20"/>
                <w:szCs w:val="20"/>
              </w:rPr>
            </w:pPr>
          </w:p>
          <w:p w14:paraId="2F630BC0" w14:textId="77777777" w:rsidR="00030930" w:rsidRDefault="00C55616">
            <w:pPr>
              <w:spacing w:after="0"/>
              <w:rPr>
                <w:b/>
                <w:bCs/>
                <w:sz w:val="20"/>
                <w:szCs w:val="20"/>
              </w:rPr>
            </w:pPr>
            <w:r>
              <w:rPr>
                <w:b/>
                <w:sz w:val="20"/>
                <w:szCs w:val="20"/>
              </w:rPr>
              <w:t>Сроки выполнения работ:</w:t>
            </w:r>
          </w:p>
          <w:p w14:paraId="05C68F4F" w14:textId="77777777" w:rsidR="00030930" w:rsidRDefault="00C55616">
            <w:pPr>
              <w:widowControl w:val="0"/>
              <w:spacing w:after="0"/>
              <w:outlineLvl w:val="1"/>
              <w:rPr>
                <w:i/>
              </w:rPr>
            </w:pPr>
            <w:bookmarkStart w:id="105" w:name="_Toc56"/>
            <w:r>
              <w:rPr>
                <w:sz w:val="20"/>
                <w:szCs w:val="20"/>
                <w:lang w:eastAsia="ar-SA"/>
              </w:rPr>
              <w:t>Срок начала работ: с момента подписания договора.</w:t>
            </w:r>
            <w:bookmarkEnd w:id="105"/>
          </w:p>
          <w:p w14:paraId="2D7472E9" w14:textId="77777777" w:rsidR="00030930" w:rsidRDefault="00C55616">
            <w:pPr>
              <w:widowControl w:val="0"/>
              <w:spacing w:after="0"/>
              <w:outlineLvl w:val="1"/>
              <w:rPr>
                <w:i/>
              </w:rPr>
            </w:pPr>
            <w:bookmarkStart w:id="106" w:name="_Toc57"/>
            <w:r>
              <w:rPr>
                <w:sz w:val="20"/>
                <w:szCs w:val="20"/>
                <w:lang w:eastAsia="ar-SA"/>
              </w:rPr>
              <w:t xml:space="preserve">Срок завершения работ: </w:t>
            </w:r>
            <w:bookmarkEnd w:id="106"/>
            <w:r>
              <w:rPr>
                <w:sz w:val="20"/>
                <w:szCs w:val="20"/>
                <w:lang w:eastAsia="ar-SA"/>
              </w:rPr>
              <w:t>не позднее «30» ноября 2025 г.</w:t>
            </w:r>
          </w:p>
          <w:p w14:paraId="67692ABC" w14:textId="77777777" w:rsidR="00030930" w:rsidRDefault="00030930">
            <w:pPr>
              <w:widowControl w:val="0"/>
              <w:spacing w:after="0"/>
              <w:rPr>
                <w:b/>
                <w:sz w:val="20"/>
                <w:szCs w:val="20"/>
              </w:rPr>
            </w:pPr>
          </w:p>
          <w:p w14:paraId="4899632F" w14:textId="77777777" w:rsidR="00030930" w:rsidRDefault="00C55616">
            <w:pPr>
              <w:widowControl w:val="0"/>
              <w:spacing w:after="0"/>
              <w:rPr>
                <w:sz w:val="20"/>
                <w:szCs w:val="20"/>
                <w:highlight w:val="yellow"/>
              </w:rPr>
            </w:pPr>
            <w:r>
              <w:rPr>
                <w:sz w:val="20"/>
                <w:szCs w:val="20"/>
              </w:rPr>
              <w:t xml:space="preserve">Условия поставки товара (выполнения работ/ оказания услуг) указаны в части </w:t>
            </w:r>
            <w:r>
              <w:rPr>
                <w:sz w:val="20"/>
                <w:szCs w:val="20"/>
                <w:lang w:val="en-US"/>
              </w:rPr>
              <w:t>IV</w:t>
            </w:r>
            <w:r>
              <w:rPr>
                <w:sz w:val="20"/>
                <w:szCs w:val="20"/>
              </w:rPr>
              <w:t xml:space="preserve"> «Проект договора» настоящей документации о закупке.</w:t>
            </w:r>
          </w:p>
        </w:tc>
      </w:tr>
      <w:tr w:rsidR="00030930" w14:paraId="2661F3AC" w14:textId="77777777">
        <w:tc>
          <w:tcPr>
            <w:tcW w:w="521" w:type="dxa"/>
            <w:tcBorders>
              <w:top w:val="single" w:sz="4" w:space="0" w:color="000000"/>
              <w:left w:val="single" w:sz="4" w:space="0" w:color="000000"/>
              <w:bottom w:val="single" w:sz="4" w:space="0" w:color="000000"/>
              <w:right w:val="single" w:sz="4" w:space="0" w:color="000000"/>
            </w:tcBorders>
          </w:tcPr>
          <w:p w14:paraId="02D859E3"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40FD157C" w14:textId="77777777" w:rsidR="00030930" w:rsidRDefault="00C55616">
            <w:pPr>
              <w:widowControl w:val="0"/>
              <w:suppressLineNumbers/>
              <w:spacing w:after="0"/>
              <w:jc w:val="left"/>
              <w:rPr>
                <w:sz w:val="20"/>
                <w:szCs w:val="20"/>
              </w:rPr>
            </w:pPr>
            <w:r>
              <w:rPr>
                <w:sz w:val="20"/>
                <w:szCs w:val="20"/>
              </w:rPr>
              <w:t>1.3.1, 3.5.1</w:t>
            </w:r>
          </w:p>
        </w:tc>
        <w:tc>
          <w:tcPr>
            <w:tcW w:w="2630" w:type="dxa"/>
            <w:tcBorders>
              <w:top w:val="single" w:sz="4" w:space="0" w:color="000000"/>
              <w:left w:val="single" w:sz="4" w:space="0" w:color="000000"/>
              <w:bottom w:val="single" w:sz="4" w:space="0" w:color="000000"/>
              <w:right w:val="single" w:sz="4" w:space="0" w:color="000000"/>
            </w:tcBorders>
          </w:tcPr>
          <w:p w14:paraId="482DFC7B" w14:textId="77777777" w:rsidR="00030930" w:rsidRDefault="00C55616">
            <w:pPr>
              <w:widowControl w:val="0"/>
              <w:suppressLineNumbers/>
              <w:spacing w:after="0"/>
              <w:rPr>
                <w:sz w:val="18"/>
                <w:szCs w:val="18"/>
              </w:rPr>
            </w:pPr>
            <w:r>
              <w:rPr>
                <w:sz w:val="18"/>
                <w:szCs w:val="1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5233" w:type="dxa"/>
            <w:tcBorders>
              <w:top w:val="single" w:sz="4" w:space="0" w:color="000000"/>
              <w:left w:val="single" w:sz="4" w:space="0" w:color="000000"/>
              <w:bottom w:val="single" w:sz="4" w:space="0" w:color="000000"/>
              <w:right w:val="single" w:sz="4" w:space="0" w:color="000000"/>
            </w:tcBorders>
          </w:tcPr>
          <w:p w14:paraId="273BE1A3" w14:textId="77777777" w:rsidR="00030930" w:rsidRDefault="00C55616">
            <w:pPr>
              <w:widowControl w:val="0"/>
              <w:tabs>
                <w:tab w:val="left" w:pos="708"/>
              </w:tabs>
              <w:spacing w:after="120"/>
              <w:rPr>
                <w:sz w:val="20"/>
                <w:szCs w:val="20"/>
              </w:rPr>
            </w:pPr>
            <w:r>
              <w:rPr>
                <w:sz w:val="20"/>
                <w:szCs w:val="20"/>
              </w:rPr>
              <w:t>Начальная (максимальная) цена договора без учета НДС составляет 41 945 541,67 руб., кроме того, НДС в размере 20 % - 8 389 108,33 руб.</w:t>
            </w:r>
          </w:p>
          <w:p w14:paraId="3F4BF3B8" w14:textId="77777777" w:rsidR="00030930" w:rsidRDefault="00C55616">
            <w:pPr>
              <w:widowControl w:val="0"/>
              <w:tabs>
                <w:tab w:val="left" w:pos="708"/>
              </w:tabs>
              <w:spacing w:after="120"/>
              <w:rPr>
                <w:sz w:val="20"/>
                <w:szCs w:val="20"/>
              </w:rPr>
            </w:pPr>
            <w:r>
              <w:rPr>
                <w:sz w:val="20"/>
                <w:szCs w:val="20"/>
              </w:rPr>
              <w:t xml:space="preserve">Начальная (максимальная) цена договора с учетом НДС    </w:t>
            </w:r>
            <w:r>
              <w:rPr>
                <w:b/>
                <w:bCs/>
                <w:sz w:val="20"/>
                <w:szCs w:val="20"/>
              </w:rPr>
              <w:t>50 334 650,00</w:t>
            </w:r>
            <w:r>
              <w:rPr>
                <w:sz w:val="20"/>
                <w:szCs w:val="20"/>
              </w:rPr>
              <w:t xml:space="preserve"> руб.</w:t>
            </w:r>
          </w:p>
          <w:p w14:paraId="5FD1BAF3" w14:textId="77777777" w:rsidR="00030930" w:rsidRDefault="00030930">
            <w:pPr>
              <w:widowControl w:val="0"/>
              <w:spacing w:after="0"/>
              <w:rPr>
                <w:sz w:val="20"/>
                <w:szCs w:val="20"/>
              </w:rPr>
            </w:pPr>
          </w:p>
          <w:p w14:paraId="0BFDE5B4" w14:textId="77777777" w:rsidR="00030930" w:rsidRDefault="00C55616">
            <w:pPr>
              <w:widowControl w:val="0"/>
              <w:spacing w:after="0"/>
              <w:rPr>
                <w:rFonts w:eastAsia="Calibri"/>
                <w:sz w:val="20"/>
                <w:szCs w:val="20"/>
                <w:highlight w:val="yellow"/>
              </w:rPr>
            </w:pPr>
            <w:r>
              <w:rPr>
                <w:rFonts w:eastAsia="Calibri"/>
                <w:sz w:val="20"/>
                <w:szCs w:val="20"/>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030930" w14:paraId="3C0A512C" w14:textId="77777777">
        <w:tc>
          <w:tcPr>
            <w:tcW w:w="521" w:type="dxa"/>
            <w:tcBorders>
              <w:top w:val="single" w:sz="4" w:space="0" w:color="000000"/>
              <w:left w:val="single" w:sz="4" w:space="0" w:color="000000"/>
              <w:bottom w:val="single" w:sz="4" w:space="0" w:color="000000"/>
              <w:right w:val="single" w:sz="4" w:space="0" w:color="000000"/>
            </w:tcBorders>
          </w:tcPr>
          <w:p w14:paraId="16CDD9B0" w14:textId="77777777" w:rsidR="00030930" w:rsidRDefault="00C55616">
            <w:pPr>
              <w:pStyle w:val="32"/>
              <w:keepNext w:val="0"/>
              <w:widowControl w:val="0"/>
              <w:tabs>
                <w:tab w:val="clear" w:pos="312"/>
                <w:tab w:val="left" w:pos="284"/>
              </w:tabs>
              <w:spacing w:before="0" w:after="0"/>
              <w:ind w:left="0"/>
              <w:rPr>
                <w:rFonts w:ascii="Times New Roman" w:hAnsi="Times New Roman" w:cs="Times New Roman"/>
                <w:sz w:val="20"/>
                <w:szCs w:val="20"/>
              </w:rPr>
            </w:pPr>
            <w:r>
              <w:rPr>
                <w:rFonts w:ascii="Times New Roman" w:hAnsi="Times New Roman" w:cs="Times New Roman"/>
                <w:b w:val="0"/>
                <w:sz w:val="20"/>
                <w:szCs w:val="20"/>
              </w:rPr>
              <w:t>5.1</w:t>
            </w:r>
          </w:p>
        </w:tc>
        <w:tc>
          <w:tcPr>
            <w:tcW w:w="970" w:type="dxa"/>
            <w:tcBorders>
              <w:top w:val="single" w:sz="4" w:space="0" w:color="000000"/>
              <w:left w:val="single" w:sz="4" w:space="0" w:color="000000"/>
              <w:bottom w:val="single" w:sz="4" w:space="0" w:color="000000"/>
              <w:right w:val="single" w:sz="4" w:space="0" w:color="000000"/>
            </w:tcBorders>
          </w:tcPr>
          <w:p w14:paraId="7225045C" w14:textId="77777777" w:rsidR="00030930" w:rsidRDefault="00C55616">
            <w:pPr>
              <w:widowControl w:val="0"/>
              <w:suppressLineNumbers/>
              <w:spacing w:after="0"/>
              <w:jc w:val="left"/>
              <w:rPr>
                <w:sz w:val="20"/>
                <w:szCs w:val="20"/>
              </w:rPr>
            </w:pPr>
            <w:r>
              <w:rPr>
                <w:sz w:val="20"/>
                <w:szCs w:val="20"/>
              </w:rPr>
              <w:t>1.3.2</w:t>
            </w:r>
          </w:p>
        </w:tc>
        <w:tc>
          <w:tcPr>
            <w:tcW w:w="2630" w:type="dxa"/>
            <w:tcBorders>
              <w:top w:val="single" w:sz="4" w:space="0" w:color="000000"/>
              <w:left w:val="single" w:sz="4" w:space="0" w:color="000000"/>
              <w:bottom w:val="single" w:sz="4" w:space="0" w:color="000000"/>
              <w:right w:val="single" w:sz="4" w:space="0" w:color="000000"/>
            </w:tcBorders>
          </w:tcPr>
          <w:p w14:paraId="11252BF2" w14:textId="77777777" w:rsidR="00030930" w:rsidRDefault="00C55616">
            <w:pPr>
              <w:widowControl w:val="0"/>
              <w:suppressLineNumbers/>
              <w:spacing w:after="0"/>
              <w:rPr>
                <w:sz w:val="18"/>
                <w:szCs w:val="18"/>
              </w:rPr>
            </w:pPr>
            <w:r>
              <w:rPr>
                <w:sz w:val="18"/>
                <w:szCs w:val="1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5233" w:type="dxa"/>
            <w:tcBorders>
              <w:top w:val="single" w:sz="4" w:space="0" w:color="000000"/>
              <w:left w:val="single" w:sz="4" w:space="0" w:color="000000"/>
              <w:bottom w:val="single" w:sz="4" w:space="0" w:color="000000"/>
              <w:right w:val="single" w:sz="4" w:space="0" w:color="000000"/>
            </w:tcBorders>
          </w:tcPr>
          <w:p w14:paraId="5A139364" w14:textId="77777777" w:rsidR="00030930" w:rsidRDefault="00C55616">
            <w:pPr>
              <w:widowControl w:val="0"/>
              <w:tabs>
                <w:tab w:val="left" w:pos="708"/>
              </w:tabs>
              <w:spacing w:after="120"/>
              <w:rPr>
                <w:sz w:val="20"/>
                <w:szCs w:val="20"/>
              </w:rPr>
            </w:pPr>
            <w:r>
              <w:rPr>
                <w:sz w:val="20"/>
                <w:szCs w:val="20"/>
              </w:rPr>
              <w:t xml:space="preserve">Обоснование начальной (максимальной) цены договора приведено в части </w:t>
            </w:r>
            <w:r>
              <w:rPr>
                <w:sz w:val="20"/>
                <w:szCs w:val="20"/>
                <w:lang w:val="en-US"/>
              </w:rPr>
              <w:t>VI</w:t>
            </w:r>
            <w:r>
              <w:rPr>
                <w:sz w:val="20"/>
                <w:szCs w:val="20"/>
              </w:rPr>
              <w:t xml:space="preserve"> «ОБОСНОВАНИЕ НАЧАЛЬНОЙ (МАКСИМАЛЬНОЙ» ЦЕНЫ ДОГОВОРА» настоящей документации.</w:t>
            </w:r>
          </w:p>
        </w:tc>
      </w:tr>
      <w:tr w:rsidR="00030930" w14:paraId="78A3F1D4" w14:textId="77777777">
        <w:tc>
          <w:tcPr>
            <w:tcW w:w="521" w:type="dxa"/>
            <w:tcBorders>
              <w:top w:val="single" w:sz="4" w:space="0" w:color="000000"/>
              <w:left w:val="single" w:sz="4" w:space="0" w:color="000000"/>
              <w:bottom w:val="single" w:sz="4" w:space="0" w:color="000000"/>
              <w:right w:val="single" w:sz="4" w:space="0" w:color="000000"/>
            </w:tcBorders>
          </w:tcPr>
          <w:p w14:paraId="72D8E9C3"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068CC372" w14:textId="77777777" w:rsidR="00030930" w:rsidRDefault="00C55616">
            <w:pPr>
              <w:widowControl w:val="0"/>
              <w:suppressLineNumbers/>
              <w:spacing w:after="0"/>
              <w:jc w:val="left"/>
              <w:rPr>
                <w:sz w:val="20"/>
                <w:szCs w:val="20"/>
              </w:rPr>
            </w:pPr>
            <w:r>
              <w:rPr>
                <w:sz w:val="20"/>
                <w:szCs w:val="20"/>
              </w:rPr>
              <w:t>1.2.1</w:t>
            </w:r>
          </w:p>
        </w:tc>
        <w:tc>
          <w:tcPr>
            <w:tcW w:w="2630" w:type="dxa"/>
            <w:tcBorders>
              <w:top w:val="single" w:sz="4" w:space="0" w:color="000000"/>
              <w:left w:val="single" w:sz="4" w:space="0" w:color="000000"/>
              <w:bottom w:val="single" w:sz="4" w:space="0" w:color="000000"/>
              <w:right w:val="single" w:sz="4" w:space="0" w:color="000000"/>
            </w:tcBorders>
          </w:tcPr>
          <w:p w14:paraId="6132AB94" w14:textId="77777777" w:rsidR="00030930" w:rsidRDefault="00C55616">
            <w:pPr>
              <w:widowControl w:val="0"/>
              <w:suppressLineNumbers/>
              <w:spacing w:after="0"/>
              <w:rPr>
                <w:sz w:val="18"/>
                <w:szCs w:val="18"/>
              </w:rPr>
            </w:pPr>
            <w:r>
              <w:rPr>
                <w:sz w:val="18"/>
                <w:szCs w:val="18"/>
              </w:rPr>
              <w:t>Форма, сроки и порядок оплаты товара, работы, услуги</w:t>
            </w:r>
          </w:p>
        </w:tc>
        <w:tc>
          <w:tcPr>
            <w:tcW w:w="5233" w:type="dxa"/>
            <w:tcBorders>
              <w:top w:val="single" w:sz="4" w:space="0" w:color="000000"/>
              <w:left w:val="single" w:sz="4" w:space="0" w:color="000000"/>
              <w:bottom w:val="single" w:sz="4" w:space="0" w:color="000000"/>
              <w:right w:val="single" w:sz="4" w:space="0" w:color="000000"/>
            </w:tcBorders>
          </w:tcPr>
          <w:p w14:paraId="6FED2B53" w14:textId="77777777" w:rsidR="00030930" w:rsidRDefault="00C55616">
            <w:pPr>
              <w:widowControl w:val="0"/>
              <w:spacing w:after="0"/>
              <w:rPr>
                <w:sz w:val="20"/>
                <w:szCs w:val="20"/>
              </w:rPr>
            </w:pPr>
            <w:r>
              <w:rPr>
                <w:sz w:val="20"/>
                <w:szCs w:val="20"/>
              </w:rPr>
              <w:t xml:space="preserve">Форма, сроки и порядок оплаты товара, работы, услуги установлены в  части </w:t>
            </w:r>
            <w:r>
              <w:rPr>
                <w:sz w:val="20"/>
                <w:szCs w:val="20"/>
                <w:lang w:val="en-US"/>
              </w:rPr>
              <w:t>IV</w:t>
            </w:r>
            <w:r>
              <w:rPr>
                <w:sz w:val="20"/>
                <w:szCs w:val="20"/>
              </w:rPr>
              <w:t xml:space="preserve"> «Проект договора» настоящей документации о закупке.</w:t>
            </w:r>
          </w:p>
        </w:tc>
      </w:tr>
      <w:tr w:rsidR="00030930" w14:paraId="5E0323F8" w14:textId="77777777">
        <w:tc>
          <w:tcPr>
            <w:tcW w:w="521" w:type="dxa"/>
            <w:tcBorders>
              <w:top w:val="single" w:sz="4" w:space="0" w:color="000000"/>
              <w:left w:val="single" w:sz="4" w:space="0" w:color="000000"/>
              <w:bottom w:val="single" w:sz="4" w:space="0" w:color="000000"/>
              <w:right w:val="single" w:sz="4" w:space="0" w:color="000000"/>
            </w:tcBorders>
          </w:tcPr>
          <w:p w14:paraId="44815AC3"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3183B159" w14:textId="77777777" w:rsidR="00030930" w:rsidRDefault="00C55616">
            <w:pPr>
              <w:widowControl w:val="0"/>
              <w:suppressLineNumbers/>
              <w:spacing w:after="0"/>
              <w:jc w:val="left"/>
              <w:rPr>
                <w:sz w:val="20"/>
                <w:szCs w:val="20"/>
              </w:rPr>
            </w:pPr>
            <w:r>
              <w:rPr>
                <w:sz w:val="20"/>
                <w:szCs w:val="20"/>
              </w:rPr>
              <w:t>6.1,6.2, 6.3, 6.4, 6.5, 7.4, 7.5, 7.6</w:t>
            </w:r>
          </w:p>
        </w:tc>
        <w:tc>
          <w:tcPr>
            <w:tcW w:w="2630" w:type="dxa"/>
            <w:tcBorders>
              <w:top w:val="single" w:sz="4" w:space="0" w:color="000000"/>
              <w:left w:val="single" w:sz="4" w:space="0" w:color="000000"/>
              <w:bottom w:val="single" w:sz="4" w:space="0" w:color="000000"/>
              <w:right w:val="single" w:sz="4" w:space="0" w:color="000000"/>
            </w:tcBorders>
          </w:tcPr>
          <w:p w14:paraId="24377A40" w14:textId="77777777" w:rsidR="00030930" w:rsidRDefault="00C55616">
            <w:pPr>
              <w:widowControl w:val="0"/>
              <w:suppressLineNumbers/>
              <w:spacing w:after="0"/>
              <w:rPr>
                <w:sz w:val="18"/>
                <w:szCs w:val="18"/>
              </w:rPr>
            </w:pPr>
            <w:r>
              <w:rPr>
                <w:sz w:val="18"/>
                <w:szCs w:val="18"/>
              </w:rPr>
              <w:t>Применяемые этапы проведения закупки</w:t>
            </w:r>
          </w:p>
        </w:tc>
        <w:tc>
          <w:tcPr>
            <w:tcW w:w="5233" w:type="dxa"/>
            <w:tcBorders>
              <w:top w:val="single" w:sz="4" w:space="0" w:color="000000"/>
              <w:left w:val="single" w:sz="4" w:space="0" w:color="000000"/>
              <w:bottom w:val="single" w:sz="4" w:space="0" w:color="000000"/>
              <w:right w:val="single" w:sz="4" w:space="0" w:color="000000"/>
            </w:tcBorders>
          </w:tcPr>
          <w:p w14:paraId="7F59B7B2" w14:textId="77777777" w:rsidR="00030930" w:rsidRDefault="00C55616">
            <w:pPr>
              <w:pStyle w:val="affff5"/>
              <w:widowControl w:val="0"/>
              <w:numPr>
                <w:ilvl w:val="0"/>
                <w:numId w:val="9"/>
              </w:numPr>
              <w:tabs>
                <w:tab w:val="left" w:pos="317"/>
              </w:tabs>
              <w:spacing w:after="120"/>
              <w:ind w:left="34" w:firstLine="0"/>
              <w:jc w:val="both"/>
              <w:rPr>
                <w:sz w:val="20"/>
                <w:szCs w:val="20"/>
              </w:rPr>
            </w:pPr>
            <w:r>
              <w:rPr>
                <w:sz w:val="20"/>
                <w:szCs w:val="20"/>
              </w:rPr>
              <w:t>Рассмотрение первых частей заявки</w:t>
            </w:r>
          </w:p>
          <w:p w14:paraId="2FE92EB0" w14:textId="77777777" w:rsidR="00030930" w:rsidRDefault="00C55616">
            <w:pPr>
              <w:pStyle w:val="affff5"/>
              <w:widowControl w:val="0"/>
              <w:numPr>
                <w:ilvl w:val="0"/>
                <w:numId w:val="9"/>
              </w:numPr>
              <w:tabs>
                <w:tab w:val="left" w:pos="317"/>
              </w:tabs>
              <w:spacing w:after="120"/>
              <w:ind w:left="34" w:firstLine="0"/>
              <w:jc w:val="both"/>
              <w:rPr>
                <w:sz w:val="20"/>
                <w:szCs w:val="20"/>
              </w:rPr>
            </w:pPr>
            <w:r>
              <w:rPr>
                <w:sz w:val="20"/>
                <w:szCs w:val="20"/>
              </w:rPr>
              <w:t>Рассмотрение вторых частей заявки</w:t>
            </w:r>
            <w:r>
              <w:rPr>
                <w:b/>
                <w:sz w:val="20"/>
                <w:szCs w:val="20"/>
              </w:rPr>
              <w:t>;</w:t>
            </w:r>
          </w:p>
          <w:p w14:paraId="1FB0D5B4" w14:textId="77777777" w:rsidR="00030930" w:rsidRDefault="00C55616">
            <w:pPr>
              <w:pStyle w:val="affff5"/>
              <w:widowControl w:val="0"/>
              <w:numPr>
                <w:ilvl w:val="0"/>
                <w:numId w:val="9"/>
              </w:numPr>
              <w:tabs>
                <w:tab w:val="left" w:pos="317"/>
              </w:tabs>
              <w:ind w:left="34" w:firstLine="0"/>
              <w:jc w:val="both"/>
              <w:rPr>
                <w:sz w:val="20"/>
                <w:szCs w:val="20"/>
              </w:rPr>
            </w:pPr>
            <w:r>
              <w:rPr>
                <w:sz w:val="20"/>
                <w:szCs w:val="20"/>
              </w:rPr>
              <w:t>Сопоставление дополнительных ценовых предложений участников закупки о снижении цены договора.</w:t>
            </w:r>
          </w:p>
        </w:tc>
      </w:tr>
      <w:tr w:rsidR="00030930" w14:paraId="4ADE0621" w14:textId="77777777">
        <w:tc>
          <w:tcPr>
            <w:tcW w:w="521" w:type="dxa"/>
            <w:tcBorders>
              <w:top w:val="single" w:sz="4" w:space="0" w:color="000000"/>
              <w:left w:val="single" w:sz="4" w:space="0" w:color="000000"/>
              <w:bottom w:val="single" w:sz="4" w:space="0" w:color="000000"/>
              <w:right w:val="single" w:sz="4" w:space="0" w:color="000000"/>
            </w:tcBorders>
          </w:tcPr>
          <w:p w14:paraId="3987C92B"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293D5BED" w14:textId="77777777" w:rsidR="00030930" w:rsidRDefault="00C55616">
            <w:pPr>
              <w:widowControl w:val="0"/>
              <w:suppressLineNumbers/>
              <w:spacing w:after="0"/>
              <w:jc w:val="left"/>
              <w:rPr>
                <w:sz w:val="20"/>
                <w:szCs w:val="20"/>
              </w:rPr>
            </w:pPr>
            <w:r>
              <w:rPr>
                <w:sz w:val="20"/>
                <w:szCs w:val="20"/>
              </w:rPr>
              <w:t>4.1.1, 6.1.2, 6.2.2, 6.3.1, 6.4.3</w:t>
            </w:r>
          </w:p>
        </w:tc>
        <w:tc>
          <w:tcPr>
            <w:tcW w:w="2630" w:type="dxa"/>
            <w:tcBorders>
              <w:top w:val="single" w:sz="4" w:space="0" w:color="000000"/>
              <w:left w:val="single" w:sz="4" w:space="0" w:color="000000"/>
              <w:bottom w:val="single" w:sz="4" w:space="0" w:color="000000"/>
              <w:right w:val="single" w:sz="4" w:space="0" w:color="000000"/>
            </w:tcBorders>
          </w:tcPr>
          <w:p w14:paraId="31FC5CC1" w14:textId="77777777" w:rsidR="00030930" w:rsidRDefault="00C55616">
            <w:pPr>
              <w:widowControl w:val="0"/>
              <w:suppressLineNumbers/>
              <w:spacing w:after="0"/>
              <w:rPr>
                <w:sz w:val="20"/>
                <w:szCs w:val="20"/>
              </w:rPr>
            </w:pPr>
            <w:r>
              <w:rPr>
                <w:sz w:val="20"/>
                <w:szCs w:val="20"/>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397F20CB" w14:textId="77777777" w:rsidR="00030930" w:rsidRDefault="00C55616">
            <w:pPr>
              <w:widowControl w:val="0"/>
              <w:suppressLineNumbers/>
              <w:spacing w:after="0"/>
              <w:rPr>
                <w:sz w:val="20"/>
                <w:szCs w:val="20"/>
              </w:rPr>
            </w:pPr>
            <w:r>
              <w:rPr>
                <w:sz w:val="20"/>
                <w:szCs w:val="20"/>
              </w:rPr>
              <w:t>Дата рассмотрения предложений участников такой закупки и подведения итогов такой закупки</w:t>
            </w:r>
          </w:p>
        </w:tc>
        <w:tc>
          <w:tcPr>
            <w:tcW w:w="5233" w:type="dxa"/>
            <w:tcBorders>
              <w:top w:val="single" w:sz="4" w:space="0" w:color="000000"/>
              <w:left w:val="single" w:sz="4" w:space="0" w:color="000000"/>
              <w:bottom w:val="single" w:sz="4" w:space="0" w:color="000000"/>
              <w:right w:val="single" w:sz="4" w:space="0" w:color="000000"/>
            </w:tcBorders>
          </w:tcPr>
          <w:p w14:paraId="5D19ECED" w14:textId="77777777" w:rsidR="00030930" w:rsidRDefault="00C55616">
            <w:pPr>
              <w:pStyle w:val="Default"/>
              <w:widowControl w:val="0"/>
              <w:jc w:val="both"/>
              <w:rPr>
                <w:sz w:val="20"/>
                <w:szCs w:val="20"/>
              </w:rPr>
            </w:pPr>
            <w:r>
              <w:rPr>
                <w:sz w:val="20"/>
                <w:szCs w:val="20"/>
              </w:rPr>
              <w:t>Заявка подается в электронной форме с использованием функционала и в соответствии с Регламентом работы ЭП.</w:t>
            </w:r>
          </w:p>
          <w:p w14:paraId="46A3307D" w14:textId="77777777" w:rsidR="00030930" w:rsidRDefault="00030930">
            <w:pPr>
              <w:pStyle w:val="Default"/>
              <w:widowControl w:val="0"/>
              <w:jc w:val="both"/>
              <w:rPr>
                <w:sz w:val="20"/>
                <w:szCs w:val="20"/>
                <w:u w:val="single"/>
              </w:rPr>
            </w:pPr>
          </w:p>
          <w:p w14:paraId="7D8816EE" w14:textId="77777777" w:rsidR="00030930" w:rsidRDefault="00C55616">
            <w:pPr>
              <w:spacing w:after="0"/>
              <w:rPr>
                <w:sz w:val="20"/>
                <w:szCs w:val="20"/>
                <w:u w:val="single"/>
              </w:rPr>
            </w:pPr>
            <w:r>
              <w:rPr>
                <w:sz w:val="20"/>
                <w:szCs w:val="20"/>
                <w:u w:val="single"/>
              </w:rPr>
              <w:t>Подача заявок:</w:t>
            </w:r>
          </w:p>
          <w:p w14:paraId="68E49B66" w14:textId="73A70A73" w:rsidR="00030930" w:rsidRDefault="00C55616">
            <w:pPr>
              <w:spacing w:after="0"/>
              <w:rPr>
                <w:sz w:val="20"/>
                <w:szCs w:val="20"/>
              </w:rPr>
            </w:pPr>
            <w:r>
              <w:rPr>
                <w:sz w:val="20"/>
                <w:szCs w:val="20"/>
              </w:rPr>
              <w:t xml:space="preserve">Дата начала срока подачи заявок: </w:t>
            </w:r>
            <w:r w:rsidRPr="00C55616">
              <w:rPr>
                <w:sz w:val="20"/>
                <w:szCs w:val="20"/>
              </w:rPr>
              <w:t>«26» сентября 2025 года</w:t>
            </w:r>
            <w:r>
              <w:rPr>
                <w:sz w:val="20"/>
                <w:szCs w:val="20"/>
              </w:rPr>
              <w:t>;</w:t>
            </w:r>
          </w:p>
          <w:p w14:paraId="252A8A79" w14:textId="77777777" w:rsidR="00030930" w:rsidRDefault="00030930">
            <w:pPr>
              <w:spacing w:after="0"/>
              <w:rPr>
                <w:sz w:val="20"/>
                <w:szCs w:val="20"/>
              </w:rPr>
            </w:pPr>
          </w:p>
          <w:p w14:paraId="6C0F0571" w14:textId="12076AB9" w:rsidR="00030930" w:rsidRDefault="00C55616">
            <w:pPr>
              <w:spacing w:after="0"/>
              <w:rPr>
                <w:sz w:val="20"/>
                <w:szCs w:val="20"/>
              </w:rPr>
            </w:pPr>
            <w:r>
              <w:rPr>
                <w:sz w:val="20"/>
                <w:szCs w:val="20"/>
                <w:u w:val="single"/>
              </w:rPr>
              <w:t>Дата и время окончания срока, последний день срока подачи Заявок</w:t>
            </w:r>
            <w:r>
              <w:rPr>
                <w:sz w:val="20"/>
                <w:szCs w:val="20"/>
              </w:rPr>
              <w:t xml:space="preserve">: </w:t>
            </w:r>
            <w:r w:rsidRPr="00C55616">
              <w:rPr>
                <w:sz w:val="20"/>
                <w:szCs w:val="20"/>
              </w:rPr>
              <w:t>«13» октября 2025 года 12:00</w:t>
            </w:r>
            <w:r w:rsidRPr="00C55616">
              <w:rPr>
                <w:sz w:val="20"/>
                <w:szCs w:val="20"/>
              </w:rPr>
              <w:t xml:space="preserve"> </w:t>
            </w:r>
            <w:r>
              <w:rPr>
                <w:sz w:val="20"/>
                <w:szCs w:val="20"/>
              </w:rPr>
              <w:t>(время московское);</w:t>
            </w:r>
          </w:p>
          <w:p w14:paraId="1750B6D1" w14:textId="77777777" w:rsidR="00030930" w:rsidRDefault="00030930">
            <w:pPr>
              <w:spacing w:after="0"/>
              <w:rPr>
                <w:sz w:val="20"/>
                <w:szCs w:val="20"/>
              </w:rPr>
            </w:pPr>
          </w:p>
          <w:p w14:paraId="0E821FA9" w14:textId="77777777" w:rsidR="00030930" w:rsidRDefault="00C55616">
            <w:pPr>
              <w:spacing w:after="0"/>
              <w:rPr>
                <w:sz w:val="20"/>
                <w:szCs w:val="20"/>
              </w:rPr>
            </w:pPr>
            <w:r>
              <w:rPr>
                <w:sz w:val="20"/>
                <w:szCs w:val="20"/>
                <w:u w:val="single"/>
              </w:rPr>
              <w:t>Рассмотрение первых частей заявок:</w:t>
            </w:r>
          </w:p>
          <w:p w14:paraId="31053E8F" w14:textId="77777777" w:rsidR="00030930" w:rsidRDefault="00C55616">
            <w:pPr>
              <w:spacing w:after="0"/>
              <w:rPr>
                <w:sz w:val="20"/>
                <w:szCs w:val="20"/>
              </w:rPr>
            </w:pPr>
            <w:r>
              <w:rPr>
                <w:sz w:val="20"/>
                <w:szCs w:val="20"/>
              </w:rPr>
              <w:t>Дата начала проведения этапа: с момента направления оператором ЭП заказчику первый частей заявок;</w:t>
            </w:r>
          </w:p>
          <w:p w14:paraId="313DB537" w14:textId="69AF8C6F" w:rsidR="00030930" w:rsidRDefault="00C55616">
            <w:pPr>
              <w:spacing w:after="0"/>
              <w:rPr>
                <w:sz w:val="20"/>
                <w:szCs w:val="20"/>
              </w:rPr>
            </w:pPr>
            <w:r>
              <w:rPr>
                <w:sz w:val="20"/>
                <w:szCs w:val="20"/>
              </w:rPr>
              <w:t xml:space="preserve">Дата проведения этапа: </w:t>
            </w:r>
            <w:r w:rsidRPr="00C55616">
              <w:rPr>
                <w:sz w:val="20"/>
                <w:szCs w:val="20"/>
              </w:rPr>
              <w:t>«15» октября 2025 года</w:t>
            </w:r>
            <w:r>
              <w:rPr>
                <w:sz w:val="20"/>
                <w:szCs w:val="20"/>
              </w:rPr>
              <w:t>.</w:t>
            </w:r>
          </w:p>
          <w:p w14:paraId="275DBA7A" w14:textId="77777777" w:rsidR="00030930" w:rsidRDefault="00030930">
            <w:pPr>
              <w:spacing w:after="0"/>
              <w:rPr>
                <w:sz w:val="20"/>
                <w:szCs w:val="20"/>
              </w:rPr>
            </w:pPr>
          </w:p>
          <w:p w14:paraId="51C79656" w14:textId="77777777" w:rsidR="00030930" w:rsidRDefault="00C55616">
            <w:pPr>
              <w:spacing w:after="0"/>
              <w:rPr>
                <w:sz w:val="20"/>
                <w:szCs w:val="20"/>
              </w:rPr>
            </w:pPr>
            <w:r>
              <w:rPr>
                <w:sz w:val="20"/>
                <w:szCs w:val="20"/>
                <w:u w:val="single"/>
              </w:rPr>
              <w:t>Рассмотрение и оценка вторых частей заявок:</w:t>
            </w:r>
          </w:p>
          <w:p w14:paraId="70DF4E09" w14:textId="6A837931" w:rsidR="00030930" w:rsidRDefault="00C55616">
            <w:pPr>
              <w:spacing w:after="0"/>
              <w:rPr>
                <w:sz w:val="20"/>
                <w:szCs w:val="20"/>
              </w:rPr>
            </w:pPr>
            <w:r>
              <w:rPr>
                <w:sz w:val="20"/>
                <w:szCs w:val="20"/>
              </w:rPr>
              <w:t xml:space="preserve">Дата окончания проведения этапа: </w:t>
            </w:r>
            <w:r w:rsidRPr="00C55616">
              <w:rPr>
                <w:sz w:val="20"/>
                <w:szCs w:val="20"/>
              </w:rPr>
              <w:t>«17» октября 2025 года</w:t>
            </w:r>
            <w:r>
              <w:rPr>
                <w:sz w:val="20"/>
                <w:szCs w:val="20"/>
              </w:rPr>
              <w:t>.</w:t>
            </w:r>
          </w:p>
          <w:p w14:paraId="41C1A595" w14:textId="77777777" w:rsidR="00030930" w:rsidRDefault="00030930">
            <w:pPr>
              <w:spacing w:after="0"/>
              <w:rPr>
                <w:sz w:val="20"/>
                <w:szCs w:val="20"/>
              </w:rPr>
            </w:pPr>
          </w:p>
          <w:p w14:paraId="3CFA17C6" w14:textId="77777777" w:rsidR="00030930" w:rsidRDefault="00C55616">
            <w:pPr>
              <w:spacing w:after="0"/>
              <w:rPr>
                <w:sz w:val="20"/>
                <w:szCs w:val="20"/>
                <w:u w:val="single"/>
              </w:rPr>
            </w:pPr>
            <w:r>
              <w:rPr>
                <w:sz w:val="20"/>
                <w:szCs w:val="20"/>
                <w:u w:val="single"/>
              </w:rPr>
              <w:t>Сопоставление дополнительных ценовых предложений участников закупки: о снижении цены договора:</w:t>
            </w:r>
          </w:p>
          <w:p w14:paraId="616EEE2E" w14:textId="560B4905" w:rsidR="00030930" w:rsidRDefault="00C55616">
            <w:pPr>
              <w:widowControl w:val="0"/>
              <w:spacing w:after="0"/>
              <w:rPr>
                <w:sz w:val="20"/>
                <w:szCs w:val="20"/>
              </w:rPr>
            </w:pPr>
            <w:r>
              <w:rPr>
                <w:sz w:val="20"/>
                <w:szCs w:val="20"/>
              </w:rPr>
              <w:t xml:space="preserve">Дата начала проведения этапа: </w:t>
            </w:r>
            <w:r w:rsidRPr="00C55616">
              <w:rPr>
                <w:sz w:val="20"/>
                <w:szCs w:val="20"/>
              </w:rPr>
              <w:t>«21» октября 2025 года</w:t>
            </w:r>
            <w:r>
              <w:rPr>
                <w:sz w:val="20"/>
                <w:szCs w:val="20"/>
              </w:rPr>
              <w:t>;</w:t>
            </w:r>
          </w:p>
          <w:p w14:paraId="77B44016" w14:textId="77777777" w:rsidR="00030930" w:rsidRDefault="00030930">
            <w:pPr>
              <w:widowControl w:val="0"/>
              <w:spacing w:after="0"/>
              <w:rPr>
                <w:color w:val="000000"/>
                <w:sz w:val="20"/>
                <w:szCs w:val="20"/>
              </w:rPr>
            </w:pPr>
          </w:p>
          <w:p w14:paraId="590B82FA" w14:textId="77777777" w:rsidR="00030930" w:rsidRDefault="00C55616">
            <w:pPr>
              <w:widowControl w:val="0"/>
              <w:spacing w:after="0"/>
              <w:rPr>
                <w:color w:val="000000"/>
                <w:sz w:val="20"/>
                <w:szCs w:val="20"/>
              </w:rPr>
            </w:pPr>
            <w:r>
              <w:rPr>
                <w:color w:val="000000"/>
                <w:sz w:val="20"/>
                <w:szCs w:val="20"/>
              </w:rPr>
              <w:t>Информация о времени начала и окончания подачи дополнительных ценовых предложений размещается оператором ЭП в единой информационной системе.</w:t>
            </w:r>
          </w:p>
          <w:p w14:paraId="29AC9BBF" w14:textId="77777777" w:rsidR="00030930" w:rsidRDefault="00C55616">
            <w:pPr>
              <w:widowControl w:val="0"/>
              <w:spacing w:after="0"/>
              <w:rPr>
                <w:color w:val="000000"/>
                <w:sz w:val="20"/>
                <w:szCs w:val="20"/>
              </w:rPr>
            </w:pPr>
            <w:r>
              <w:rPr>
                <w:color w:val="000000"/>
                <w:sz w:val="20"/>
                <w:szCs w:val="20"/>
              </w:rPr>
              <w:t>Продолжительность приема дополнительных ценовых предложений от участников закупки составляет три часа.</w:t>
            </w:r>
          </w:p>
          <w:p w14:paraId="5DDFA994" w14:textId="77777777" w:rsidR="00030930" w:rsidRDefault="00C55616">
            <w:pPr>
              <w:widowControl w:val="0"/>
              <w:spacing w:after="0"/>
              <w:rPr>
                <w:color w:val="000000"/>
                <w:sz w:val="20"/>
                <w:szCs w:val="20"/>
                <w:u w:val="single"/>
              </w:rPr>
            </w:pPr>
            <w:r>
              <w:rPr>
                <w:color w:val="000000"/>
                <w:sz w:val="20"/>
                <w:szCs w:val="20"/>
                <w:u w:val="single"/>
              </w:rPr>
              <w:t>Подведение итогов закупки:</w:t>
            </w:r>
          </w:p>
          <w:p w14:paraId="68797FA2" w14:textId="77777777" w:rsidR="00030930" w:rsidRDefault="00C55616">
            <w:pPr>
              <w:widowControl w:val="0"/>
              <w:spacing w:after="0"/>
              <w:rPr>
                <w:color w:val="000000"/>
                <w:sz w:val="20"/>
                <w:szCs w:val="20"/>
              </w:rPr>
            </w:pPr>
            <w:r>
              <w:rPr>
                <w:color w:val="000000"/>
                <w:sz w:val="20"/>
                <w:szCs w:val="20"/>
              </w:rPr>
              <w:t>В течение одного рабочего дня после направления оператором электронной площадки протокола подачи дополнительных ценовых предложений.</w:t>
            </w:r>
          </w:p>
          <w:p w14:paraId="18226722" w14:textId="77777777" w:rsidR="00030930" w:rsidRDefault="00030930">
            <w:pPr>
              <w:widowControl w:val="0"/>
              <w:spacing w:after="0"/>
              <w:rPr>
                <w:color w:val="000000"/>
                <w:sz w:val="20"/>
                <w:szCs w:val="20"/>
              </w:rPr>
            </w:pPr>
          </w:p>
          <w:p w14:paraId="7ADB51CC" w14:textId="77777777" w:rsidR="00030930" w:rsidRDefault="00C55616">
            <w:pPr>
              <w:pStyle w:val="Default"/>
              <w:widowControl w:val="0"/>
              <w:jc w:val="both"/>
              <w:rPr>
                <w:sz w:val="20"/>
                <w:szCs w:val="20"/>
              </w:rPr>
            </w:pPr>
            <w:r>
              <w:rPr>
                <w:color w:val="auto"/>
                <w:sz w:val="20"/>
                <w:szCs w:val="20"/>
                <w:lang w:eastAsia="ru-RU"/>
              </w:rPr>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ЭП.</w:t>
            </w:r>
          </w:p>
        </w:tc>
      </w:tr>
      <w:tr w:rsidR="00030930" w14:paraId="2E6DE6E1" w14:textId="77777777">
        <w:tc>
          <w:tcPr>
            <w:tcW w:w="521" w:type="dxa"/>
            <w:tcBorders>
              <w:top w:val="single" w:sz="4" w:space="0" w:color="000000"/>
              <w:left w:val="single" w:sz="4" w:space="0" w:color="000000"/>
              <w:bottom w:val="single" w:sz="4" w:space="0" w:color="000000"/>
              <w:right w:val="single" w:sz="4" w:space="0" w:color="000000"/>
            </w:tcBorders>
          </w:tcPr>
          <w:p w14:paraId="429E061E"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435D767A" w14:textId="77777777" w:rsidR="00030930" w:rsidRDefault="00C55616">
            <w:pPr>
              <w:widowControl w:val="0"/>
              <w:suppressLineNumbers/>
              <w:spacing w:after="0"/>
              <w:jc w:val="left"/>
              <w:rPr>
                <w:sz w:val="20"/>
                <w:szCs w:val="20"/>
              </w:rPr>
            </w:pPr>
            <w:r>
              <w:rPr>
                <w:sz w:val="20"/>
                <w:szCs w:val="20"/>
              </w:rPr>
              <w:t>1.4</w:t>
            </w:r>
          </w:p>
        </w:tc>
        <w:tc>
          <w:tcPr>
            <w:tcW w:w="2630" w:type="dxa"/>
            <w:tcBorders>
              <w:top w:val="single" w:sz="4" w:space="0" w:color="000000"/>
              <w:left w:val="single" w:sz="4" w:space="0" w:color="000000"/>
              <w:bottom w:val="single" w:sz="4" w:space="0" w:color="000000"/>
              <w:right w:val="single" w:sz="4" w:space="0" w:color="000000"/>
            </w:tcBorders>
          </w:tcPr>
          <w:p w14:paraId="73970E65" w14:textId="77777777" w:rsidR="00030930" w:rsidRDefault="00C55616">
            <w:pPr>
              <w:widowControl w:val="0"/>
              <w:suppressLineNumbers/>
              <w:spacing w:after="0"/>
              <w:rPr>
                <w:sz w:val="18"/>
                <w:szCs w:val="18"/>
              </w:rPr>
            </w:pPr>
            <w:r>
              <w:rPr>
                <w:sz w:val="18"/>
                <w:szCs w:val="18"/>
              </w:rPr>
              <w:t>Требования к участникам закупки</w:t>
            </w:r>
          </w:p>
          <w:p w14:paraId="05101E00" w14:textId="77777777" w:rsidR="00030930" w:rsidRDefault="00030930">
            <w:pPr>
              <w:widowControl w:val="0"/>
              <w:suppressLineNumbers/>
              <w:spacing w:after="0"/>
              <w:rPr>
                <w:sz w:val="18"/>
                <w:szCs w:val="18"/>
              </w:rPr>
            </w:pPr>
          </w:p>
        </w:tc>
        <w:tc>
          <w:tcPr>
            <w:tcW w:w="5233" w:type="dxa"/>
            <w:tcBorders>
              <w:top w:val="single" w:sz="4" w:space="0" w:color="000000"/>
              <w:left w:val="single" w:sz="4" w:space="0" w:color="000000"/>
              <w:bottom w:val="single" w:sz="4" w:space="0" w:color="000000"/>
              <w:right w:val="single" w:sz="4" w:space="0" w:color="000000"/>
            </w:tcBorders>
          </w:tcPr>
          <w:p w14:paraId="565B894A" w14:textId="77777777" w:rsidR="00030930" w:rsidRDefault="00C55616">
            <w:pPr>
              <w:widowControl w:val="0"/>
              <w:tabs>
                <w:tab w:val="left" w:pos="851"/>
                <w:tab w:val="left" w:pos="1134"/>
              </w:tabs>
              <w:spacing w:after="120"/>
              <w:rPr>
                <w:sz w:val="20"/>
                <w:szCs w:val="20"/>
              </w:rPr>
            </w:pPr>
            <w:r>
              <w:rPr>
                <w:sz w:val="20"/>
                <w:szCs w:val="20"/>
              </w:rPr>
              <w:t>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за исключением юридического лица (физического лица), являющегося иностранным агентом в соответствии с </w:t>
            </w:r>
            <w:hyperlink r:id="rId23" w:tooltip="https://internet.garant.ru/#/document/404991865/entry/1&quot; l &quot;/document/404991865/entry/1" w:history="1">
              <w:r>
                <w:rPr>
                  <w:sz w:val="20"/>
                  <w:szCs w:val="20"/>
                </w:rPr>
                <w:t>Федеральным законом</w:t>
              </w:r>
            </w:hyperlink>
            <w:r>
              <w:rPr>
                <w:sz w:val="20"/>
                <w:szCs w:val="20"/>
              </w:rPr>
              <w:t> от 14 июля 2022 года N 255-ФЗ "О контроле за деятельностью лиц, находящихся под иностранным влиянием".</w:t>
            </w:r>
          </w:p>
          <w:p w14:paraId="10AECAEE" w14:textId="77777777" w:rsidR="00030930" w:rsidRDefault="00C55616">
            <w:pPr>
              <w:widowControl w:val="0"/>
              <w:spacing w:after="120"/>
              <w:rPr>
                <w:sz w:val="20"/>
                <w:szCs w:val="20"/>
              </w:rPr>
            </w:pPr>
            <w:r>
              <w:rPr>
                <w:sz w:val="20"/>
                <w:szCs w:val="20"/>
              </w:rPr>
              <w:t xml:space="preserve">Чтобы претендовать на победу в закупке и получить право заключить договор, участник закупки должен отвечать следующим </w:t>
            </w:r>
            <w:r>
              <w:rPr>
                <w:b/>
                <w:sz w:val="20"/>
                <w:szCs w:val="20"/>
              </w:rPr>
              <w:t>требованиям</w:t>
            </w:r>
            <w:r>
              <w:rPr>
                <w:sz w:val="20"/>
                <w:szCs w:val="20"/>
              </w:rPr>
              <w:t>:</w:t>
            </w:r>
          </w:p>
          <w:p w14:paraId="1CABC748" w14:textId="77777777" w:rsidR="00030930" w:rsidRDefault="00C55616">
            <w:pPr>
              <w:widowControl w:val="0"/>
              <w:numPr>
                <w:ilvl w:val="0"/>
                <w:numId w:val="26"/>
              </w:numPr>
              <w:tabs>
                <w:tab w:val="left" w:pos="459"/>
              </w:tabs>
              <w:spacing w:after="120"/>
              <w:ind w:left="34" w:firstLine="0"/>
              <w:rPr>
                <w:sz w:val="20"/>
                <w:szCs w:val="20"/>
              </w:rPr>
            </w:pPr>
            <w:r>
              <w:rPr>
                <w:bCs/>
                <w:color w:val="000000"/>
                <w:sz w:val="20"/>
                <w:szCs w:val="20"/>
              </w:rPr>
              <w:t xml:space="preserve">соответствие критериям субъектов малого и среднего предпринимательства в соответствии </w:t>
            </w:r>
            <w:r>
              <w:rPr>
                <w:sz w:val="20"/>
                <w:szCs w:val="20"/>
              </w:rPr>
              <w:t>Федеральным законом от 24 июля 2007 г. № 209-ФЗ №О развитии малого и среднего предпринимательства в Российской Федерации»);</w:t>
            </w:r>
          </w:p>
          <w:p w14:paraId="0508DF30" w14:textId="77777777" w:rsidR="00030930" w:rsidRDefault="00C55616">
            <w:pPr>
              <w:widowControl w:val="0"/>
              <w:numPr>
                <w:ilvl w:val="0"/>
                <w:numId w:val="26"/>
              </w:numPr>
              <w:tabs>
                <w:tab w:val="left" w:pos="459"/>
              </w:tabs>
              <w:spacing w:after="120"/>
              <w:ind w:left="34" w:firstLine="0"/>
              <w:rPr>
                <w:sz w:val="20"/>
                <w:szCs w:val="20"/>
              </w:rPr>
            </w:pPr>
            <w:r>
              <w:rPr>
                <w:bCs/>
                <w:color w:val="000000"/>
                <w:sz w:val="20"/>
                <w:szCs w:val="20"/>
              </w:rPr>
              <w:t>соответствие требованиям, установленным п. 9 ч. 19.1 ст. 3.4 Закона 223-ФЗ, а именно:</w:t>
            </w:r>
          </w:p>
          <w:p w14:paraId="4066F999" w14:textId="77777777" w:rsidR="00030930" w:rsidRDefault="00C55616">
            <w:pPr>
              <w:pStyle w:val="affff5"/>
              <w:widowControl w:val="0"/>
              <w:numPr>
                <w:ilvl w:val="0"/>
                <w:numId w:val="36"/>
              </w:numPr>
              <w:tabs>
                <w:tab w:val="left" w:pos="459"/>
              </w:tabs>
              <w:spacing w:after="120"/>
              <w:ind w:left="358" w:hanging="284"/>
              <w:jc w:val="both"/>
              <w:rPr>
                <w:bCs/>
                <w:color w:val="000000"/>
                <w:sz w:val="20"/>
                <w:szCs w:val="20"/>
              </w:rPr>
            </w:pPr>
            <w:bookmarkStart w:id="107" w:name="_Ref303614975"/>
            <w:bookmarkStart w:id="108" w:name="_Ref303599765"/>
            <w:r>
              <w:rPr>
                <w:bCs/>
                <w:color w:val="000000"/>
                <w:sz w:val="20"/>
                <w:szCs w:val="20"/>
              </w:rPr>
              <w:t>непроведение ликвидации участника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9822F29" w14:textId="77777777" w:rsidR="00030930" w:rsidRDefault="00C55616">
            <w:pPr>
              <w:pStyle w:val="affff5"/>
              <w:widowControl w:val="0"/>
              <w:numPr>
                <w:ilvl w:val="0"/>
                <w:numId w:val="36"/>
              </w:numPr>
              <w:tabs>
                <w:tab w:val="left" w:pos="459"/>
              </w:tabs>
              <w:spacing w:after="120"/>
              <w:ind w:left="358" w:hanging="284"/>
              <w:jc w:val="both"/>
              <w:rPr>
                <w:bCs/>
                <w:color w:val="000000"/>
                <w:sz w:val="20"/>
                <w:szCs w:val="20"/>
              </w:rPr>
            </w:pPr>
            <w:r>
              <w:rPr>
                <w:bCs/>
                <w:color w:val="000000"/>
                <w:sz w:val="20"/>
                <w:szCs w:val="20"/>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225803CD" w14:textId="77777777" w:rsidR="00030930" w:rsidRDefault="00C55616">
            <w:pPr>
              <w:pStyle w:val="affff5"/>
              <w:widowControl w:val="0"/>
              <w:numPr>
                <w:ilvl w:val="0"/>
                <w:numId w:val="36"/>
              </w:numPr>
              <w:tabs>
                <w:tab w:val="left" w:pos="459"/>
              </w:tabs>
              <w:spacing w:after="120"/>
              <w:ind w:left="358" w:hanging="284"/>
              <w:jc w:val="both"/>
              <w:rPr>
                <w:bCs/>
                <w:color w:val="000000"/>
                <w:sz w:val="20"/>
                <w:szCs w:val="20"/>
              </w:rPr>
            </w:pPr>
            <w:r>
              <w:rPr>
                <w:bCs/>
                <w:color w:val="000000"/>
                <w:sz w:val="20"/>
                <w:szCs w:val="20"/>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w:t>
            </w:r>
            <w:r>
              <w:rPr>
                <w:bCs/>
                <w:color w:val="000000"/>
                <w:sz w:val="20"/>
                <w:szCs w:val="20"/>
              </w:rPr>
              <w:t>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w:t>
            </w:r>
            <w:r>
              <w:rPr>
                <w:bCs/>
                <w:color w:val="000000"/>
                <w:sz w:val="20"/>
                <w:szCs w:val="20"/>
              </w:rPr>
              <w:t>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5968306" w14:textId="77777777" w:rsidR="00030930" w:rsidRDefault="00C55616">
            <w:pPr>
              <w:pStyle w:val="affff5"/>
              <w:widowControl w:val="0"/>
              <w:numPr>
                <w:ilvl w:val="0"/>
                <w:numId w:val="36"/>
              </w:numPr>
              <w:tabs>
                <w:tab w:val="left" w:pos="459"/>
              </w:tabs>
              <w:spacing w:after="120"/>
              <w:ind w:left="358" w:hanging="284"/>
              <w:jc w:val="both"/>
              <w:rPr>
                <w:bCs/>
                <w:color w:val="000000"/>
                <w:sz w:val="20"/>
                <w:szCs w:val="20"/>
              </w:rPr>
            </w:pPr>
            <w:r>
              <w:rPr>
                <w:bCs/>
                <w:color w:val="000000"/>
                <w:sz w:val="20"/>
                <w:szCs w:val="20"/>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w:t>
            </w:r>
            <w:r>
              <w:rPr>
                <w:bCs/>
                <w:color w:val="000000"/>
                <w:sz w:val="20"/>
                <w:szCs w:val="20"/>
              </w:rPr>
              <w:t>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A2D55D3" w14:textId="77777777" w:rsidR="00030930" w:rsidRDefault="00C55616">
            <w:pPr>
              <w:pStyle w:val="affff5"/>
              <w:widowControl w:val="0"/>
              <w:numPr>
                <w:ilvl w:val="0"/>
                <w:numId w:val="36"/>
              </w:numPr>
              <w:tabs>
                <w:tab w:val="left" w:pos="459"/>
              </w:tabs>
              <w:spacing w:after="120"/>
              <w:ind w:left="358" w:hanging="284"/>
              <w:jc w:val="both"/>
              <w:rPr>
                <w:bCs/>
                <w:color w:val="000000"/>
                <w:sz w:val="20"/>
                <w:szCs w:val="20"/>
              </w:rPr>
            </w:pPr>
            <w:r>
              <w:rPr>
                <w:bCs/>
                <w:color w:val="000000"/>
                <w:sz w:val="20"/>
                <w:szCs w:val="20"/>
              </w:rPr>
              <w:t>отсутствие фактов привлечения в течение двух лет до момента подачи заявки на участие в закупке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8422E8E" w14:textId="77777777" w:rsidR="00030930" w:rsidRDefault="00C55616">
            <w:pPr>
              <w:pStyle w:val="affff5"/>
              <w:widowControl w:val="0"/>
              <w:numPr>
                <w:ilvl w:val="0"/>
                <w:numId w:val="36"/>
              </w:numPr>
              <w:tabs>
                <w:tab w:val="left" w:pos="459"/>
              </w:tabs>
              <w:spacing w:after="120"/>
              <w:ind w:left="358" w:hanging="284"/>
              <w:jc w:val="both"/>
              <w:rPr>
                <w:bCs/>
                <w:color w:val="000000"/>
                <w:sz w:val="20"/>
                <w:szCs w:val="20"/>
                <w:highlight w:val="white"/>
              </w:rPr>
            </w:pPr>
            <w:r>
              <w:rPr>
                <w:bCs/>
                <w:color w:val="000000"/>
                <w:sz w:val="20"/>
                <w:szCs w:val="20"/>
                <w:highlight w:val="white"/>
              </w:rPr>
              <w:t>соответствие участника закупки требованиям законодательства Российской Федерации к лицам, осуществляющим выполнение работы, оказание услуги, являющихся предметом закупки, а именно:</w:t>
            </w:r>
          </w:p>
          <w:p w14:paraId="7E00F28C" w14:textId="77777777" w:rsidR="00030930" w:rsidRDefault="00C55616">
            <w:pPr>
              <w:pStyle w:val="affff5"/>
              <w:widowControl w:val="0"/>
              <w:tabs>
                <w:tab w:val="left" w:pos="459"/>
              </w:tabs>
              <w:spacing w:after="120"/>
              <w:ind w:left="358"/>
              <w:jc w:val="both"/>
              <w:rPr>
                <w:bCs/>
                <w:color w:val="000000"/>
                <w:sz w:val="20"/>
                <w:szCs w:val="20"/>
                <w:highlight w:val="white"/>
              </w:rPr>
            </w:pPr>
            <w:r>
              <w:rPr>
                <w:bCs/>
                <w:color w:val="000000"/>
                <w:sz w:val="20"/>
                <w:szCs w:val="20"/>
                <w:highlight w:val="white"/>
              </w:rPr>
              <w:t>должен быть членом саморегулируемой организации (СРО) основанной на членстве лиц, осуществляющих строительство, включенной в государственный реестр саморегулируемых организаций.</w:t>
            </w:r>
            <w:r>
              <w:rPr>
                <w:b/>
                <w:color w:val="000000"/>
                <w:sz w:val="20"/>
                <w:szCs w:val="20"/>
                <w:highlight w:val="white"/>
              </w:rPr>
              <w:t xml:space="preserve"> </w:t>
            </w:r>
            <w:r>
              <w:rPr>
                <w:bCs/>
                <w:color w:val="000000"/>
                <w:sz w:val="20"/>
                <w:szCs w:val="20"/>
                <w:highlight w:val="white"/>
              </w:rPr>
              <w:t>Участник должен иметь право выполнения работ по договорам подряда, заключаемым с использованием конкурентных способов заключения договоров (https://reestr.nostroy.ru).</w:t>
            </w:r>
            <w:bookmarkEnd w:id="107"/>
            <w:bookmarkEnd w:id="108"/>
          </w:p>
          <w:p w14:paraId="0565D375" w14:textId="77777777" w:rsidR="00030930" w:rsidRDefault="00C55616">
            <w:pPr>
              <w:widowControl w:val="0"/>
              <w:numPr>
                <w:ilvl w:val="0"/>
                <w:numId w:val="26"/>
              </w:numPr>
              <w:tabs>
                <w:tab w:val="left" w:pos="358"/>
              </w:tabs>
              <w:spacing w:after="0"/>
              <w:ind w:left="34" w:firstLine="0"/>
              <w:rPr>
                <w:bCs/>
                <w:color w:val="000000"/>
                <w:sz w:val="20"/>
                <w:szCs w:val="20"/>
              </w:rPr>
            </w:pPr>
            <w:r>
              <w:rPr>
                <w:bCs/>
                <w:color w:val="000000"/>
                <w:sz w:val="20"/>
                <w:szCs w:val="20"/>
              </w:rPr>
              <w:t>предоставить в составе заявки информацию и документы, установленные в п. 10 «ИНФОРМАЦИОННОЙ КАРТЫ ЗАКУПКИ».</w:t>
            </w:r>
          </w:p>
        </w:tc>
      </w:tr>
      <w:tr w:rsidR="00030930" w14:paraId="59F04576" w14:textId="77777777">
        <w:tc>
          <w:tcPr>
            <w:tcW w:w="521" w:type="dxa"/>
            <w:tcBorders>
              <w:top w:val="single" w:sz="4" w:space="0" w:color="000000"/>
              <w:left w:val="single" w:sz="4" w:space="0" w:color="000000"/>
              <w:bottom w:val="single" w:sz="4" w:space="0" w:color="000000"/>
              <w:right w:val="single" w:sz="4" w:space="0" w:color="000000"/>
            </w:tcBorders>
          </w:tcPr>
          <w:p w14:paraId="493F0221"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11419544" w14:textId="77777777" w:rsidR="00030930" w:rsidRDefault="00030930">
            <w:pPr>
              <w:widowControl w:val="0"/>
              <w:suppressLineNumbers/>
              <w:spacing w:after="0"/>
              <w:jc w:val="left"/>
              <w:rPr>
                <w:sz w:val="20"/>
                <w:szCs w:val="20"/>
              </w:rPr>
            </w:pPr>
          </w:p>
          <w:p w14:paraId="1C080D0D" w14:textId="77777777" w:rsidR="00030930" w:rsidRDefault="00C55616">
            <w:pPr>
              <w:widowControl w:val="0"/>
              <w:suppressLineNumbers/>
              <w:spacing w:after="0"/>
              <w:jc w:val="left"/>
              <w:rPr>
                <w:sz w:val="20"/>
                <w:szCs w:val="20"/>
                <w:lang w:val="en-US"/>
              </w:rPr>
            </w:pPr>
            <w:r>
              <w:rPr>
                <w:sz w:val="20"/>
                <w:szCs w:val="20"/>
              </w:rPr>
              <w:t>3.1, 3.2, 3.3, 3.4, 3.5, 3.6, 6.4</w:t>
            </w:r>
          </w:p>
        </w:tc>
        <w:tc>
          <w:tcPr>
            <w:tcW w:w="2630" w:type="dxa"/>
            <w:tcBorders>
              <w:top w:val="single" w:sz="4" w:space="0" w:color="000000"/>
              <w:left w:val="single" w:sz="4" w:space="0" w:color="000000"/>
              <w:bottom w:val="single" w:sz="4" w:space="0" w:color="000000"/>
              <w:right w:val="single" w:sz="4" w:space="0" w:color="000000"/>
            </w:tcBorders>
          </w:tcPr>
          <w:p w14:paraId="7BE959CD" w14:textId="77777777" w:rsidR="00030930" w:rsidRDefault="00C55616">
            <w:pPr>
              <w:widowControl w:val="0"/>
              <w:suppressLineNumbers/>
              <w:spacing w:after="120"/>
              <w:rPr>
                <w:sz w:val="18"/>
                <w:szCs w:val="18"/>
              </w:rPr>
            </w:pPr>
            <w:r>
              <w:rPr>
                <w:sz w:val="18"/>
                <w:szCs w:val="18"/>
              </w:rPr>
              <w:t xml:space="preserve">Информация и документы, входящие в состав заявки на участие в закупке для подтверждения соответствия требованиям, установленным в пункте 9 части </w:t>
            </w:r>
            <w:r>
              <w:rPr>
                <w:sz w:val="18"/>
                <w:szCs w:val="18"/>
                <w:lang w:val="en-US"/>
              </w:rPr>
              <w:t>II</w:t>
            </w:r>
            <w:r>
              <w:rPr>
                <w:sz w:val="18"/>
                <w:szCs w:val="18"/>
              </w:rPr>
              <w:t xml:space="preserve"> «ИНФОРМАЦИОННАЯ КАРТА ЗАКУПКИ»</w:t>
            </w:r>
          </w:p>
        </w:tc>
        <w:tc>
          <w:tcPr>
            <w:tcW w:w="5233" w:type="dxa"/>
            <w:tcBorders>
              <w:top w:val="single" w:sz="4" w:space="0" w:color="000000"/>
              <w:left w:val="single" w:sz="4" w:space="0" w:color="000000"/>
              <w:bottom w:val="single" w:sz="4" w:space="0" w:color="000000"/>
              <w:right w:val="single" w:sz="4" w:space="0" w:color="000000"/>
            </w:tcBorders>
          </w:tcPr>
          <w:p w14:paraId="42270283" w14:textId="77777777" w:rsidR="00030930" w:rsidRDefault="00C55616">
            <w:pPr>
              <w:pStyle w:val="aa"/>
              <w:widowControl w:val="0"/>
              <w:spacing w:after="120"/>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В целях подтверждения соответствия установленным требованиям, участник закупки должен включить </w:t>
            </w:r>
            <w:r>
              <w:rPr>
                <w:rFonts w:ascii="Times New Roman" w:hAnsi="Times New Roman" w:cs="Times New Roman"/>
                <w:color w:val="auto"/>
                <w:sz w:val="20"/>
                <w:szCs w:val="20"/>
              </w:rPr>
              <w:t>в состав первой части заявки,</w:t>
            </w:r>
            <w:r>
              <w:rPr>
                <w:rFonts w:ascii="Times New Roman" w:hAnsi="Times New Roman" w:cs="Times New Roman"/>
                <w:b w:val="0"/>
                <w:color w:val="auto"/>
                <w:sz w:val="20"/>
                <w:szCs w:val="20"/>
              </w:rPr>
              <w:t xml:space="preserve"> следующие информацию и документы:</w:t>
            </w:r>
          </w:p>
          <w:p w14:paraId="6D982AF0" w14:textId="77777777" w:rsidR="00030930" w:rsidRDefault="00C55616">
            <w:pPr>
              <w:pStyle w:val="affff5"/>
              <w:widowControl w:val="0"/>
              <w:numPr>
                <w:ilvl w:val="0"/>
                <w:numId w:val="28"/>
              </w:numPr>
              <w:spacing w:after="120"/>
              <w:ind w:left="34" w:firstLine="0"/>
              <w:jc w:val="both"/>
              <w:rPr>
                <w:b/>
                <w:sz w:val="20"/>
                <w:szCs w:val="20"/>
              </w:rPr>
            </w:pPr>
            <w:r>
              <w:rPr>
                <w:sz w:val="20"/>
                <w:szCs w:val="20"/>
                <w:lang w:eastAsia="en-US"/>
              </w:rPr>
              <w:t>Предложение участника в отношении предмета закупки, в том числе:</w:t>
            </w:r>
          </w:p>
          <w:p w14:paraId="01B420BE" w14:textId="77777777" w:rsidR="00030930" w:rsidRDefault="00C55616">
            <w:pPr>
              <w:pStyle w:val="affff5"/>
              <w:widowControl w:val="0"/>
              <w:numPr>
                <w:ilvl w:val="1"/>
                <w:numId w:val="48"/>
              </w:numPr>
              <w:spacing w:after="120"/>
              <w:ind w:left="35" w:hanging="1"/>
              <w:jc w:val="both"/>
              <w:rPr>
                <w:sz w:val="20"/>
                <w:szCs w:val="20"/>
              </w:rPr>
            </w:pPr>
            <w:r>
              <w:rPr>
                <w:sz w:val="20"/>
                <w:szCs w:val="20"/>
                <w:lang w:eastAsia="en-US"/>
              </w:rPr>
              <w:t>Предложение участника закупки в отношении предмета закупки, с подтверждением, если установлено документацией о закупке, соответствия  поставляемой заказчику, в том числе при выполнении закупаемых работ, оказании закупаемых услуг продукции, требованиям о запрете, ограничении закупок товаров, происходящих из иностранных государств, работ, услуг согласно Постановлению Правительства РФ от 23.12.2024 № 1875,  по форме и в соответствии с инструкциями, приведенными в настоящей документации о закупке (часть III «ОБ</w:t>
            </w:r>
            <w:r>
              <w:rPr>
                <w:sz w:val="20"/>
                <w:szCs w:val="20"/>
                <w:lang w:eastAsia="en-US"/>
              </w:rPr>
              <w:t>РАЗЦЫ ФОРМ ДЛЯ ЗАПОЛНЕНИЯ УЧАСТНИКАМИ ЗАКУПКИ», форма 1) с приложением файла Предложения участника, выполненного в формате MS Word.</w:t>
            </w:r>
          </w:p>
          <w:p w14:paraId="7658CDB2" w14:textId="77777777" w:rsidR="00030930" w:rsidRDefault="00C55616">
            <w:pPr>
              <w:pStyle w:val="aa"/>
              <w:widowControl w:val="0"/>
              <w:spacing w:after="120"/>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В целях подтверждения соответствия установленным требованиям, участник закупки должен включить </w:t>
            </w:r>
            <w:r>
              <w:rPr>
                <w:rFonts w:ascii="Times New Roman" w:hAnsi="Times New Roman" w:cs="Times New Roman"/>
                <w:color w:val="auto"/>
                <w:sz w:val="20"/>
                <w:szCs w:val="20"/>
              </w:rPr>
              <w:t>в состав второй части заявки,</w:t>
            </w:r>
            <w:r>
              <w:rPr>
                <w:rFonts w:ascii="Times New Roman" w:hAnsi="Times New Roman" w:cs="Times New Roman"/>
                <w:b w:val="0"/>
                <w:color w:val="auto"/>
                <w:sz w:val="20"/>
                <w:szCs w:val="20"/>
              </w:rPr>
              <w:t xml:space="preserve"> следующие информацию и документы:</w:t>
            </w:r>
          </w:p>
          <w:p w14:paraId="47D81A1B" w14:textId="77777777" w:rsidR="00030930" w:rsidRDefault="00C55616">
            <w:pPr>
              <w:pStyle w:val="affff5"/>
              <w:widowControl w:val="0"/>
              <w:numPr>
                <w:ilvl w:val="0"/>
                <w:numId w:val="28"/>
              </w:numPr>
              <w:spacing w:after="120"/>
              <w:ind w:left="34" w:firstLine="0"/>
              <w:jc w:val="both"/>
              <w:rPr>
                <w:sz w:val="20"/>
                <w:szCs w:val="20"/>
                <w:lang w:eastAsia="en-US"/>
              </w:rPr>
            </w:pPr>
            <w:r>
              <w:rPr>
                <w:sz w:val="20"/>
                <w:szCs w:val="20"/>
                <w:lang w:eastAsia="en-US"/>
              </w:rPr>
              <w:t xml:space="preserve">Обязательные документы </w:t>
            </w:r>
            <w:r>
              <w:rPr>
                <w:i/>
                <w:sz w:val="20"/>
                <w:szCs w:val="20"/>
                <w:lang w:eastAsia="en-US"/>
              </w:rPr>
              <w:t>(участник должен принять во внимание, что в случае непредоставления обязательных документов, либо предоставления документов, несоответствующих установленным в документации о закупке требованиям, закупочная комиссия принимает решение об отклонении заявки):</w:t>
            </w:r>
          </w:p>
          <w:p w14:paraId="486E52B4" w14:textId="77777777" w:rsidR="00030930" w:rsidRDefault="00C55616">
            <w:pPr>
              <w:pStyle w:val="aa"/>
              <w:widowControl w:val="0"/>
              <w:numPr>
                <w:ilvl w:val="1"/>
                <w:numId w:val="29"/>
              </w:numPr>
              <w:spacing w:after="120"/>
              <w:ind w:left="0" w:firstLine="0"/>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Сведения об участнике закупки по форме, приведенной в настоящей документации о закупке (часть III «ОБРАЗЦЫ ФОРМ ДЛЯ ЗАПОЛНЕНИЯ УЧАСТНИКАМИ ЗАКУПКИ», форма 2).</w:t>
            </w:r>
          </w:p>
          <w:p w14:paraId="4B679583" w14:textId="77777777" w:rsidR="00030930" w:rsidRDefault="00C55616">
            <w:pPr>
              <w:pStyle w:val="aa"/>
              <w:widowControl w:val="0"/>
              <w:numPr>
                <w:ilvl w:val="1"/>
                <w:numId w:val="29"/>
              </w:numPr>
              <w:spacing w:after="120"/>
              <w:ind w:left="0" w:firstLine="0"/>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Копия учредительного документа в соответствии со ст. 52 ГК РФ (если участником закупки является юридическое лицо) </w:t>
            </w:r>
            <w:r>
              <w:rPr>
                <w:rFonts w:ascii="Times New Roman" w:hAnsi="Times New Roman" w:cs="Times New Roman"/>
                <w:b w:val="0"/>
                <w:i/>
                <w:color w:val="auto"/>
                <w:sz w:val="20"/>
                <w:szCs w:val="20"/>
              </w:rPr>
              <w:t>(если участником закупки является коллективный участник, копия учредительного документа предоставляется на каждого члена коллективного участника);</w:t>
            </w:r>
          </w:p>
          <w:p w14:paraId="5FDF9F6D" w14:textId="77777777" w:rsidR="00030930" w:rsidRDefault="00C55616">
            <w:pPr>
              <w:pStyle w:val="aa"/>
              <w:widowControl w:val="0"/>
              <w:numPr>
                <w:ilvl w:val="1"/>
                <w:numId w:val="29"/>
              </w:numPr>
              <w:spacing w:after="120"/>
              <w:ind w:left="0" w:firstLine="0"/>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Копия документа, подтверждающего полномочия лица действовать от имени участника закупки, за исключением случаев подписания заявки </w:t>
            </w:r>
            <w:r>
              <w:rPr>
                <w:rFonts w:ascii="Times New Roman" w:hAnsi="Times New Roman" w:cs="Times New Roman"/>
                <w:b w:val="0"/>
                <w:i/>
                <w:color w:val="auto"/>
                <w:sz w:val="20"/>
                <w:szCs w:val="20"/>
              </w:rPr>
              <w:t>(если участником закупки является коллективный участник, в составе заявки предоставляется доверенность по форме, приведенной в настоящей документации о закупке (</w:t>
            </w:r>
            <w:r>
              <w:rPr>
                <w:rFonts w:ascii="Times New Roman" w:hAnsi="Times New Roman" w:cs="Times New Roman"/>
                <w:b w:val="0"/>
                <w:color w:val="auto"/>
                <w:sz w:val="20"/>
                <w:szCs w:val="20"/>
              </w:rPr>
              <w:t>часть III «ОБРАЗЦЫ ФОРМ ДЛЯ ЗАПОЛНЕНИЯ УЧАСТНИКАМИ ЗАКУПКИ», форма 7</w:t>
            </w:r>
            <w:r>
              <w:rPr>
                <w:rFonts w:ascii="Times New Roman" w:hAnsi="Times New Roman" w:cs="Times New Roman"/>
                <w:b w:val="0"/>
                <w:i/>
                <w:color w:val="auto"/>
                <w:sz w:val="20"/>
                <w:szCs w:val="20"/>
              </w:rPr>
              <w:t>)</w:t>
            </w:r>
            <w:r>
              <w:rPr>
                <w:rFonts w:ascii="Times New Roman" w:hAnsi="Times New Roman" w:cs="Times New Roman"/>
                <w:b w:val="0"/>
                <w:color w:val="auto"/>
                <w:sz w:val="20"/>
                <w:szCs w:val="20"/>
              </w:rPr>
              <w:t>:</w:t>
            </w:r>
          </w:p>
          <w:p w14:paraId="20F3F476" w14:textId="77777777" w:rsidR="00030930" w:rsidRDefault="00C55616">
            <w:pPr>
              <w:pStyle w:val="aa"/>
              <w:widowControl w:val="0"/>
              <w:numPr>
                <w:ilvl w:val="0"/>
                <w:numId w:val="27"/>
              </w:numPr>
              <w:spacing w:after="120"/>
              <w:ind w:left="641" w:hanging="607"/>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 индивидуальным предпринимателем, если участником закупки является индивидуальный предприниматель;</w:t>
            </w:r>
          </w:p>
          <w:p w14:paraId="49F620DE" w14:textId="77777777" w:rsidR="00030930" w:rsidRDefault="00C55616">
            <w:pPr>
              <w:pStyle w:val="aa"/>
              <w:widowControl w:val="0"/>
              <w:numPr>
                <w:ilvl w:val="0"/>
                <w:numId w:val="27"/>
              </w:numPr>
              <w:spacing w:after="120"/>
              <w:ind w:left="641" w:hanging="607"/>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14:paraId="0257C1DD" w14:textId="77777777" w:rsidR="00030930" w:rsidRDefault="00C55616">
            <w:pPr>
              <w:pStyle w:val="aa"/>
              <w:widowControl w:val="0"/>
              <w:numPr>
                <w:ilvl w:val="1"/>
                <w:numId w:val="29"/>
              </w:numPr>
              <w:spacing w:after="120"/>
              <w:ind w:left="0" w:firstLine="0"/>
              <w:jc w:val="both"/>
              <w:rPr>
                <w:rFonts w:ascii="Times New Roman" w:hAnsi="Times New Roman" w:cs="Times New Roman"/>
                <w:b w:val="0"/>
                <w:i/>
                <w:color w:val="auto"/>
                <w:sz w:val="20"/>
                <w:szCs w:val="20"/>
              </w:rPr>
            </w:pPr>
            <w:r>
              <w:rPr>
                <w:rFonts w:ascii="Times New Roman" w:hAnsi="Times New Roman" w:cs="Times New Roman"/>
                <w:b w:val="0"/>
                <w:color w:val="auto"/>
                <w:sz w:val="20"/>
                <w:szCs w:val="20"/>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установлено требование об обеспечении заявок), обеспечения исполнения договора (если установлено требование об обеспечении исполнения договора) является крупной сделкой </w:t>
            </w:r>
            <w:r>
              <w:rPr>
                <w:rFonts w:ascii="Times New Roman" w:hAnsi="Times New Roman" w:cs="Times New Roman"/>
                <w:b w:val="0"/>
                <w:i/>
                <w:color w:val="auto"/>
                <w:sz w:val="20"/>
                <w:szCs w:val="20"/>
              </w:rPr>
              <w:t>(если участником закупки является коллективный участник, копия решения о согласии на совершение крупной сделки или о последующем одобрении этой сделки предоставляется каждым членом коллективного участника).</w:t>
            </w:r>
          </w:p>
          <w:p w14:paraId="7BB4ED42" w14:textId="77777777" w:rsidR="00030930" w:rsidRDefault="00C55616">
            <w:pPr>
              <w:pStyle w:val="aa"/>
              <w:widowControl w:val="0"/>
              <w:numPr>
                <w:ilvl w:val="1"/>
                <w:numId w:val="29"/>
              </w:numPr>
              <w:spacing w:after="120"/>
              <w:ind w:left="0" w:firstLine="0"/>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Информация и документы об обеспечении заявки на участие в закупке (если установлено требование об обеспечении заявок):</w:t>
            </w:r>
          </w:p>
          <w:p w14:paraId="66FF0319" w14:textId="77777777" w:rsidR="00030930" w:rsidRDefault="00C55616">
            <w:pPr>
              <w:pStyle w:val="affff5"/>
              <w:widowControl w:val="0"/>
              <w:numPr>
                <w:ilvl w:val="0"/>
                <w:numId w:val="37"/>
              </w:numPr>
              <w:spacing w:after="120"/>
              <w:ind w:left="641" w:hanging="567"/>
              <w:jc w:val="both"/>
              <w:rPr>
                <w:sz w:val="20"/>
                <w:szCs w:val="20"/>
              </w:rPr>
            </w:pPr>
            <w:r>
              <w:rPr>
                <w:sz w:val="20"/>
                <w:szCs w:val="20"/>
                <w:lang w:eastAsia="en-US"/>
              </w:rPr>
              <w:t>реквизиты специального банковского счета участника закупки (если обеспечение заявки на участие в такой закупке предоставляется участником закупки путем внесения денежных средств);</w:t>
            </w:r>
          </w:p>
          <w:p w14:paraId="6026CC3E" w14:textId="77777777" w:rsidR="00030930" w:rsidRDefault="00C55616">
            <w:pPr>
              <w:pStyle w:val="Times12"/>
              <w:widowControl w:val="0"/>
              <w:numPr>
                <w:ilvl w:val="0"/>
                <w:numId w:val="37"/>
              </w:numPr>
              <w:tabs>
                <w:tab w:val="left" w:pos="0"/>
                <w:tab w:val="left" w:pos="1276"/>
              </w:tabs>
              <w:spacing w:after="120"/>
              <w:ind w:left="641" w:hanging="567"/>
              <w:rPr>
                <w:sz w:val="20"/>
                <w:szCs w:val="20"/>
              </w:rPr>
            </w:pPr>
            <w:r>
              <w:rPr>
                <w:sz w:val="20"/>
                <w:szCs w:val="20"/>
                <w:lang w:eastAsia="en-US"/>
              </w:rPr>
              <w:t>независимая гарантия или ее копия (если в качестве обеспечения заявки на участие в закупке участником такой закупки предоставляется независимая гарантия).</w:t>
            </w:r>
          </w:p>
          <w:p w14:paraId="4B765185" w14:textId="77777777" w:rsidR="00030930" w:rsidRDefault="00C55616">
            <w:pPr>
              <w:pStyle w:val="aa"/>
              <w:widowControl w:val="0"/>
              <w:numPr>
                <w:ilvl w:val="1"/>
                <w:numId w:val="29"/>
              </w:numPr>
              <w:spacing w:after="120"/>
              <w:ind w:left="34" w:firstLine="0"/>
              <w:jc w:val="both"/>
              <w:rPr>
                <w:rFonts w:ascii="Times New Roman" w:hAnsi="Times New Roman" w:cs="Times New Roman"/>
                <w:b w:val="0"/>
                <w:color w:val="auto"/>
                <w:sz w:val="20"/>
                <w:szCs w:val="20"/>
                <w:highlight w:val="white"/>
              </w:rPr>
            </w:pPr>
            <w:r>
              <w:rPr>
                <w:rFonts w:ascii="Times New Roman" w:hAnsi="Times New Roman" w:cs="Times New Roman"/>
                <w:b w:val="0"/>
                <w:color w:val="auto"/>
                <w:sz w:val="20"/>
                <w:szCs w:val="20"/>
              </w:rPr>
              <w:t>Декларация, подтверждающая на дату подачи заявки на участие в закупке соответствие участника, требованием, установленным п. 9 ч. 19.1 ст. 3.4 Закона 223-ФЗ (УКАЗАННАЯ ДЕКЛАРАЦИЯ ПРЕДСТАВЛЯЕТСЯ УЧАСТНИКАМИ С ИСПОЛЬЗОВАНИЕМ ПРО</w:t>
            </w:r>
            <w:r>
              <w:rPr>
                <w:rFonts w:ascii="Times New Roman" w:hAnsi="Times New Roman" w:cs="Times New Roman"/>
                <w:b w:val="0"/>
                <w:color w:val="auto"/>
                <w:sz w:val="20"/>
                <w:szCs w:val="20"/>
                <w:highlight w:val="white"/>
              </w:rPr>
              <w:t>ГРАММНО-АППАРАТНЫХ СРЕДСТВ ЭП)</w:t>
            </w:r>
          </w:p>
          <w:p w14:paraId="152243D8" w14:textId="77777777" w:rsidR="00030930" w:rsidRDefault="00C55616">
            <w:pPr>
              <w:pStyle w:val="affff5"/>
              <w:numPr>
                <w:ilvl w:val="1"/>
                <w:numId w:val="29"/>
              </w:numPr>
              <w:ind w:left="0" w:firstLine="35"/>
              <w:jc w:val="both"/>
              <w:rPr>
                <w:highlight w:val="white"/>
              </w:rPr>
            </w:pPr>
            <w:r>
              <w:rPr>
                <w:sz w:val="20"/>
                <w:szCs w:val="20"/>
                <w:highlight w:val="white"/>
              </w:rPr>
              <w:t xml:space="preserve">Предложение о цене договора по форме и в соответствии с инструкциями, приведенными в настоящей документации о закупке (часть </w:t>
            </w:r>
            <w:r>
              <w:rPr>
                <w:sz w:val="20"/>
                <w:szCs w:val="20"/>
                <w:highlight w:val="white"/>
                <w:lang w:val="en-US"/>
              </w:rPr>
              <w:t>III</w:t>
            </w:r>
            <w:r>
              <w:rPr>
                <w:sz w:val="20"/>
                <w:szCs w:val="20"/>
                <w:highlight w:val="white"/>
              </w:rPr>
              <w:t xml:space="preserve"> «ОБРАЗЦЫ ФОРМ ДЛЯ ЗАПОЛНЕНИЯ УЧАСТНИКАМИ ЗАКУПКИ», форма 8).</w:t>
            </w:r>
          </w:p>
          <w:p w14:paraId="5E9177DB" w14:textId="77777777" w:rsidR="00030930" w:rsidRDefault="00030930">
            <w:pPr>
              <w:pStyle w:val="affff5"/>
              <w:ind w:left="35"/>
              <w:jc w:val="both"/>
              <w:rPr>
                <w:lang w:eastAsia="en-US"/>
              </w:rPr>
            </w:pPr>
          </w:p>
          <w:p w14:paraId="0DAFE3DA" w14:textId="77777777" w:rsidR="00030930" w:rsidRDefault="00C55616">
            <w:pPr>
              <w:pStyle w:val="aa"/>
              <w:widowControl w:val="0"/>
              <w:numPr>
                <w:ilvl w:val="1"/>
                <w:numId w:val="29"/>
              </w:numPr>
              <w:spacing w:after="120"/>
              <w:ind w:left="34" w:firstLine="0"/>
              <w:jc w:val="both"/>
              <w:rPr>
                <w:rFonts w:ascii="Times New Roman" w:hAnsi="Times New Roman" w:cs="Times New Roman"/>
                <w:b w:val="0"/>
                <w:color w:val="auto"/>
                <w:sz w:val="20"/>
                <w:szCs w:val="20"/>
                <w:u w:val="single"/>
              </w:rPr>
            </w:pPr>
            <w:r>
              <w:rPr>
                <w:rFonts w:ascii="Times New Roman" w:hAnsi="Times New Roman" w:cs="Times New Roman"/>
                <w:b w:val="0"/>
                <w:color w:val="auto"/>
                <w:sz w:val="20"/>
                <w:szCs w:val="20"/>
                <w:u w:val="single"/>
              </w:rPr>
              <w:t>Для физических лиц, не являющихся индивидуальным предпринимателем и применяющих специальный налоговый режим «Налог на профессиональный доход»:</w:t>
            </w:r>
          </w:p>
          <w:p w14:paraId="2FC4ED20" w14:textId="77777777" w:rsidR="00030930" w:rsidRDefault="00C55616">
            <w:pPr>
              <w:pStyle w:val="Times12"/>
              <w:numPr>
                <w:ilvl w:val="0"/>
                <w:numId w:val="38"/>
              </w:numPr>
              <w:tabs>
                <w:tab w:val="left" w:pos="895"/>
              </w:tabs>
              <w:spacing w:after="120"/>
              <w:ind w:left="0" w:firstLine="567"/>
              <w:rPr>
                <w:rFonts w:eastAsiaTheme="minorHAnsi"/>
                <w:sz w:val="20"/>
                <w:szCs w:val="20"/>
                <w:lang w:eastAsia="en-US"/>
              </w:rPr>
            </w:pPr>
            <w:r>
              <w:rPr>
                <w:rFonts w:eastAsiaTheme="minorHAnsi"/>
                <w:sz w:val="20"/>
                <w:szCs w:val="20"/>
                <w:lang w:eastAsia="en-US"/>
              </w:rP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0C9B0AE" w14:textId="77777777" w:rsidR="00030930" w:rsidRDefault="00C55616">
            <w:pPr>
              <w:pStyle w:val="Times12"/>
              <w:numPr>
                <w:ilvl w:val="0"/>
                <w:numId w:val="38"/>
              </w:numPr>
              <w:tabs>
                <w:tab w:val="left" w:pos="895"/>
              </w:tabs>
              <w:spacing w:after="120"/>
              <w:ind w:left="0" w:firstLine="567"/>
              <w:rPr>
                <w:rFonts w:eastAsiaTheme="minorHAnsi"/>
                <w:sz w:val="20"/>
                <w:szCs w:val="20"/>
                <w:lang w:eastAsia="en-US"/>
              </w:rPr>
            </w:pPr>
            <w:r>
              <w:rPr>
                <w:rFonts w:eastAsiaTheme="minorHAnsi"/>
                <w:sz w:val="20"/>
                <w:szCs w:val="20"/>
                <w:lang w:eastAsia="en-US"/>
              </w:rPr>
              <w:t>Копия свидетельства о присвоении идентификационного номера налогоплательщика (ИНН);</w:t>
            </w:r>
          </w:p>
          <w:p w14:paraId="448BC4B3" w14:textId="77777777" w:rsidR="00030930" w:rsidRDefault="00C55616">
            <w:pPr>
              <w:pStyle w:val="Times12"/>
              <w:numPr>
                <w:ilvl w:val="0"/>
                <w:numId w:val="38"/>
              </w:numPr>
              <w:tabs>
                <w:tab w:val="left" w:pos="895"/>
              </w:tabs>
              <w:spacing w:after="120"/>
              <w:ind w:left="0" w:firstLine="567"/>
              <w:rPr>
                <w:rFonts w:eastAsiaTheme="minorHAnsi"/>
                <w:sz w:val="20"/>
                <w:szCs w:val="20"/>
                <w:lang w:eastAsia="en-US"/>
              </w:rPr>
            </w:pPr>
            <w:r>
              <w:rPr>
                <w:rFonts w:eastAsiaTheme="minorHAnsi"/>
                <w:sz w:val="20"/>
                <w:szCs w:val="20"/>
                <w:lang w:eastAsia="en-US"/>
              </w:rPr>
              <w:t>Копия страхового свидетельства государственного пенсионного страхования;</w:t>
            </w:r>
          </w:p>
          <w:p w14:paraId="4105D76D" w14:textId="77777777" w:rsidR="00030930" w:rsidRDefault="00C55616">
            <w:pPr>
              <w:pStyle w:val="Times12"/>
              <w:numPr>
                <w:ilvl w:val="0"/>
                <w:numId w:val="38"/>
              </w:numPr>
              <w:tabs>
                <w:tab w:val="left" w:pos="895"/>
              </w:tabs>
              <w:spacing w:after="120"/>
              <w:ind w:left="0" w:firstLine="567"/>
              <w:rPr>
                <w:rFonts w:eastAsiaTheme="minorHAnsi"/>
                <w:sz w:val="20"/>
                <w:szCs w:val="20"/>
                <w:lang w:eastAsia="en-US"/>
              </w:rPr>
            </w:pPr>
            <w:r>
              <w:rPr>
                <w:rFonts w:eastAsiaTheme="minorHAnsi"/>
                <w:sz w:val="20"/>
                <w:szCs w:val="20"/>
                <w:lang w:eastAsia="en-US"/>
              </w:rPr>
              <w:t>Согласие на обработку персональных данных в соответствии с Федеральным законом от 27.07.2006 № 152-ФЗ «О персональных данных» (часть III «ОБРАЗЦЫ ФОРМ ДЛЯ ЗАПОЛНЕНИЯ УЧАСТНИКАМИ ЗАКУПКИ», форма 9);</w:t>
            </w:r>
          </w:p>
          <w:p w14:paraId="1826469E" w14:textId="77777777" w:rsidR="00030930" w:rsidRDefault="00C55616">
            <w:pPr>
              <w:pStyle w:val="Times12"/>
              <w:numPr>
                <w:ilvl w:val="0"/>
                <w:numId w:val="38"/>
              </w:numPr>
              <w:tabs>
                <w:tab w:val="left" w:pos="895"/>
              </w:tabs>
              <w:spacing w:after="120"/>
              <w:ind w:left="0" w:firstLine="567"/>
              <w:rPr>
                <w:rFonts w:eastAsiaTheme="minorHAnsi"/>
                <w:sz w:val="20"/>
                <w:szCs w:val="20"/>
                <w:lang w:eastAsia="en-US"/>
              </w:rPr>
            </w:pPr>
            <w:r>
              <w:rPr>
                <w:rFonts w:eastAsiaTheme="minorHAnsi"/>
                <w:sz w:val="20"/>
                <w:szCs w:val="20"/>
                <w:lang w:eastAsia="en-US"/>
              </w:rPr>
              <w:t>Справка о постановке на учет в качестве плательщика «Налога на профессиональный доход».</w:t>
            </w:r>
          </w:p>
          <w:p w14:paraId="0F6FE2F5" w14:textId="77777777" w:rsidR="00030930" w:rsidRDefault="00C55616">
            <w:pPr>
              <w:pStyle w:val="aa"/>
              <w:widowControl w:val="0"/>
              <w:numPr>
                <w:ilvl w:val="1"/>
                <w:numId w:val="29"/>
              </w:numPr>
              <w:spacing w:after="120"/>
              <w:ind w:left="34" w:firstLine="0"/>
              <w:jc w:val="both"/>
              <w:rPr>
                <w:rFonts w:ascii="Times New Roman" w:hAnsi="Times New Roman" w:cs="Times New Roman"/>
                <w:b w:val="0"/>
                <w:color w:val="auto"/>
                <w:sz w:val="20"/>
                <w:szCs w:val="20"/>
              </w:rPr>
            </w:pPr>
            <w:r>
              <w:rPr>
                <w:color w:val="auto"/>
                <w:sz w:val="20"/>
                <w:szCs w:val="20"/>
              </w:rPr>
              <w:t xml:space="preserve"> </w:t>
            </w:r>
            <w:r>
              <w:rPr>
                <w:rFonts w:ascii="Times New Roman" w:hAnsi="Times New Roman" w:cs="Times New Roman"/>
                <w:b w:val="0"/>
                <w:color w:val="auto"/>
                <w:sz w:val="20"/>
                <w:szCs w:val="20"/>
              </w:rPr>
              <w:t>Наименование страны происхо</w:t>
            </w:r>
            <w:r>
              <w:rPr>
                <w:rFonts w:ascii="Times New Roman" w:hAnsi="Times New Roman" w:cs="Times New Roman"/>
                <w:b w:val="0"/>
                <w:color w:val="auto"/>
                <w:sz w:val="20"/>
                <w:szCs w:val="20"/>
              </w:rPr>
              <w:t xml:space="preserve">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по форме и в соответствии с инструкциями, приведенными в настоящей документации о закупке (часть </w:t>
            </w:r>
            <w:r>
              <w:rPr>
                <w:rFonts w:ascii="Times New Roman" w:hAnsi="Times New Roman" w:cs="Times New Roman"/>
                <w:b w:val="0"/>
                <w:color w:val="auto"/>
                <w:sz w:val="20"/>
                <w:szCs w:val="20"/>
                <w:lang w:val="en-US"/>
              </w:rPr>
              <w:t>III</w:t>
            </w:r>
            <w:r>
              <w:rPr>
                <w:rFonts w:ascii="Times New Roman" w:hAnsi="Times New Roman" w:cs="Times New Roman"/>
                <w:b w:val="0"/>
                <w:color w:val="auto"/>
                <w:sz w:val="20"/>
                <w:szCs w:val="20"/>
              </w:rPr>
              <w:t xml:space="preserve"> «ОБРАЗЦЫ ФОРМ ДЛЯ ЗАПОЛНЕНИЯ УЧАСТНИКАМИ ЗАКУПКИ», форма 10).</w:t>
            </w:r>
          </w:p>
          <w:p w14:paraId="52629663" w14:textId="77777777" w:rsidR="00030930" w:rsidRDefault="00C55616">
            <w:pPr>
              <w:pStyle w:val="affff5"/>
              <w:widowControl w:val="0"/>
              <w:numPr>
                <w:ilvl w:val="0"/>
                <w:numId w:val="28"/>
              </w:numPr>
              <w:spacing w:after="120"/>
              <w:ind w:left="34" w:firstLine="0"/>
              <w:jc w:val="both"/>
              <w:rPr>
                <w:sz w:val="20"/>
                <w:szCs w:val="20"/>
              </w:rPr>
            </w:pPr>
            <w:r>
              <w:rPr>
                <w:sz w:val="20"/>
                <w:szCs w:val="20"/>
              </w:rPr>
              <w:t xml:space="preserve">Документы, предоставляемые </w:t>
            </w:r>
            <w:r>
              <w:rPr>
                <w:b/>
                <w:bCs/>
                <w:sz w:val="20"/>
                <w:szCs w:val="20"/>
                <w:u w:val="single"/>
              </w:rPr>
              <w:t>в составе второй части заявки</w:t>
            </w:r>
            <w:r>
              <w:rPr>
                <w:sz w:val="20"/>
                <w:szCs w:val="20"/>
              </w:rPr>
              <w:t xml:space="preserve"> для оценки заявок по Критериям оценки и сопоставления заявок (приложение 1 к части II «ИНФОРМАЦИОННАЯ КАРТА ЗАКУПКИ» (</w:t>
            </w:r>
            <w:r>
              <w:rPr>
                <w:i/>
                <w:iCs/>
                <w:sz w:val="20"/>
                <w:szCs w:val="20"/>
              </w:rPr>
              <w:t>участник должен принять во внимание, что отсутствие во второй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B303573" w14:textId="77777777" w:rsidR="00030930" w:rsidRDefault="00C55616">
            <w:pPr>
              <w:pStyle w:val="aa"/>
              <w:widowControl w:val="0"/>
              <w:numPr>
                <w:ilvl w:val="1"/>
                <w:numId w:val="30"/>
              </w:numPr>
              <w:spacing w:after="120"/>
              <w:ind w:left="0" w:firstLine="0"/>
              <w:jc w:val="both"/>
              <w:rPr>
                <w:rFonts w:ascii="Times New Roman" w:hAnsi="Times New Roman" w:cs="Times New Roman"/>
                <w:b w:val="0"/>
                <w:color w:val="auto"/>
                <w:sz w:val="20"/>
                <w:szCs w:val="20"/>
                <w:highlight w:val="white"/>
              </w:rPr>
            </w:pPr>
            <w:r>
              <w:rPr>
                <w:rFonts w:ascii="Times New Roman" w:hAnsi="Times New Roman" w:cs="Times New Roman"/>
                <w:b w:val="0"/>
                <w:bCs w:val="0"/>
                <w:color w:val="auto"/>
                <w:sz w:val="20"/>
                <w:szCs w:val="20"/>
                <w:highlight w:val="white"/>
              </w:rPr>
              <w:t xml:space="preserve">Справка для оценки опыта </w:t>
            </w:r>
            <w:r>
              <w:rPr>
                <w:rFonts w:ascii="Times New Roman" w:hAnsi="Times New Roman"/>
                <w:b w:val="0"/>
                <w:bCs w:val="0"/>
                <w:color w:val="auto"/>
                <w:sz w:val="20"/>
                <w:szCs w:val="20"/>
              </w:rPr>
              <w:t xml:space="preserve">выполнения </w:t>
            </w:r>
            <w:r>
              <w:rPr>
                <w:rFonts w:ascii="Times New Roman" w:hAnsi="Times New Roman" w:cs="Times New Roman"/>
                <w:b w:val="0"/>
                <w:color w:val="000000" w:themeColor="text1"/>
                <w:sz w:val="20"/>
                <w:szCs w:val="20"/>
              </w:rPr>
              <w:t>строительно-монтажных работ на электросетевых объектах капитального строительства 110 кВ и выше за последние три года</w:t>
            </w:r>
            <w:r>
              <w:rPr>
                <w:rFonts w:ascii="Times New Roman" w:hAnsi="Times New Roman" w:cs="Times New Roman"/>
                <w:b w:val="0"/>
                <w:bCs w:val="0"/>
                <w:color w:val="auto"/>
                <w:sz w:val="20"/>
                <w:szCs w:val="20"/>
                <w:highlight w:val="white"/>
              </w:rPr>
              <w:t>, стоимостью не менее 50% на</w:t>
            </w:r>
            <w:r>
              <w:rPr>
                <w:rFonts w:ascii="Times New Roman" w:hAnsi="Times New Roman" w:cs="Times New Roman"/>
                <w:b w:val="0"/>
                <w:color w:val="auto"/>
                <w:sz w:val="20"/>
                <w:szCs w:val="20"/>
                <w:highlight w:val="white"/>
              </w:rPr>
              <w:t xml:space="preserve">чальной (максимальной) цены договора, установленной в п.5 части II «ИНФОРМАЦИОННАЯ КАРТА ЗАКУПКИ» по установленной в настоящей документации форме (часть III «ОБРАЗЦЫ ФОРМ ДЛЯ ЗАПОЛНЕНИЯ УЧАСТНИКАМИ ЗАКУПКИ», форма 3) с приложением </w:t>
            </w:r>
            <w:r>
              <w:rPr>
                <w:rFonts w:ascii="Times New Roman" w:hAnsi="Times New Roman" w:cs="Times New Roman"/>
                <w:b w:val="0"/>
                <w:color w:val="auto"/>
                <w:sz w:val="20"/>
                <w:szCs w:val="20"/>
                <w:highlight w:val="white"/>
                <w:lang w:eastAsia="ar-SA"/>
              </w:rPr>
              <w:t xml:space="preserve">копии контракта (договора) (включая приложения), заверенной участником, копии актов приёмки выполненных  </w:t>
            </w:r>
            <w:r>
              <w:rPr>
                <w:rFonts w:ascii="Times New Roman" w:hAnsi="Times New Roman" w:cs="Times New Roman"/>
                <w:b w:val="0"/>
                <w:bCs w:val="0"/>
                <w:color w:val="auto"/>
                <w:sz w:val="20"/>
                <w:szCs w:val="20"/>
                <w:highlight w:val="white"/>
              </w:rPr>
              <w:t>строительно-монтажны</w:t>
            </w:r>
            <w:r>
              <w:rPr>
                <w:rFonts w:ascii="Times New Roman" w:hAnsi="Times New Roman" w:cs="Times New Roman"/>
                <w:b w:val="0"/>
                <w:bCs w:val="0"/>
                <w:color w:val="auto"/>
                <w:sz w:val="20"/>
                <w:szCs w:val="20"/>
                <w:highlight w:val="white"/>
              </w:rPr>
              <w:t xml:space="preserve">х работ </w:t>
            </w:r>
            <w:r>
              <w:rPr>
                <w:rFonts w:ascii="Times New Roman" w:eastAsia="Times New Roman" w:hAnsi="Times New Roman" w:cs="Times New Roman"/>
                <w:b w:val="0"/>
                <w:color w:val="000000" w:themeColor="text1"/>
                <w:sz w:val="20"/>
                <w:szCs w:val="20"/>
              </w:rPr>
              <w:t>на электросетевых объектах капитального строительства 110 кВ и выше за последние три года</w:t>
            </w:r>
            <w:r>
              <w:rPr>
                <w:rFonts w:ascii="Times New Roman" w:hAnsi="Times New Roman" w:cs="Times New Roman"/>
                <w:b w:val="0"/>
                <w:color w:val="000000" w:themeColor="text1"/>
                <w:sz w:val="20"/>
                <w:szCs w:val="20"/>
                <w:highlight w:val="white"/>
              </w:rPr>
              <w:t>.</w:t>
            </w:r>
          </w:p>
          <w:p w14:paraId="737F3C50" w14:textId="77777777" w:rsidR="00030930" w:rsidRDefault="00C55616">
            <w:pPr>
              <w:pStyle w:val="aa"/>
              <w:widowControl w:val="0"/>
              <w:numPr>
                <w:ilvl w:val="1"/>
                <w:numId w:val="30"/>
              </w:numPr>
              <w:spacing w:after="120"/>
              <w:ind w:left="0" w:firstLine="0"/>
              <w:jc w:val="both"/>
              <w:rPr>
                <w:rFonts w:ascii="Times New Roman" w:hAnsi="Times New Roman" w:cs="Times New Roman"/>
                <w:b w:val="0"/>
                <w:color w:val="auto"/>
                <w:sz w:val="20"/>
                <w:szCs w:val="20"/>
              </w:rPr>
            </w:pPr>
            <w:r>
              <w:rPr>
                <w:rFonts w:ascii="Times New Roman" w:hAnsi="Times New Roman" w:cs="Times New Roman"/>
                <w:b w:val="0"/>
                <w:color w:val="auto"/>
                <w:sz w:val="20"/>
                <w:szCs w:val="20"/>
                <w:lang w:eastAsia="ar-SA"/>
              </w:rPr>
              <w:t>Справка о привлекаемых кадровых ресурсах по установленной в настоящей документации о закупке форме (часть III «ОБРАЗЦЫ ФОРМ ДЛЯ ЗАПОЛНЕНИЯ УЧАСТНИКАМИ ЗАКУПКИ», форма 4)</w:t>
            </w:r>
            <w:r>
              <w:rPr>
                <w:rFonts w:ascii="Times New Roman" w:hAnsi="Times New Roman" w:cs="Times New Roman"/>
                <w:b w:val="0"/>
                <w:color w:val="auto"/>
                <w:sz w:val="20"/>
                <w:szCs w:val="20"/>
              </w:rPr>
              <w:t>.</w:t>
            </w:r>
            <w:r>
              <w:rPr>
                <w:rFonts w:ascii="Times New Roman" w:hAnsi="Times New Roman" w:cs="Times New Roman"/>
                <w:b w:val="0"/>
                <w:color w:val="auto"/>
                <w:sz w:val="20"/>
                <w:szCs w:val="20"/>
                <w:lang w:eastAsia="ar-SA"/>
              </w:rPr>
              <w:t xml:space="preserve"> Для подтверждения наличия кадровых ресурсов участник предоставляет выписку из штатного расписания или иные документы в соответствии с законодательством РФ, подтверждающие трудовые взаимоотношения, заверенные руководителем кадровой службы.</w:t>
            </w:r>
          </w:p>
          <w:p w14:paraId="7339CA76" w14:textId="77777777" w:rsidR="00030930" w:rsidRDefault="00C55616">
            <w:pPr>
              <w:pStyle w:val="affff5"/>
              <w:numPr>
                <w:ilvl w:val="1"/>
                <w:numId w:val="30"/>
              </w:numPr>
              <w:spacing w:after="120"/>
              <w:ind w:left="0" w:firstLine="0"/>
              <w:jc w:val="both"/>
              <w:rPr>
                <w:sz w:val="20"/>
                <w:szCs w:val="20"/>
              </w:rPr>
            </w:pPr>
            <w:r>
              <w:rPr>
                <w:sz w:val="20"/>
                <w:szCs w:val="20"/>
                <w:lang w:eastAsia="en-US"/>
              </w:rPr>
              <w:t xml:space="preserve">Справка о привлекаемых материально-технических ресурсах по установленной в настоящей документации о закупке форме (часть III «ОБРАЗЦЫ ФОРМ ДЛЯ ЗАПОЛНЕНИЯ УЧАСТНИКАМИ ЗАКУПКИ», форма 5) с приложением </w:t>
            </w:r>
            <w:r>
              <w:rPr>
                <w:rFonts w:eastAsia="Calibri"/>
                <w:sz w:val="20"/>
                <w:szCs w:val="20"/>
              </w:rPr>
              <w:t xml:space="preserve">документов, указанных в п. 6 приложения 1 части </w:t>
            </w:r>
            <w:r>
              <w:rPr>
                <w:rFonts w:eastAsia="Calibri"/>
                <w:sz w:val="20"/>
                <w:szCs w:val="20"/>
                <w:lang w:val="en-US"/>
              </w:rPr>
              <w:t>II</w:t>
            </w:r>
            <w:r>
              <w:rPr>
                <w:rFonts w:eastAsia="Calibri"/>
                <w:sz w:val="20"/>
                <w:szCs w:val="20"/>
              </w:rPr>
              <w:t xml:space="preserve"> «ИНФОРМАЦИОННАЯ КАРТА ЗАКУПКИ».</w:t>
            </w:r>
          </w:p>
          <w:p w14:paraId="0B190562" w14:textId="77777777" w:rsidR="00030930" w:rsidRDefault="00C55616">
            <w:pPr>
              <w:pStyle w:val="aa"/>
              <w:widowControl w:val="0"/>
              <w:numPr>
                <w:ilvl w:val="0"/>
                <w:numId w:val="30"/>
              </w:numPr>
              <w:spacing w:after="0"/>
              <w:ind w:left="0" w:firstLine="0"/>
              <w:jc w:val="both"/>
              <w:rPr>
                <w:color w:val="auto"/>
                <w:sz w:val="20"/>
                <w:szCs w:val="20"/>
              </w:rPr>
            </w:pPr>
            <w:r>
              <w:rPr>
                <w:rFonts w:ascii="Times New Roman" w:hAnsi="Times New Roman" w:cs="Times New Roman"/>
                <w:b w:val="0"/>
                <w:color w:val="auto"/>
                <w:sz w:val="20"/>
                <w:szCs w:val="20"/>
              </w:rPr>
              <w:t>В случае подачи дополнительного ценового предложения в соответствии с п. 6.4 части I «ОБЩИЕ УСЛОВИЯ ПРОВЕДЕНИЯ ЗАКУПКИ», участник должен разместить на ЭП «РТС-Тендер» в соответствии с функционалом ЭП  актуализированное  согласно поданному дополнительному ценовому предложению  Предложение о цене договора по формам и в соответствии с инструкциями, приведенными в настоящей документации о закупке (часть III «ОБРАЗЦЫ ФОРМ ДЛЯ ЗАПОЛНЕНИЯ УЧАСТНИКАМИ ЗАКУПКИ», форма 8).</w:t>
            </w:r>
          </w:p>
        </w:tc>
      </w:tr>
      <w:tr w:rsidR="00030930" w14:paraId="195D3C21" w14:textId="77777777">
        <w:tc>
          <w:tcPr>
            <w:tcW w:w="521" w:type="dxa"/>
            <w:tcBorders>
              <w:top w:val="single" w:sz="4" w:space="0" w:color="000000"/>
              <w:left w:val="single" w:sz="4" w:space="0" w:color="000000"/>
              <w:bottom w:val="single" w:sz="4" w:space="0" w:color="000000"/>
              <w:right w:val="single" w:sz="4" w:space="0" w:color="000000"/>
            </w:tcBorders>
          </w:tcPr>
          <w:p w14:paraId="71A596EE"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789C2B35" w14:textId="77777777" w:rsidR="00030930" w:rsidRDefault="00C55616">
            <w:pPr>
              <w:widowControl w:val="0"/>
              <w:spacing w:after="0"/>
              <w:jc w:val="left"/>
              <w:rPr>
                <w:sz w:val="20"/>
                <w:szCs w:val="20"/>
              </w:rPr>
            </w:pPr>
            <w:r>
              <w:rPr>
                <w:sz w:val="20"/>
                <w:szCs w:val="20"/>
              </w:rPr>
              <w:t>1.4.4</w:t>
            </w:r>
          </w:p>
        </w:tc>
        <w:tc>
          <w:tcPr>
            <w:tcW w:w="2630" w:type="dxa"/>
            <w:tcBorders>
              <w:top w:val="single" w:sz="4" w:space="0" w:color="000000"/>
              <w:left w:val="single" w:sz="4" w:space="0" w:color="000000"/>
              <w:bottom w:val="single" w:sz="4" w:space="0" w:color="000000"/>
              <w:right w:val="single" w:sz="4" w:space="0" w:color="000000"/>
            </w:tcBorders>
          </w:tcPr>
          <w:p w14:paraId="1A328F1C" w14:textId="77777777" w:rsidR="00030930" w:rsidRDefault="00C55616">
            <w:pPr>
              <w:widowControl w:val="0"/>
              <w:spacing w:after="0"/>
              <w:rPr>
                <w:sz w:val="18"/>
                <w:szCs w:val="18"/>
              </w:rPr>
            </w:pPr>
            <w:r>
              <w:rPr>
                <w:sz w:val="18"/>
                <w:szCs w:val="18"/>
              </w:rPr>
              <w:t>Требование об отсутствии сведений об участнике закупки в реестре недобросовестных поставщиков</w:t>
            </w:r>
          </w:p>
        </w:tc>
        <w:tc>
          <w:tcPr>
            <w:tcW w:w="5233" w:type="dxa"/>
            <w:tcBorders>
              <w:top w:val="single" w:sz="4" w:space="0" w:color="000000"/>
              <w:left w:val="single" w:sz="4" w:space="0" w:color="000000"/>
              <w:bottom w:val="single" w:sz="4" w:space="0" w:color="000000"/>
              <w:right w:val="single" w:sz="4" w:space="0" w:color="000000"/>
            </w:tcBorders>
          </w:tcPr>
          <w:p w14:paraId="20A8EC95" w14:textId="77777777" w:rsidR="00030930" w:rsidRDefault="00C55616">
            <w:pPr>
              <w:pStyle w:val="affff5"/>
              <w:widowControl w:val="0"/>
              <w:spacing w:after="120"/>
              <w:ind w:left="0"/>
              <w:jc w:val="both"/>
              <w:rPr>
                <w:sz w:val="20"/>
                <w:szCs w:val="20"/>
              </w:rPr>
            </w:pPr>
            <w:r>
              <w:rPr>
                <w:sz w:val="20"/>
                <w:szCs w:val="20"/>
              </w:rPr>
              <w:t>Установлено.</w:t>
            </w:r>
          </w:p>
          <w:p w14:paraId="0B88C794" w14:textId="77777777" w:rsidR="00030930" w:rsidRDefault="00030930">
            <w:pPr>
              <w:widowControl w:val="0"/>
              <w:spacing w:after="120"/>
              <w:rPr>
                <w:sz w:val="20"/>
                <w:szCs w:val="20"/>
              </w:rPr>
            </w:pPr>
          </w:p>
        </w:tc>
      </w:tr>
      <w:tr w:rsidR="00030930" w14:paraId="2B43DB0C" w14:textId="77777777">
        <w:tc>
          <w:tcPr>
            <w:tcW w:w="521" w:type="dxa"/>
            <w:tcBorders>
              <w:top w:val="single" w:sz="4" w:space="0" w:color="000000"/>
              <w:left w:val="single" w:sz="4" w:space="0" w:color="000000"/>
              <w:bottom w:val="single" w:sz="4" w:space="0" w:color="000000"/>
              <w:right w:val="single" w:sz="4" w:space="0" w:color="000000"/>
            </w:tcBorders>
          </w:tcPr>
          <w:p w14:paraId="28D87CC8"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1437C061" w14:textId="77777777" w:rsidR="00030930" w:rsidRDefault="00C55616">
            <w:pPr>
              <w:widowControl w:val="0"/>
              <w:spacing w:after="0"/>
              <w:jc w:val="left"/>
              <w:rPr>
                <w:sz w:val="20"/>
                <w:szCs w:val="20"/>
              </w:rPr>
            </w:pPr>
            <w:r>
              <w:rPr>
                <w:sz w:val="20"/>
                <w:szCs w:val="20"/>
              </w:rPr>
              <w:t>3.4.1, 3.4.2</w:t>
            </w:r>
          </w:p>
        </w:tc>
        <w:tc>
          <w:tcPr>
            <w:tcW w:w="2630" w:type="dxa"/>
            <w:tcBorders>
              <w:top w:val="single" w:sz="4" w:space="0" w:color="000000"/>
              <w:left w:val="single" w:sz="4" w:space="0" w:color="000000"/>
              <w:bottom w:val="single" w:sz="4" w:space="0" w:color="000000"/>
              <w:right w:val="single" w:sz="4" w:space="0" w:color="000000"/>
            </w:tcBorders>
          </w:tcPr>
          <w:p w14:paraId="39DBF3CC" w14:textId="77777777" w:rsidR="00030930" w:rsidRDefault="00C55616">
            <w:pPr>
              <w:widowControl w:val="0"/>
              <w:spacing w:after="0"/>
              <w:rPr>
                <w:sz w:val="18"/>
                <w:szCs w:val="18"/>
              </w:rPr>
            </w:pPr>
            <w:r>
              <w:rPr>
                <w:sz w:val="18"/>
                <w:szCs w:val="18"/>
              </w:rPr>
              <w:t xml:space="preserve">Документы и сведения, входящие в состав заявки на участие в закупке для подтверждения соответствия требованию, установленному в пункте 11  части </w:t>
            </w:r>
            <w:r>
              <w:rPr>
                <w:sz w:val="18"/>
                <w:szCs w:val="18"/>
                <w:lang w:val="en-US"/>
              </w:rPr>
              <w:t>II</w:t>
            </w:r>
            <w:r>
              <w:rPr>
                <w:sz w:val="18"/>
                <w:szCs w:val="18"/>
              </w:rPr>
              <w:t xml:space="preserve"> «ИНФОРМАЦИОННАЯ КАРТА ЗАКУПКИ»</w:t>
            </w:r>
          </w:p>
        </w:tc>
        <w:tc>
          <w:tcPr>
            <w:tcW w:w="5233" w:type="dxa"/>
            <w:tcBorders>
              <w:top w:val="single" w:sz="4" w:space="0" w:color="000000"/>
              <w:left w:val="single" w:sz="4" w:space="0" w:color="000000"/>
              <w:bottom w:val="single" w:sz="4" w:space="0" w:color="000000"/>
              <w:right w:val="single" w:sz="4" w:space="0" w:color="000000"/>
            </w:tcBorders>
          </w:tcPr>
          <w:p w14:paraId="4624B98B" w14:textId="77777777" w:rsidR="00030930" w:rsidRDefault="00C55616">
            <w:pPr>
              <w:pStyle w:val="affff5"/>
              <w:widowControl w:val="0"/>
              <w:spacing w:after="120"/>
              <w:ind w:left="0"/>
              <w:jc w:val="both"/>
              <w:rPr>
                <w:sz w:val="20"/>
                <w:szCs w:val="20"/>
              </w:rPr>
            </w:pPr>
            <w:r>
              <w:rPr>
                <w:sz w:val="20"/>
                <w:szCs w:val="20"/>
              </w:rPr>
              <w:t>Не требуются</w:t>
            </w:r>
          </w:p>
          <w:p w14:paraId="09EEDA92" w14:textId="77777777" w:rsidR="00030930" w:rsidRDefault="00C55616">
            <w:pPr>
              <w:pStyle w:val="affff5"/>
              <w:widowControl w:val="0"/>
              <w:spacing w:after="120"/>
              <w:ind w:left="0"/>
              <w:jc w:val="both"/>
              <w:rPr>
                <w:sz w:val="20"/>
                <w:szCs w:val="20"/>
              </w:rPr>
            </w:pPr>
            <w:r>
              <w:rPr>
                <w:sz w:val="20"/>
                <w:szCs w:val="20"/>
              </w:rPr>
              <w:t>Проверка соответствия установленному требованию осуществляется на основании открытых данных соответствующих реестров</w:t>
            </w:r>
          </w:p>
        </w:tc>
      </w:tr>
      <w:tr w:rsidR="00030930" w14:paraId="05893555" w14:textId="77777777">
        <w:tc>
          <w:tcPr>
            <w:tcW w:w="521" w:type="dxa"/>
            <w:tcBorders>
              <w:top w:val="single" w:sz="4" w:space="0" w:color="000000"/>
              <w:left w:val="single" w:sz="4" w:space="0" w:color="000000"/>
              <w:bottom w:val="single" w:sz="4" w:space="0" w:color="000000"/>
              <w:right w:val="single" w:sz="4" w:space="0" w:color="000000"/>
            </w:tcBorders>
          </w:tcPr>
          <w:p w14:paraId="65372430"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0F74348F" w14:textId="77777777" w:rsidR="00030930" w:rsidRDefault="00C55616">
            <w:pPr>
              <w:widowControl w:val="0"/>
              <w:suppressLineNumbers/>
              <w:spacing w:after="0"/>
              <w:jc w:val="left"/>
              <w:rPr>
                <w:sz w:val="20"/>
                <w:szCs w:val="20"/>
              </w:rPr>
            </w:pPr>
            <w:r>
              <w:rPr>
                <w:sz w:val="20"/>
                <w:szCs w:val="20"/>
              </w:rPr>
              <w:t>2.2</w:t>
            </w:r>
          </w:p>
        </w:tc>
        <w:tc>
          <w:tcPr>
            <w:tcW w:w="2630" w:type="dxa"/>
            <w:tcBorders>
              <w:top w:val="single" w:sz="4" w:space="0" w:color="000000"/>
              <w:left w:val="single" w:sz="4" w:space="0" w:color="000000"/>
              <w:bottom w:val="single" w:sz="4" w:space="0" w:color="000000"/>
              <w:right w:val="single" w:sz="4" w:space="0" w:color="000000"/>
            </w:tcBorders>
          </w:tcPr>
          <w:p w14:paraId="781113BC" w14:textId="77777777" w:rsidR="00030930" w:rsidRDefault="00C55616">
            <w:pPr>
              <w:widowControl w:val="0"/>
              <w:suppressLineNumbers/>
              <w:spacing w:after="0"/>
              <w:rPr>
                <w:sz w:val="18"/>
                <w:szCs w:val="18"/>
              </w:rPr>
            </w:pPr>
            <w:r>
              <w:rPr>
                <w:sz w:val="18"/>
                <w:szCs w:val="18"/>
              </w:rPr>
              <w:t>Дата и время окончания срока предоставления участникам закупки разъяснений положений документации о закупке</w:t>
            </w:r>
          </w:p>
        </w:tc>
        <w:tc>
          <w:tcPr>
            <w:tcW w:w="5233" w:type="dxa"/>
            <w:tcBorders>
              <w:top w:val="single" w:sz="4" w:space="0" w:color="000000"/>
              <w:left w:val="single" w:sz="4" w:space="0" w:color="000000"/>
              <w:bottom w:val="single" w:sz="4" w:space="0" w:color="000000"/>
              <w:right w:val="single" w:sz="4" w:space="0" w:color="000000"/>
            </w:tcBorders>
          </w:tcPr>
          <w:p w14:paraId="422EFF92" w14:textId="77777777" w:rsidR="00030930" w:rsidRDefault="00C55616">
            <w:pPr>
              <w:widowControl w:val="0"/>
              <w:rPr>
                <w:sz w:val="20"/>
                <w:szCs w:val="20"/>
              </w:rPr>
            </w:pPr>
            <w:r>
              <w:rPr>
                <w:sz w:val="20"/>
                <w:szCs w:val="20"/>
              </w:rPr>
              <w:t>В соответствии с п. 2.2.2.  части I «ОБЩИЕ УСЛОВИЯ ПРОВЕДЕНИЯ ЗАКУПКИ» документации</w:t>
            </w:r>
            <w:r>
              <w:rPr>
                <w:color w:val="1F497D"/>
                <w:sz w:val="20"/>
                <w:szCs w:val="20"/>
              </w:rPr>
              <w:t xml:space="preserve"> </w:t>
            </w:r>
            <w:r>
              <w:rPr>
                <w:sz w:val="20"/>
                <w:szCs w:val="20"/>
              </w:rPr>
              <w:t>о закупке</w:t>
            </w:r>
          </w:p>
          <w:p w14:paraId="200F49A6" w14:textId="77777777" w:rsidR="00030930" w:rsidRDefault="00030930">
            <w:pPr>
              <w:widowControl w:val="0"/>
              <w:spacing w:after="120"/>
              <w:rPr>
                <w:sz w:val="20"/>
                <w:szCs w:val="20"/>
              </w:rPr>
            </w:pPr>
          </w:p>
        </w:tc>
      </w:tr>
      <w:tr w:rsidR="00030930" w14:paraId="3EC2A0FE" w14:textId="77777777">
        <w:tc>
          <w:tcPr>
            <w:tcW w:w="521" w:type="dxa"/>
            <w:tcBorders>
              <w:top w:val="single" w:sz="4" w:space="0" w:color="000000"/>
              <w:left w:val="single" w:sz="4" w:space="0" w:color="000000"/>
              <w:bottom w:val="single" w:sz="4" w:space="0" w:color="000000"/>
              <w:right w:val="single" w:sz="4" w:space="0" w:color="000000"/>
            </w:tcBorders>
          </w:tcPr>
          <w:p w14:paraId="7BCFB10D"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69C8423F" w14:textId="77777777" w:rsidR="00030930" w:rsidRDefault="00C55616">
            <w:pPr>
              <w:widowControl w:val="0"/>
              <w:suppressLineNumbers/>
              <w:spacing w:after="0"/>
              <w:jc w:val="left"/>
              <w:rPr>
                <w:sz w:val="20"/>
                <w:szCs w:val="20"/>
              </w:rPr>
            </w:pPr>
            <w:r>
              <w:rPr>
                <w:sz w:val="20"/>
                <w:szCs w:val="20"/>
              </w:rPr>
              <w:t>3.6</w:t>
            </w:r>
          </w:p>
        </w:tc>
        <w:tc>
          <w:tcPr>
            <w:tcW w:w="2630" w:type="dxa"/>
            <w:tcBorders>
              <w:top w:val="single" w:sz="4" w:space="0" w:color="000000"/>
              <w:left w:val="single" w:sz="4" w:space="0" w:color="000000"/>
              <w:bottom w:val="single" w:sz="4" w:space="0" w:color="000000"/>
              <w:right w:val="single" w:sz="4" w:space="0" w:color="000000"/>
            </w:tcBorders>
          </w:tcPr>
          <w:p w14:paraId="42A254E9" w14:textId="77777777" w:rsidR="00030930" w:rsidRDefault="00C55616">
            <w:pPr>
              <w:pStyle w:val="56"/>
              <w:widowControl w:val="0"/>
              <w:numPr>
                <w:ilvl w:val="0"/>
                <w:numId w:val="0"/>
              </w:numPr>
              <w:tabs>
                <w:tab w:val="left" w:pos="708"/>
              </w:tabs>
              <w:rPr>
                <w:sz w:val="18"/>
                <w:szCs w:val="18"/>
                <w:lang w:eastAsia="en-US"/>
              </w:rPr>
            </w:pPr>
            <w:r>
              <w:rPr>
                <w:sz w:val="18"/>
                <w:szCs w:val="18"/>
                <w:lang w:eastAsia="en-US"/>
              </w:rPr>
              <w:t>Обеспечение заявок на участие в закупке</w:t>
            </w:r>
          </w:p>
          <w:p w14:paraId="68A0494E" w14:textId="77777777" w:rsidR="00030930" w:rsidRDefault="00C55616">
            <w:pPr>
              <w:widowControl w:val="0"/>
              <w:suppressLineNumbers/>
              <w:spacing w:after="0"/>
              <w:rPr>
                <w:sz w:val="18"/>
                <w:szCs w:val="18"/>
                <w:lang w:eastAsia="en-US"/>
              </w:rPr>
            </w:pPr>
            <w:r>
              <w:rPr>
                <w:sz w:val="18"/>
                <w:szCs w:val="18"/>
                <w:lang w:eastAsia="en-US"/>
              </w:rPr>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p>
        </w:tc>
        <w:tc>
          <w:tcPr>
            <w:tcW w:w="5233" w:type="dxa"/>
            <w:tcBorders>
              <w:top w:val="single" w:sz="4" w:space="0" w:color="000000"/>
              <w:left w:val="single" w:sz="4" w:space="0" w:color="000000"/>
              <w:bottom w:val="single" w:sz="4" w:space="0" w:color="000000"/>
              <w:right w:val="single" w:sz="4" w:space="0" w:color="000000"/>
            </w:tcBorders>
          </w:tcPr>
          <w:p w14:paraId="68292D4B" w14:textId="77777777" w:rsidR="00030930" w:rsidRDefault="00C55616">
            <w:pPr>
              <w:widowControl w:val="0"/>
              <w:spacing w:after="120"/>
              <w:rPr>
                <w:sz w:val="20"/>
                <w:szCs w:val="20"/>
                <w:lang w:eastAsia="en-US"/>
              </w:rPr>
            </w:pPr>
            <w:r>
              <w:rPr>
                <w:sz w:val="20"/>
                <w:szCs w:val="20"/>
                <w:lang w:eastAsia="en-US"/>
              </w:rPr>
              <w:t xml:space="preserve">Обеспечение заявок на участие в закупке предусмотрено в размере 2% от начальной (максимальной) цены договора </w:t>
            </w:r>
            <w:r>
              <w:rPr>
                <w:sz w:val="20"/>
                <w:szCs w:val="20"/>
                <w:lang w:val="en-US" w:eastAsia="en-US"/>
              </w:rPr>
              <w:t>c</w:t>
            </w:r>
            <w:r>
              <w:rPr>
                <w:sz w:val="20"/>
                <w:szCs w:val="20"/>
                <w:lang w:eastAsia="en-US"/>
              </w:rPr>
              <w:t xml:space="preserve"> НДС.</w:t>
            </w:r>
          </w:p>
          <w:p w14:paraId="0EBB8F09" w14:textId="77777777" w:rsidR="00030930" w:rsidRDefault="00C55616">
            <w:pPr>
              <w:widowControl w:val="0"/>
              <w:spacing w:after="120"/>
              <w:rPr>
                <w:sz w:val="20"/>
                <w:szCs w:val="20"/>
                <w:lang w:eastAsia="en-US"/>
              </w:rPr>
            </w:pPr>
            <w:r>
              <w:rPr>
                <w:sz w:val="20"/>
                <w:szCs w:val="20"/>
                <w:lang w:eastAsia="en-US"/>
              </w:rPr>
              <w:t xml:space="preserve">Срок предоставления обеспечения заявки на участие в закупке: не позднее даты и времени окончания срока подачи заявок на участие в закупке, установленные в п. 8 части </w:t>
            </w:r>
            <w:r>
              <w:rPr>
                <w:sz w:val="20"/>
                <w:szCs w:val="20"/>
                <w:lang w:val="en-US" w:eastAsia="en-US"/>
              </w:rPr>
              <w:t>II</w:t>
            </w:r>
            <w:r>
              <w:rPr>
                <w:sz w:val="20"/>
                <w:szCs w:val="20"/>
                <w:lang w:eastAsia="en-US"/>
              </w:rPr>
              <w:t xml:space="preserve"> «ИНФОРМАЦИОННАЯ КАРТА ЗАКУПКИ».</w:t>
            </w:r>
          </w:p>
          <w:p w14:paraId="4C6AF841" w14:textId="77777777" w:rsidR="00030930" w:rsidRDefault="00C55616">
            <w:pPr>
              <w:widowControl w:val="0"/>
              <w:spacing w:after="120"/>
              <w:rPr>
                <w:sz w:val="20"/>
                <w:szCs w:val="20"/>
                <w:lang w:eastAsia="en-US"/>
              </w:rPr>
            </w:pPr>
            <w:r>
              <w:rPr>
                <w:iCs/>
                <w:sz w:val="20"/>
                <w:szCs w:val="20"/>
                <w:lang w:eastAsia="en-US"/>
              </w:rPr>
              <w:t xml:space="preserve">Порядок внесения денежных средств и </w:t>
            </w:r>
            <w:r>
              <w:rPr>
                <w:sz w:val="20"/>
                <w:szCs w:val="20"/>
                <w:lang w:eastAsia="en-US"/>
              </w:rPr>
              <w:t>условия независимой гарантии, а также срок и случаи возврата обеспечения заявок установлены в разделе 3 части I «ОБЩИЕ УСЛОВИЯ ПРОВЕДЕНИЯ ЗАКУПКИ».</w:t>
            </w:r>
          </w:p>
        </w:tc>
      </w:tr>
      <w:tr w:rsidR="00030930" w14:paraId="01BEE00B" w14:textId="77777777">
        <w:tc>
          <w:tcPr>
            <w:tcW w:w="521" w:type="dxa"/>
            <w:tcBorders>
              <w:top w:val="single" w:sz="4" w:space="0" w:color="000000"/>
              <w:left w:val="single" w:sz="4" w:space="0" w:color="000000"/>
              <w:bottom w:val="single" w:sz="4" w:space="0" w:color="000000"/>
              <w:right w:val="single" w:sz="4" w:space="0" w:color="000000"/>
            </w:tcBorders>
          </w:tcPr>
          <w:p w14:paraId="4BA6FFC6"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60AF1E0D" w14:textId="77777777" w:rsidR="00030930" w:rsidRDefault="00C55616">
            <w:pPr>
              <w:widowControl w:val="0"/>
              <w:suppressLineNumbers/>
              <w:spacing w:after="0"/>
              <w:jc w:val="left"/>
              <w:rPr>
                <w:sz w:val="20"/>
                <w:szCs w:val="20"/>
              </w:rPr>
            </w:pPr>
            <w:r>
              <w:rPr>
                <w:sz w:val="20"/>
                <w:szCs w:val="20"/>
              </w:rPr>
              <w:t>3.6.6</w:t>
            </w:r>
          </w:p>
        </w:tc>
        <w:tc>
          <w:tcPr>
            <w:tcW w:w="2630" w:type="dxa"/>
            <w:tcBorders>
              <w:top w:val="single" w:sz="4" w:space="0" w:color="000000"/>
              <w:left w:val="single" w:sz="4" w:space="0" w:color="000000"/>
              <w:bottom w:val="single" w:sz="4" w:space="0" w:color="000000"/>
              <w:right w:val="single" w:sz="4" w:space="0" w:color="000000"/>
            </w:tcBorders>
          </w:tcPr>
          <w:p w14:paraId="3920D1BC" w14:textId="77777777" w:rsidR="00030930" w:rsidRDefault="00C55616">
            <w:pPr>
              <w:pStyle w:val="56"/>
              <w:widowControl w:val="0"/>
              <w:numPr>
                <w:ilvl w:val="0"/>
                <w:numId w:val="0"/>
              </w:numPr>
              <w:tabs>
                <w:tab w:val="left" w:pos="708"/>
              </w:tabs>
              <w:rPr>
                <w:sz w:val="18"/>
                <w:szCs w:val="18"/>
                <w:lang w:eastAsia="en-US"/>
              </w:rPr>
            </w:pPr>
            <w:r>
              <w:rPr>
                <w:sz w:val="18"/>
                <w:szCs w:val="18"/>
              </w:rPr>
              <w:t>Счет Заказчика для перечисления денежных средств, внесенных в качестве обеспечения заявки, в случаях, установленных п. 3.6.5 документации о закупке</w:t>
            </w:r>
          </w:p>
        </w:tc>
        <w:tc>
          <w:tcPr>
            <w:tcW w:w="5233" w:type="dxa"/>
            <w:tcBorders>
              <w:top w:val="single" w:sz="4" w:space="0" w:color="000000"/>
              <w:left w:val="single" w:sz="4" w:space="0" w:color="000000"/>
              <w:bottom w:val="single" w:sz="4" w:space="0" w:color="000000"/>
              <w:right w:val="single" w:sz="4" w:space="0" w:color="000000"/>
            </w:tcBorders>
          </w:tcPr>
          <w:p w14:paraId="3B1ADA2F" w14:textId="77777777" w:rsidR="00030930" w:rsidRDefault="00C55616">
            <w:pPr>
              <w:widowControl w:val="0"/>
              <w:spacing w:after="120"/>
              <w:rPr>
                <w:b/>
                <w:color w:val="FF0000"/>
                <w:sz w:val="18"/>
                <w:szCs w:val="18"/>
              </w:rPr>
            </w:pPr>
            <w:r>
              <w:rPr>
                <w:b/>
                <w:color w:val="FF0000"/>
                <w:sz w:val="18"/>
                <w:szCs w:val="18"/>
              </w:rPr>
              <w:t>НЕ ДЛЯ ПЕРЕЧИСЛЕНИЯ ОБЕСПЕЧИТЕЛЬНОГО ПЛАТЕЖА</w:t>
            </w:r>
          </w:p>
          <w:p w14:paraId="10312275" w14:textId="77777777" w:rsidR="00030930" w:rsidRDefault="00C55616">
            <w:pPr>
              <w:widowControl w:val="0"/>
              <w:spacing w:after="120"/>
              <w:rPr>
                <w:sz w:val="20"/>
                <w:szCs w:val="20"/>
              </w:rPr>
            </w:pPr>
            <w:r>
              <w:rPr>
                <w:sz w:val="20"/>
                <w:szCs w:val="20"/>
              </w:rPr>
              <w:t>Реквизиты счета:</w:t>
            </w:r>
          </w:p>
          <w:p w14:paraId="48038CC3" w14:textId="77777777" w:rsidR="00030930" w:rsidRDefault="00C55616">
            <w:pPr>
              <w:widowControl w:val="0"/>
              <w:spacing w:after="120"/>
              <w:jc w:val="left"/>
              <w:rPr>
                <w:sz w:val="22"/>
                <w:szCs w:val="22"/>
              </w:rPr>
            </w:pPr>
            <w:r>
              <w:rPr>
                <w:bCs/>
                <w:color w:val="000000"/>
                <w:sz w:val="20"/>
                <w:szCs w:val="20"/>
              </w:rPr>
              <w:t xml:space="preserve">Получатель: </w:t>
            </w:r>
            <w:r>
              <w:rPr>
                <w:sz w:val="22"/>
                <w:szCs w:val="22"/>
              </w:rPr>
              <w:t>Публичное акционерное обществ «Федеральная сетевая компания – Россети»</w:t>
            </w:r>
          </w:p>
          <w:p w14:paraId="4B3BFFC3" w14:textId="77777777" w:rsidR="00030930" w:rsidRDefault="00C55616">
            <w:pPr>
              <w:widowControl w:val="0"/>
              <w:spacing w:after="120"/>
              <w:jc w:val="left"/>
              <w:rPr>
                <w:sz w:val="20"/>
                <w:szCs w:val="20"/>
              </w:rPr>
            </w:pPr>
            <w:r>
              <w:rPr>
                <w:sz w:val="20"/>
                <w:szCs w:val="20"/>
              </w:rPr>
              <w:t>ИНН 4716016979</w:t>
            </w:r>
          </w:p>
          <w:p w14:paraId="57CFBD65" w14:textId="77777777" w:rsidR="00030930" w:rsidRDefault="00C55616">
            <w:pPr>
              <w:widowControl w:val="0"/>
              <w:spacing w:after="0"/>
              <w:jc w:val="left"/>
              <w:rPr>
                <w:sz w:val="20"/>
                <w:szCs w:val="20"/>
              </w:rPr>
            </w:pPr>
            <w:r>
              <w:rPr>
                <w:sz w:val="20"/>
                <w:szCs w:val="20"/>
              </w:rPr>
              <w:t>Банковские реквизиты:</w:t>
            </w:r>
          </w:p>
          <w:p w14:paraId="57A1B890" w14:textId="77777777" w:rsidR="00030930" w:rsidRDefault="00C55616">
            <w:pPr>
              <w:widowControl w:val="0"/>
              <w:spacing w:after="0"/>
              <w:jc w:val="left"/>
              <w:rPr>
                <w:sz w:val="20"/>
                <w:szCs w:val="20"/>
              </w:rPr>
            </w:pPr>
            <w:r>
              <w:rPr>
                <w:sz w:val="20"/>
                <w:szCs w:val="20"/>
              </w:rPr>
              <w:t>р/сч №40702810038120108301</w:t>
            </w:r>
          </w:p>
          <w:p w14:paraId="7232433A" w14:textId="77777777" w:rsidR="00030930" w:rsidRDefault="00C55616">
            <w:pPr>
              <w:widowControl w:val="0"/>
              <w:spacing w:after="0"/>
              <w:jc w:val="left"/>
              <w:rPr>
                <w:sz w:val="20"/>
                <w:szCs w:val="20"/>
              </w:rPr>
            </w:pPr>
            <w:r>
              <w:rPr>
                <w:sz w:val="20"/>
                <w:szCs w:val="20"/>
              </w:rPr>
              <w:t>Московский банк ПАО Сбербанк, г. Москва</w:t>
            </w:r>
          </w:p>
          <w:p w14:paraId="0D49FCE3" w14:textId="77777777" w:rsidR="00030930" w:rsidRDefault="00C55616">
            <w:pPr>
              <w:widowControl w:val="0"/>
              <w:spacing w:after="0"/>
              <w:rPr>
                <w:sz w:val="20"/>
                <w:szCs w:val="20"/>
              </w:rPr>
            </w:pPr>
            <w:r>
              <w:rPr>
                <w:sz w:val="20"/>
                <w:szCs w:val="20"/>
              </w:rPr>
              <w:t>БИК 044525225</w:t>
            </w:r>
          </w:p>
          <w:p w14:paraId="6A774AD5" w14:textId="77777777" w:rsidR="00030930" w:rsidRDefault="00C55616">
            <w:pPr>
              <w:widowControl w:val="0"/>
              <w:spacing w:after="120"/>
              <w:rPr>
                <w:sz w:val="20"/>
                <w:szCs w:val="20"/>
              </w:rPr>
            </w:pPr>
            <w:r>
              <w:rPr>
                <w:sz w:val="20"/>
                <w:szCs w:val="20"/>
              </w:rPr>
              <w:t>к/сч 30101810400000000225</w:t>
            </w:r>
          </w:p>
          <w:p w14:paraId="7D7EBA52" w14:textId="77777777" w:rsidR="00030930" w:rsidRDefault="00C55616">
            <w:pPr>
              <w:widowControl w:val="0"/>
              <w:spacing w:after="120"/>
              <w:rPr>
                <w:sz w:val="18"/>
                <w:szCs w:val="18"/>
                <w:lang w:eastAsia="en-US"/>
              </w:rPr>
            </w:pPr>
            <w:r>
              <w:rPr>
                <w:color w:val="FF0000"/>
                <w:sz w:val="18"/>
                <w:szCs w:val="18"/>
              </w:rPr>
              <w:t>НА УКАЗАННЫЙ СЧЕТ ДЕНЕЖНЫЕ СРЕДСТВА ПЕРЕЧИСЛЯЮТСЯ В СЛУЧАЯХ 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w:t>
            </w:r>
          </w:p>
        </w:tc>
      </w:tr>
      <w:tr w:rsidR="00030930" w14:paraId="2EC18C67" w14:textId="77777777">
        <w:trPr>
          <w:trHeight w:val="557"/>
        </w:trPr>
        <w:tc>
          <w:tcPr>
            <w:tcW w:w="521" w:type="dxa"/>
            <w:tcBorders>
              <w:top w:val="single" w:sz="4" w:space="0" w:color="000000"/>
              <w:left w:val="single" w:sz="4" w:space="0" w:color="000000"/>
              <w:bottom w:val="single" w:sz="4" w:space="0" w:color="000000"/>
              <w:right w:val="single" w:sz="4" w:space="0" w:color="000000"/>
            </w:tcBorders>
          </w:tcPr>
          <w:p w14:paraId="12A5AA0A"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78790345" w14:textId="77777777" w:rsidR="00030930" w:rsidRDefault="00C55616">
            <w:pPr>
              <w:widowControl w:val="0"/>
              <w:suppressLineNumbers/>
              <w:spacing w:after="0"/>
              <w:jc w:val="left"/>
              <w:rPr>
                <w:sz w:val="20"/>
                <w:szCs w:val="20"/>
              </w:rPr>
            </w:pPr>
            <w:r>
              <w:rPr>
                <w:sz w:val="20"/>
                <w:szCs w:val="20"/>
              </w:rPr>
              <w:t>8.2, 8.3, 8.4</w:t>
            </w:r>
          </w:p>
        </w:tc>
        <w:tc>
          <w:tcPr>
            <w:tcW w:w="2630" w:type="dxa"/>
            <w:tcBorders>
              <w:top w:val="single" w:sz="4" w:space="0" w:color="000000"/>
              <w:left w:val="single" w:sz="4" w:space="0" w:color="000000"/>
              <w:bottom w:val="single" w:sz="4" w:space="0" w:color="000000"/>
              <w:right w:val="single" w:sz="4" w:space="0" w:color="000000"/>
            </w:tcBorders>
          </w:tcPr>
          <w:p w14:paraId="557F6367" w14:textId="77777777" w:rsidR="00030930" w:rsidRDefault="00C55616">
            <w:pPr>
              <w:pStyle w:val="56"/>
              <w:widowControl w:val="0"/>
              <w:numPr>
                <w:ilvl w:val="0"/>
                <w:numId w:val="0"/>
              </w:numPr>
              <w:tabs>
                <w:tab w:val="left" w:pos="708"/>
              </w:tabs>
              <w:rPr>
                <w:sz w:val="18"/>
                <w:szCs w:val="18"/>
              </w:rPr>
            </w:pPr>
            <w:r>
              <w:rPr>
                <w:sz w:val="18"/>
                <w:szCs w:val="18"/>
              </w:rPr>
              <w:t>Обеспечение исполнения договора</w:t>
            </w:r>
          </w:p>
          <w:p w14:paraId="131551A5" w14:textId="77777777" w:rsidR="00030930" w:rsidRDefault="00C55616">
            <w:pPr>
              <w:widowControl w:val="0"/>
              <w:spacing w:after="0"/>
              <w:rPr>
                <w:sz w:val="18"/>
                <w:szCs w:val="18"/>
              </w:rPr>
            </w:pPr>
            <w:r>
              <w:rPr>
                <w:sz w:val="18"/>
                <w:szCs w:val="18"/>
              </w:rPr>
              <w:t>Размер обеспечения исполнения договора в закупке, срок и порядок внесения денежных средств в качестве обеспечения такой заявки, условия независимой гарантии.</w:t>
            </w:r>
          </w:p>
        </w:tc>
        <w:tc>
          <w:tcPr>
            <w:tcW w:w="5233" w:type="dxa"/>
            <w:tcBorders>
              <w:top w:val="single" w:sz="4" w:space="0" w:color="000000"/>
              <w:left w:val="single" w:sz="4" w:space="0" w:color="000000"/>
              <w:bottom w:val="single" w:sz="4" w:space="0" w:color="000000"/>
              <w:right w:val="single" w:sz="4" w:space="0" w:color="000000"/>
            </w:tcBorders>
          </w:tcPr>
          <w:p w14:paraId="33E9D7A5" w14:textId="77777777" w:rsidR="00030930" w:rsidRDefault="00C55616">
            <w:pPr>
              <w:widowControl w:val="0"/>
              <w:tabs>
                <w:tab w:val="left" w:pos="1276"/>
                <w:tab w:val="left" w:pos="1560"/>
                <w:tab w:val="left" w:pos="9639"/>
              </w:tabs>
              <w:spacing w:after="120"/>
              <w:rPr>
                <w:b/>
                <w:bCs/>
                <w:sz w:val="20"/>
                <w:szCs w:val="20"/>
              </w:rPr>
            </w:pPr>
            <w:r>
              <w:rPr>
                <w:iCs/>
                <w:sz w:val="20"/>
                <w:szCs w:val="20"/>
              </w:rPr>
              <w:t>Подробные условия обеспечения исполнения обязательств по Договору указаны в разделе 24</w:t>
            </w:r>
            <w:r>
              <w:rPr>
                <w:sz w:val="20"/>
                <w:szCs w:val="20"/>
              </w:rPr>
              <w:t xml:space="preserve"> части </w:t>
            </w:r>
            <w:r>
              <w:rPr>
                <w:sz w:val="20"/>
                <w:szCs w:val="20"/>
                <w:lang w:val="en-US"/>
              </w:rPr>
              <w:t>IV</w:t>
            </w:r>
            <w:r>
              <w:rPr>
                <w:sz w:val="20"/>
                <w:szCs w:val="20"/>
              </w:rPr>
              <w:t xml:space="preserve"> «Проект договора» настоящей документации о закупке</w:t>
            </w:r>
          </w:p>
          <w:p w14:paraId="2D02B154" w14:textId="77777777" w:rsidR="00030930" w:rsidRDefault="00C55616">
            <w:pPr>
              <w:widowControl w:val="0"/>
              <w:tabs>
                <w:tab w:val="left" w:pos="1276"/>
                <w:tab w:val="left" w:pos="1560"/>
                <w:tab w:val="left" w:pos="9639"/>
              </w:tabs>
              <w:spacing w:after="120"/>
              <w:rPr>
                <w:b/>
                <w:sz w:val="20"/>
                <w:szCs w:val="20"/>
              </w:rPr>
            </w:pPr>
            <w:r>
              <w:rPr>
                <w:b/>
                <w:bCs/>
                <w:sz w:val="20"/>
                <w:szCs w:val="20"/>
              </w:rPr>
              <w:t>Выбор способа обеспечения исполнения Подрядчиком обязательств по Договору осуществляется Победителем самостоятельно.</w:t>
            </w:r>
          </w:p>
          <w:p w14:paraId="5B59BBEE" w14:textId="77777777" w:rsidR="00030930" w:rsidRDefault="00C55616">
            <w:pPr>
              <w:widowControl w:val="0"/>
              <w:spacing w:after="120"/>
              <w:rPr>
                <w:sz w:val="20"/>
                <w:szCs w:val="20"/>
              </w:rPr>
            </w:pPr>
            <w:r>
              <w:rPr>
                <w:iCs/>
                <w:sz w:val="20"/>
                <w:szCs w:val="20"/>
              </w:rPr>
              <w:t xml:space="preserve">Порядок внесения денежных средств и </w:t>
            </w:r>
            <w:r>
              <w:rPr>
                <w:sz w:val="20"/>
                <w:szCs w:val="20"/>
              </w:rPr>
              <w:t>условия независимой гарантии установлены в разделе 8 части I «ОБЩИЕ УСЛОВИЯ ПРОВЕДЕНИЯ ЗАКУПКИ».</w:t>
            </w:r>
          </w:p>
          <w:p w14:paraId="1C8B8031" w14:textId="77777777" w:rsidR="00030930" w:rsidRDefault="00C55616">
            <w:pPr>
              <w:widowControl w:val="0"/>
              <w:spacing w:after="120"/>
              <w:rPr>
                <w:sz w:val="20"/>
                <w:szCs w:val="20"/>
              </w:rPr>
            </w:pPr>
            <w:r>
              <w:rPr>
                <w:sz w:val="20"/>
                <w:szCs w:val="20"/>
              </w:rPr>
              <w:t xml:space="preserve">В случае, если при проведении закупки победителем (либо единственным участником, признанным соответствующим требованиям извещения и/или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размере, указанном в п. 8.4.2. Части </w:t>
            </w:r>
            <w:r>
              <w:rPr>
                <w:sz w:val="20"/>
                <w:szCs w:val="20"/>
                <w:lang w:val="en-US"/>
              </w:rPr>
              <w:t>I</w:t>
            </w:r>
            <w:r>
              <w:rPr>
                <w:sz w:val="20"/>
                <w:szCs w:val="20"/>
              </w:rPr>
              <w:t xml:space="preserve"> «ОБЩИЕ УСЛОВИЯ ПРОВЕДЕНИЯ ЗАКУПКИ» настоящей документации о закупке</w:t>
            </w:r>
          </w:p>
        </w:tc>
      </w:tr>
      <w:tr w:rsidR="00030930" w14:paraId="23FD9480" w14:textId="77777777">
        <w:tc>
          <w:tcPr>
            <w:tcW w:w="521" w:type="dxa"/>
            <w:tcBorders>
              <w:top w:val="single" w:sz="4" w:space="0" w:color="000000"/>
              <w:left w:val="single" w:sz="4" w:space="0" w:color="000000"/>
              <w:bottom w:val="single" w:sz="4" w:space="0" w:color="000000"/>
              <w:right w:val="single" w:sz="4" w:space="0" w:color="000000"/>
            </w:tcBorders>
          </w:tcPr>
          <w:p w14:paraId="52341286"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32B786FB" w14:textId="77777777" w:rsidR="00030930" w:rsidRDefault="00C55616">
            <w:pPr>
              <w:widowControl w:val="0"/>
              <w:suppressLineNumbers/>
              <w:spacing w:after="0"/>
              <w:jc w:val="left"/>
              <w:rPr>
                <w:sz w:val="20"/>
                <w:szCs w:val="20"/>
              </w:rPr>
            </w:pPr>
            <w:r>
              <w:rPr>
                <w:sz w:val="20"/>
                <w:szCs w:val="20"/>
              </w:rPr>
              <w:t>8.2.2</w:t>
            </w:r>
          </w:p>
        </w:tc>
        <w:tc>
          <w:tcPr>
            <w:tcW w:w="2630" w:type="dxa"/>
            <w:tcBorders>
              <w:top w:val="single" w:sz="4" w:space="0" w:color="000000"/>
              <w:left w:val="single" w:sz="4" w:space="0" w:color="000000"/>
              <w:bottom w:val="single" w:sz="4" w:space="0" w:color="000000"/>
              <w:right w:val="single" w:sz="4" w:space="0" w:color="000000"/>
            </w:tcBorders>
          </w:tcPr>
          <w:p w14:paraId="45C21F07" w14:textId="77777777" w:rsidR="00030930" w:rsidRDefault="00C55616">
            <w:pPr>
              <w:widowControl w:val="0"/>
              <w:rPr>
                <w:sz w:val="18"/>
                <w:szCs w:val="18"/>
              </w:rPr>
            </w:pPr>
            <w:r>
              <w:rPr>
                <w:sz w:val="18"/>
                <w:szCs w:val="18"/>
              </w:rPr>
              <w:t>Реквизиты счета для внесения обеспечения исполнения договора (в случае если участник закупки выбрал обеспечение исполнения договора в виде обеспечения денежных средств)</w:t>
            </w:r>
          </w:p>
        </w:tc>
        <w:tc>
          <w:tcPr>
            <w:tcW w:w="5233" w:type="dxa"/>
            <w:tcBorders>
              <w:top w:val="single" w:sz="4" w:space="0" w:color="000000"/>
              <w:left w:val="single" w:sz="4" w:space="0" w:color="000000"/>
              <w:bottom w:val="single" w:sz="4" w:space="0" w:color="000000"/>
              <w:right w:val="single" w:sz="4" w:space="0" w:color="000000"/>
            </w:tcBorders>
          </w:tcPr>
          <w:p w14:paraId="432D3333" w14:textId="77777777" w:rsidR="00030930" w:rsidRDefault="00C55616">
            <w:pPr>
              <w:widowControl w:val="0"/>
              <w:spacing w:after="0"/>
              <w:rPr>
                <w:i/>
                <w:sz w:val="20"/>
                <w:szCs w:val="20"/>
              </w:rPr>
            </w:pPr>
            <w:r>
              <w:rPr>
                <w:sz w:val="20"/>
                <w:szCs w:val="20"/>
              </w:rPr>
              <w:t>Реквизиты счета для внесения обеспечения исполнения договора предоставляются Заказчиком в момент направления проекта договора для подписания Участником, признанным Победителем.</w:t>
            </w:r>
          </w:p>
          <w:p w14:paraId="3811F555" w14:textId="77777777" w:rsidR="00030930" w:rsidRDefault="00030930">
            <w:pPr>
              <w:widowControl w:val="0"/>
              <w:spacing w:after="120"/>
              <w:rPr>
                <w:sz w:val="20"/>
                <w:szCs w:val="20"/>
              </w:rPr>
            </w:pPr>
          </w:p>
        </w:tc>
      </w:tr>
      <w:tr w:rsidR="00030930" w14:paraId="186F4D60" w14:textId="77777777">
        <w:trPr>
          <w:trHeight w:val="1352"/>
        </w:trPr>
        <w:tc>
          <w:tcPr>
            <w:tcW w:w="521" w:type="dxa"/>
            <w:tcBorders>
              <w:top w:val="single" w:sz="4" w:space="0" w:color="000000"/>
              <w:left w:val="single" w:sz="4" w:space="0" w:color="000000"/>
              <w:bottom w:val="single" w:sz="4" w:space="0" w:color="000000"/>
              <w:right w:val="single" w:sz="4" w:space="0" w:color="000000"/>
            </w:tcBorders>
          </w:tcPr>
          <w:p w14:paraId="5236A513"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1567BB0C" w14:textId="77777777" w:rsidR="00030930" w:rsidRDefault="00C55616">
            <w:pPr>
              <w:widowControl w:val="0"/>
              <w:suppressLineNumbers/>
              <w:tabs>
                <w:tab w:val="left" w:pos="312"/>
              </w:tabs>
              <w:spacing w:after="0"/>
              <w:jc w:val="left"/>
              <w:outlineLvl w:val="2"/>
              <w:rPr>
                <w:sz w:val="20"/>
                <w:szCs w:val="20"/>
              </w:rPr>
            </w:pPr>
            <w:r>
              <w:rPr>
                <w:sz w:val="20"/>
                <w:szCs w:val="20"/>
              </w:rPr>
              <w:t>7.3</w:t>
            </w:r>
          </w:p>
        </w:tc>
        <w:tc>
          <w:tcPr>
            <w:tcW w:w="2630" w:type="dxa"/>
            <w:tcBorders>
              <w:top w:val="single" w:sz="4" w:space="0" w:color="000000"/>
              <w:left w:val="single" w:sz="4" w:space="0" w:color="000000"/>
              <w:bottom w:val="single" w:sz="4" w:space="0" w:color="000000"/>
              <w:right w:val="single" w:sz="4" w:space="0" w:color="000000"/>
            </w:tcBorders>
          </w:tcPr>
          <w:p w14:paraId="477F797A" w14:textId="77777777" w:rsidR="00030930" w:rsidRDefault="00C55616">
            <w:pPr>
              <w:widowControl w:val="0"/>
              <w:spacing w:after="0"/>
              <w:rPr>
                <w:sz w:val="18"/>
                <w:szCs w:val="18"/>
              </w:rPr>
            </w:pPr>
            <w:r>
              <w:rPr>
                <w:sz w:val="18"/>
                <w:szCs w:val="18"/>
              </w:rPr>
              <w:t>Критерии и порядок оценки и сопоставления заявок на участие в закупке</w:t>
            </w:r>
          </w:p>
        </w:tc>
        <w:tc>
          <w:tcPr>
            <w:tcW w:w="5233" w:type="dxa"/>
            <w:tcBorders>
              <w:top w:val="single" w:sz="4" w:space="0" w:color="000000"/>
              <w:left w:val="single" w:sz="4" w:space="0" w:color="000000"/>
              <w:bottom w:val="single" w:sz="4" w:space="0" w:color="000000"/>
              <w:right w:val="single" w:sz="4" w:space="0" w:color="000000"/>
            </w:tcBorders>
          </w:tcPr>
          <w:p w14:paraId="0064070E" w14:textId="77777777" w:rsidR="00030930" w:rsidRDefault="00C55616">
            <w:pPr>
              <w:widowControl w:val="0"/>
              <w:spacing w:after="120"/>
              <w:rPr>
                <w:sz w:val="20"/>
                <w:szCs w:val="20"/>
              </w:rPr>
            </w:pPr>
            <w:r>
              <w:rPr>
                <w:sz w:val="20"/>
                <w:szCs w:val="20"/>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w:t>
            </w:r>
          </w:p>
        </w:tc>
      </w:tr>
      <w:tr w:rsidR="00030930" w14:paraId="1B4774CB" w14:textId="77777777">
        <w:tc>
          <w:tcPr>
            <w:tcW w:w="521" w:type="dxa"/>
            <w:tcBorders>
              <w:top w:val="single" w:sz="4" w:space="0" w:color="000000"/>
              <w:left w:val="single" w:sz="4" w:space="0" w:color="000000"/>
              <w:bottom w:val="single" w:sz="4" w:space="0" w:color="000000"/>
              <w:right w:val="single" w:sz="4" w:space="0" w:color="000000"/>
            </w:tcBorders>
          </w:tcPr>
          <w:p w14:paraId="00F81294"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47ED6A2C" w14:textId="77777777" w:rsidR="00030930" w:rsidRDefault="00C55616">
            <w:pPr>
              <w:widowControl w:val="0"/>
              <w:suppressLineNumbers/>
              <w:spacing w:after="0"/>
              <w:jc w:val="left"/>
              <w:rPr>
                <w:sz w:val="20"/>
                <w:szCs w:val="20"/>
              </w:rPr>
            </w:pPr>
            <w:r>
              <w:rPr>
                <w:sz w:val="20"/>
                <w:szCs w:val="20"/>
              </w:rPr>
              <w:t>8.1.2</w:t>
            </w:r>
          </w:p>
        </w:tc>
        <w:tc>
          <w:tcPr>
            <w:tcW w:w="2630" w:type="dxa"/>
            <w:tcBorders>
              <w:top w:val="single" w:sz="4" w:space="0" w:color="000000"/>
              <w:left w:val="single" w:sz="4" w:space="0" w:color="000000"/>
              <w:bottom w:val="single" w:sz="4" w:space="0" w:color="000000"/>
              <w:right w:val="single" w:sz="4" w:space="0" w:color="000000"/>
            </w:tcBorders>
          </w:tcPr>
          <w:p w14:paraId="7A0F0509" w14:textId="77777777" w:rsidR="00030930" w:rsidRDefault="00C55616">
            <w:pPr>
              <w:widowControl w:val="0"/>
              <w:suppressLineNumbers/>
              <w:spacing w:after="0"/>
              <w:rPr>
                <w:sz w:val="18"/>
                <w:szCs w:val="18"/>
              </w:rPr>
            </w:pPr>
            <w:r>
              <w:rPr>
                <w:sz w:val="18"/>
                <w:szCs w:val="18"/>
              </w:rPr>
              <w:t>Право заказчика заключить договор с несколькими участниками закупки</w:t>
            </w:r>
          </w:p>
        </w:tc>
        <w:tc>
          <w:tcPr>
            <w:tcW w:w="5233" w:type="dxa"/>
            <w:tcBorders>
              <w:top w:val="single" w:sz="4" w:space="0" w:color="000000"/>
              <w:left w:val="single" w:sz="4" w:space="0" w:color="000000"/>
              <w:bottom w:val="single" w:sz="4" w:space="0" w:color="000000"/>
              <w:right w:val="single" w:sz="4" w:space="0" w:color="000000"/>
            </w:tcBorders>
          </w:tcPr>
          <w:p w14:paraId="2D412D19" w14:textId="77777777" w:rsidR="00030930" w:rsidRDefault="00C55616">
            <w:pPr>
              <w:widowControl w:val="0"/>
              <w:suppressLineNumbers/>
              <w:spacing w:after="120"/>
              <w:rPr>
                <w:i/>
                <w:sz w:val="20"/>
                <w:szCs w:val="20"/>
              </w:rPr>
            </w:pPr>
            <w:r>
              <w:rPr>
                <w:sz w:val="20"/>
                <w:szCs w:val="20"/>
              </w:rPr>
              <w:t>Не предусмотрено</w:t>
            </w:r>
          </w:p>
          <w:p w14:paraId="386BD141" w14:textId="77777777" w:rsidR="00030930" w:rsidRDefault="00030930">
            <w:pPr>
              <w:pStyle w:val="affff5"/>
              <w:widowControl w:val="0"/>
              <w:spacing w:after="120"/>
              <w:ind w:left="0"/>
              <w:jc w:val="both"/>
              <w:rPr>
                <w:sz w:val="20"/>
                <w:szCs w:val="20"/>
              </w:rPr>
            </w:pPr>
          </w:p>
        </w:tc>
      </w:tr>
      <w:tr w:rsidR="00030930" w14:paraId="033224F4" w14:textId="77777777">
        <w:tc>
          <w:tcPr>
            <w:tcW w:w="521" w:type="dxa"/>
            <w:tcBorders>
              <w:top w:val="single" w:sz="4" w:space="0" w:color="000000"/>
              <w:left w:val="single" w:sz="4" w:space="0" w:color="000000"/>
              <w:bottom w:val="single" w:sz="4" w:space="0" w:color="000000"/>
              <w:right w:val="single" w:sz="4" w:space="0" w:color="000000"/>
            </w:tcBorders>
          </w:tcPr>
          <w:p w14:paraId="1F5862D8"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1CD4BCCE" w14:textId="77777777" w:rsidR="00030930" w:rsidRDefault="00C55616">
            <w:pPr>
              <w:widowControl w:val="0"/>
              <w:suppressLineNumbers/>
              <w:spacing w:after="0"/>
              <w:jc w:val="left"/>
              <w:rPr>
                <w:sz w:val="20"/>
                <w:szCs w:val="20"/>
              </w:rPr>
            </w:pPr>
            <w:r>
              <w:rPr>
                <w:sz w:val="20"/>
                <w:szCs w:val="20"/>
              </w:rPr>
              <w:t>8.6.5</w:t>
            </w:r>
          </w:p>
        </w:tc>
        <w:tc>
          <w:tcPr>
            <w:tcW w:w="2630" w:type="dxa"/>
            <w:tcBorders>
              <w:top w:val="single" w:sz="4" w:space="0" w:color="000000"/>
              <w:left w:val="single" w:sz="4" w:space="0" w:color="000000"/>
              <w:bottom w:val="single" w:sz="4" w:space="0" w:color="000000"/>
              <w:right w:val="single" w:sz="4" w:space="0" w:color="000000"/>
            </w:tcBorders>
          </w:tcPr>
          <w:p w14:paraId="285BF77D" w14:textId="77777777" w:rsidR="00030930" w:rsidRDefault="00C55616">
            <w:pPr>
              <w:widowControl w:val="0"/>
              <w:suppressLineNumbers/>
              <w:spacing w:after="0"/>
              <w:rPr>
                <w:sz w:val="18"/>
                <w:szCs w:val="18"/>
              </w:rPr>
            </w:pPr>
            <w:r>
              <w:rPr>
                <w:sz w:val="18"/>
                <w:szCs w:val="18"/>
              </w:rPr>
              <w:t>Сведения о возможности одностороннего отказа от исполнения обязательств, предусмотренных договором</w:t>
            </w:r>
          </w:p>
        </w:tc>
        <w:tc>
          <w:tcPr>
            <w:tcW w:w="5233" w:type="dxa"/>
            <w:tcBorders>
              <w:top w:val="single" w:sz="4" w:space="0" w:color="000000"/>
              <w:left w:val="single" w:sz="4" w:space="0" w:color="000000"/>
              <w:bottom w:val="single" w:sz="4" w:space="0" w:color="000000"/>
              <w:right w:val="single" w:sz="4" w:space="0" w:color="000000"/>
            </w:tcBorders>
          </w:tcPr>
          <w:p w14:paraId="6B324947" w14:textId="77777777" w:rsidR="00030930" w:rsidRDefault="00C55616">
            <w:pPr>
              <w:widowControl w:val="0"/>
              <w:spacing w:after="120"/>
              <w:rPr>
                <w:i/>
                <w:sz w:val="20"/>
                <w:szCs w:val="20"/>
              </w:rPr>
            </w:pPr>
            <w:r>
              <w:rPr>
                <w:sz w:val="20"/>
                <w:szCs w:val="20"/>
              </w:rPr>
              <w:t>Односторонний отказ от исполнения договора возможен в порядке, установленном в проекте договора</w:t>
            </w:r>
          </w:p>
        </w:tc>
      </w:tr>
      <w:tr w:rsidR="00030930" w14:paraId="44B8E3EF" w14:textId="77777777">
        <w:tc>
          <w:tcPr>
            <w:tcW w:w="521" w:type="dxa"/>
            <w:tcBorders>
              <w:top w:val="single" w:sz="4" w:space="0" w:color="000000"/>
              <w:left w:val="single" w:sz="4" w:space="0" w:color="000000"/>
              <w:bottom w:val="single" w:sz="4" w:space="0" w:color="000000"/>
              <w:right w:val="single" w:sz="4" w:space="0" w:color="000000"/>
            </w:tcBorders>
          </w:tcPr>
          <w:p w14:paraId="35C0575E" w14:textId="77777777" w:rsidR="00030930" w:rsidRDefault="00030930">
            <w:pPr>
              <w:pStyle w:val="32"/>
              <w:keepNext w:val="0"/>
              <w:widowControl w:val="0"/>
              <w:numPr>
                <w:ilvl w:val="0"/>
                <w:numId w:val="8"/>
              </w:numPr>
              <w:tabs>
                <w:tab w:val="left" w:pos="284"/>
              </w:tabs>
              <w:spacing w:before="0" w:after="0"/>
              <w:ind w:left="0" w:firstLine="0"/>
              <w:rPr>
                <w:rFonts w:ascii="Times New Roman" w:hAnsi="Times New Roman" w:cs="Times New Roman"/>
                <w:sz w:val="20"/>
                <w:szCs w:val="20"/>
              </w:rPr>
            </w:pPr>
          </w:p>
        </w:tc>
        <w:tc>
          <w:tcPr>
            <w:tcW w:w="970" w:type="dxa"/>
            <w:tcBorders>
              <w:top w:val="single" w:sz="4" w:space="0" w:color="000000"/>
              <w:left w:val="single" w:sz="4" w:space="0" w:color="000000"/>
              <w:bottom w:val="single" w:sz="4" w:space="0" w:color="000000"/>
              <w:right w:val="single" w:sz="4" w:space="0" w:color="000000"/>
            </w:tcBorders>
          </w:tcPr>
          <w:p w14:paraId="2EE489DE" w14:textId="77777777" w:rsidR="00030930" w:rsidRDefault="00C55616">
            <w:pPr>
              <w:widowControl w:val="0"/>
              <w:suppressLineNumbers/>
              <w:spacing w:after="0"/>
              <w:jc w:val="left"/>
              <w:rPr>
                <w:sz w:val="20"/>
                <w:szCs w:val="20"/>
              </w:rPr>
            </w:pPr>
            <w:r>
              <w:rPr>
                <w:sz w:val="20"/>
                <w:szCs w:val="20"/>
              </w:rPr>
              <w:t>1.7.</w:t>
            </w:r>
          </w:p>
        </w:tc>
        <w:tc>
          <w:tcPr>
            <w:tcW w:w="2630" w:type="dxa"/>
            <w:tcBorders>
              <w:top w:val="single" w:sz="4" w:space="0" w:color="000000"/>
              <w:bottom w:val="single" w:sz="4" w:space="0" w:color="000000"/>
              <w:right w:val="single" w:sz="4" w:space="0" w:color="000000"/>
            </w:tcBorders>
            <w:shd w:val="clear" w:color="auto" w:fill="auto"/>
          </w:tcPr>
          <w:p w14:paraId="1089D687" w14:textId="77777777" w:rsidR="00030930" w:rsidRDefault="00C55616">
            <w:pPr>
              <w:pStyle w:val="Default"/>
              <w:widowControl w:val="0"/>
              <w:jc w:val="both"/>
              <w:rPr>
                <w:color w:val="auto"/>
                <w:sz w:val="18"/>
                <w:szCs w:val="18"/>
                <w:highlight w:val="white"/>
              </w:rPr>
            </w:pPr>
            <w:r>
              <w:rPr>
                <w:color w:val="auto"/>
                <w:sz w:val="18"/>
                <w:szCs w:val="18"/>
                <w:highlight w:val="white"/>
              </w:rPr>
              <w:t>Требования о запрете, ограничении закупок товаров, происходящих из иностранных государств, работ, услуг и преимущество в отношении товаров российского происхождения в соответствии с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c>
          <w:tcPr>
            <w:tcW w:w="5233" w:type="dxa"/>
            <w:tcBorders>
              <w:top w:val="single" w:sz="4" w:space="0" w:color="000000"/>
              <w:left w:val="single" w:sz="4" w:space="0" w:color="000000"/>
              <w:bottom w:val="single" w:sz="4" w:space="0" w:color="000000"/>
              <w:right w:val="single" w:sz="4" w:space="0" w:color="000000"/>
            </w:tcBorders>
            <w:shd w:val="clear" w:color="auto" w:fill="auto"/>
          </w:tcPr>
          <w:p w14:paraId="12F7BA75" w14:textId="77777777" w:rsidR="00030930" w:rsidRDefault="00C55616">
            <w:pPr>
              <w:pStyle w:val="Default"/>
              <w:widowControl w:val="0"/>
              <w:spacing w:after="120"/>
              <w:jc w:val="both"/>
              <w:rPr>
                <w:color w:val="auto"/>
                <w:sz w:val="20"/>
                <w:szCs w:val="20"/>
                <w:highlight w:val="white"/>
              </w:rPr>
            </w:pPr>
            <w:r>
              <w:rPr>
                <w:color w:val="auto"/>
                <w:sz w:val="20"/>
                <w:szCs w:val="20"/>
              </w:rPr>
              <w:t>Установлено</w:t>
            </w:r>
          </w:p>
        </w:tc>
      </w:tr>
    </w:tbl>
    <w:p w14:paraId="040D21F8" w14:textId="77777777" w:rsidR="00030930" w:rsidRDefault="00C55616">
      <w:pPr>
        <w:pStyle w:val="21"/>
        <w:jc w:val="right"/>
        <w:rPr>
          <w:sz w:val="24"/>
          <w:szCs w:val="24"/>
        </w:rPr>
      </w:pPr>
      <w:r>
        <w:br w:type="page" w:clear="all"/>
      </w:r>
      <w:bookmarkStart w:id="109" w:name="_Toc205812990"/>
      <w:bookmarkStart w:id="110" w:name="_Toc58"/>
      <w:r>
        <w:rPr>
          <w:sz w:val="24"/>
          <w:szCs w:val="24"/>
        </w:rPr>
        <w:t>Приложение № 1</w:t>
      </w:r>
      <w:bookmarkEnd w:id="109"/>
      <w:r>
        <w:rPr>
          <w:sz w:val="24"/>
          <w:szCs w:val="24"/>
        </w:rPr>
        <w:t xml:space="preserve"> </w:t>
      </w:r>
      <w:bookmarkEnd w:id="110"/>
    </w:p>
    <w:p w14:paraId="06DCC7EB" w14:textId="77777777" w:rsidR="00030930" w:rsidRDefault="00C55616">
      <w:pPr>
        <w:jc w:val="right"/>
        <w:rPr>
          <w:b/>
        </w:rPr>
      </w:pPr>
      <w:r>
        <w:rPr>
          <w:b/>
        </w:rPr>
        <w:t xml:space="preserve">к части II «ИНФОРМАЦИОННАЯ КАРТА ЗАКУПКИ» </w:t>
      </w:r>
    </w:p>
    <w:p w14:paraId="5EEE24E9" w14:textId="77777777" w:rsidR="00030930" w:rsidRDefault="00030930">
      <w:pPr>
        <w:keepLines/>
        <w:spacing w:before="120" w:after="120"/>
        <w:ind w:firstLine="200"/>
        <w:contextualSpacing/>
      </w:pPr>
    </w:p>
    <w:p w14:paraId="710AF4BB" w14:textId="77777777" w:rsidR="00030930" w:rsidRDefault="00C55616">
      <w:pPr>
        <w:pStyle w:val="affff5"/>
        <w:keepLines/>
        <w:numPr>
          <w:ilvl w:val="0"/>
          <w:numId w:val="11"/>
        </w:numPr>
        <w:spacing w:before="120" w:after="120"/>
        <w:ind w:left="0" w:firstLine="567"/>
        <w:contextualSpacing/>
        <w:jc w:val="both"/>
      </w:pPr>
      <w:r>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9495" w:type="dxa"/>
        <w:tblInd w:w="-80" w:type="dxa"/>
        <w:tblLayout w:type="fixed"/>
        <w:tblCellMar>
          <w:top w:w="102" w:type="dxa"/>
          <w:left w:w="62" w:type="dxa"/>
          <w:bottom w:w="102" w:type="dxa"/>
          <w:right w:w="62" w:type="dxa"/>
        </w:tblCellMar>
        <w:tblLook w:val="04A0" w:firstRow="1" w:lastRow="0" w:firstColumn="1" w:lastColumn="0" w:noHBand="0" w:noVBand="1"/>
      </w:tblPr>
      <w:tblGrid>
        <w:gridCol w:w="567"/>
        <w:gridCol w:w="3260"/>
        <w:gridCol w:w="1134"/>
        <w:gridCol w:w="1699"/>
        <w:gridCol w:w="2835"/>
      </w:tblGrid>
      <w:tr w:rsidR="00030930" w14:paraId="72EF91BC" w14:textId="77777777">
        <w:tc>
          <w:tcPr>
            <w:tcW w:w="567" w:type="dxa"/>
            <w:tcBorders>
              <w:top w:val="single" w:sz="4" w:space="0" w:color="000000"/>
              <w:left w:val="single" w:sz="4" w:space="0" w:color="000000"/>
              <w:bottom w:val="single" w:sz="4" w:space="0" w:color="000000"/>
              <w:right w:val="single" w:sz="4" w:space="0" w:color="000000"/>
            </w:tcBorders>
            <w:vAlign w:val="center"/>
          </w:tcPr>
          <w:p w14:paraId="4C5B8DF6" w14:textId="77777777" w:rsidR="00030930" w:rsidRDefault="00C55616">
            <w:pPr>
              <w:pStyle w:val="ConsPlusNormal0"/>
              <w:ind w:firstLine="12"/>
              <w:jc w:val="center"/>
              <w:rPr>
                <w:rFonts w:ascii="Times New Roman" w:hAnsi="Times New Roman" w:cs="Times New Roman"/>
                <w:b/>
              </w:rPr>
            </w:pPr>
            <w:r>
              <w:rPr>
                <w:rFonts w:ascii="Times New Roman" w:hAnsi="Times New Roman" w:cs="Times New Roman"/>
                <w:b/>
              </w:rPr>
              <w:t>N п/п</w:t>
            </w:r>
          </w:p>
        </w:tc>
        <w:tc>
          <w:tcPr>
            <w:tcW w:w="3260" w:type="dxa"/>
            <w:tcBorders>
              <w:top w:val="single" w:sz="4" w:space="0" w:color="000000"/>
              <w:left w:val="single" w:sz="4" w:space="0" w:color="000000"/>
              <w:bottom w:val="single" w:sz="4" w:space="0" w:color="000000"/>
              <w:right w:val="single" w:sz="4" w:space="0" w:color="000000"/>
            </w:tcBorders>
            <w:vAlign w:val="center"/>
          </w:tcPr>
          <w:p w14:paraId="6F620316" w14:textId="77777777" w:rsidR="00030930" w:rsidRDefault="00C55616">
            <w:pPr>
              <w:pStyle w:val="ConsPlusNormal0"/>
              <w:ind w:firstLine="0"/>
              <w:jc w:val="center"/>
              <w:rPr>
                <w:rFonts w:ascii="Times New Roman" w:hAnsi="Times New Roman" w:cs="Times New Roman"/>
                <w:b/>
              </w:rPr>
            </w:pPr>
            <w:r>
              <w:rPr>
                <w:rFonts w:ascii="Times New Roman" w:hAnsi="Times New Roman" w:cs="Times New Roman"/>
                <w:b/>
              </w:rPr>
              <w:t>Критерии (подкритерии) оценки заявки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E1D5257" w14:textId="77777777" w:rsidR="00030930" w:rsidRDefault="00C55616">
            <w:pPr>
              <w:pStyle w:val="ConsPlusNormal0"/>
              <w:ind w:firstLine="0"/>
              <w:jc w:val="center"/>
              <w:rPr>
                <w:rFonts w:ascii="Times New Roman" w:hAnsi="Times New Roman" w:cs="Times New Roman"/>
                <w:b/>
              </w:rPr>
            </w:pPr>
            <w:r>
              <w:rPr>
                <w:rFonts w:ascii="Times New Roman" w:hAnsi="Times New Roman" w:cs="Times New Roman"/>
                <w:b/>
              </w:rPr>
              <w:t>Весовое значение критерия</w:t>
            </w:r>
          </w:p>
        </w:tc>
        <w:tc>
          <w:tcPr>
            <w:tcW w:w="1699" w:type="dxa"/>
            <w:tcBorders>
              <w:top w:val="single" w:sz="4" w:space="0" w:color="000000"/>
              <w:left w:val="single" w:sz="4" w:space="0" w:color="000000"/>
              <w:bottom w:val="single" w:sz="4" w:space="0" w:color="000000"/>
              <w:right w:val="single" w:sz="4" w:space="0" w:color="000000"/>
            </w:tcBorders>
            <w:vAlign w:val="center"/>
          </w:tcPr>
          <w:p w14:paraId="65EC8415" w14:textId="77777777" w:rsidR="00030930" w:rsidRDefault="00C55616">
            <w:pPr>
              <w:pStyle w:val="ConsPlusNormal0"/>
              <w:ind w:firstLine="0"/>
              <w:jc w:val="center"/>
              <w:rPr>
                <w:rFonts w:ascii="Times New Roman" w:hAnsi="Times New Roman" w:cs="Times New Roman"/>
                <w:b/>
              </w:rPr>
            </w:pPr>
            <w:r>
              <w:rPr>
                <w:rFonts w:ascii="Times New Roman" w:hAnsi="Times New Roman" w:cs="Times New Roman"/>
                <w:b/>
              </w:rPr>
              <w:t>Максимальный выставляемый балл</w:t>
            </w:r>
          </w:p>
        </w:tc>
        <w:tc>
          <w:tcPr>
            <w:tcW w:w="2835" w:type="dxa"/>
            <w:tcBorders>
              <w:top w:val="single" w:sz="4" w:space="0" w:color="000000"/>
              <w:left w:val="single" w:sz="4" w:space="0" w:color="000000"/>
              <w:bottom w:val="single" w:sz="4" w:space="0" w:color="000000"/>
              <w:right w:val="single" w:sz="4" w:space="0" w:color="000000"/>
            </w:tcBorders>
            <w:vAlign w:val="center"/>
          </w:tcPr>
          <w:p w14:paraId="3D940779" w14:textId="77777777" w:rsidR="00030930" w:rsidRDefault="00C55616">
            <w:pPr>
              <w:pStyle w:val="ConsPlusNormal0"/>
              <w:ind w:firstLine="0"/>
              <w:jc w:val="center"/>
              <w:rPr>
                <w:rFonts w:ascii="Times New Roman" w:hAnsi="Times New Roman" w:cs="Times New Roman"/>
                <w:b/>
              </w:rPr>
            </w:pPr>
            <w:r>
              <w:rPr>
                <w:rFonts w:ascii="Times New Roman" w:hAnsi="Times New Roman" w:cs="Times New Roman"/>
                <w:b/>
              </w:rPr>
              <w:t>Порядок оценки по критерию, в том числе с указанием необходимых подтверждающих сведений и документов</w:t>
            </w:r>
          </w:p>
        </w:tc>
      </w:tr>
      <w:tr w:rsidR="00030930" w14:paraId="4FDAD8FF" w14:textId="77777777">
        <w:tc>
          <w:tcPr>
            <w:tcW w:w="567" w:type="dxa"/>
            <w:tcBorders>
              <w:top w:val="single" w:sz="4" w:space="0" w:color="000000"/>
              <w:left w:val="single" w:sz="4" w:space="0" w:color="000000"/>
              <w:bottom w:val="single" w:sz="4" w:space="0" w:color="000000"/>
              <w:right w:val="single" w:sz="4" w:space="0" w:color="000000"/>
            </w:tcBorders>
            <w:vAlign w:val="center"/>
          </w:tcPr>
          <w:p w14:paraId="6BB6BEE6" w14:textId="77777777" w:rsidR="00030930" w:rsidRDefault="00C55616">
            <w:pPr>
              <w:pStyle w:val="ConsPlusNormal0"/>
              <w:ind w:firstLine="12"/>
              <w:rPr>
                <w:rFonts w:ascii="Times New Roman" w:hAnsi="Times New Roman" w:cs="Times New Roman"/>
              </w:rPr>
            </w:pPr>
            <w:r>
              <w:rPr>
                <w:rFonts w:ascii="Times New Roman" w:hAnsi="Times New Roman" w:cs="Times New Roman"/>
              </w:rPr>
              <w:t>1</w:t>
            </w:r>
          </w:p>
        </w:tc>
        <w:tc>
          <w:tcPr>
            <w:tcW w:w="3260" w:type="dxa"/>
            <w:tcBorders>
              <w:top w:val="single" w:sz="4" w:space="0" w:color="000000"/>
              <w:left w:val="single" w:sz="4" w:space="0" w:color="000000"/>
              <w:bottom w:val="single" w:sz="4" w:space="0" w:color="000000"/>
              <w:right w:val="single" w:sz="4" w:space="0" w:color="000000"/>
            </w:tcBorders>
            <w:vAlign w:val="center"/>
          </w:tcPr>
          <w:p w14:paraId="5CC66315" w14:textId="77777777" w:rsidR="00030930" w:rsidRDefault="00C55616">
            <w:pPr>
              <w:rPr>
                <w:rFonts w:eastAsia="Calibri"/>
                <w:bCs/>
              </w:rPr>
            </w:pPr>
            <w:r>
              <w:rPr>
                <w:rFonts w:eastAsia="Calibri"/>
                <w:b/>
                <w:bCs/>
                <w:sz w:val="20"/>
                <w:szCs w:val="20"/>
                <w:lang w:eastAsia="en-US"/>
              </w:rPr>
              <w:t xml:space="preserve">Цена заявки (рейтинг по критерию стоимости) </w:t>
            </w:r>
            <w:r>
              <w:rPr>
                <w:rFonts w:eastAsia="Calibri"/>
                <w:b/>
                <w:bCs/>
                <w:i/>
                <w:sz w:val="20"/>
                <w:szCs w:val="20"/>
                <w:lang w:eastAsia="en-US"/>
              </w:rPr>
              <w:t>(</w:t>
            </w:r>
            <w:r>
              <w:rPr>
                <w:rFonts w:eastAsia="Calibri"/>
                <w:b/>
                <w:bCs/>
                <w:i/>
                <w:sz w:val="20"/>
                <w:szCs w:val="20"/>
                <w:lang w:val="en-US" w:eastAsia="en-US"/>
              </w:rPr>
              <w:t>R</w:t>
            </w:r>
            <w:r>
              <w:rPr>
                <w:rFonts w:eastAsia="Calibri"/>
                <w:b/>
                <w:bCs/>
                <w:i/>
                <w:iCs/>
                <w:sz w:val="20"/>
                <w:szCs w:val="20"/>
                <w:vertAlign w:val="subscript"/>
                <w:lang w:val="en-US" w:eastAsia="en-US"/>
              </w:rPr>
              <w:t>si</w:t>
            </w:r>
            <w:r>
              <w:rPr>
                <w:rFonts w:eastAsia="Calibri"/>
                <w:b/>
                <w:bCs/>
                <w:i/>
                <w:sz w:val="20"/>
                <w:szCs w:val="20"/>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1D3FB43" w14:textId="77777777" w:rsidR="00030930" w:rsidRDefault="00C55616">
            <w:pPr>
              <w:spacing w:after="0"/>
              <w:jc w:val="center"/>
              <w:rPr>
                <w:rFonts w:eastAsia="Calibri"/>
                <w:b/>
                <w:sz w:val="20"/>
                <w:szCs w:val="20"/>
                <w:lang w:eastAsia="en-US"/>
              </w:rPr>
            </w:pPr>
            <w:r>
              <w:rPr>
                <w:rFonts w:eastAsia="Calibri"/>
                <w:b/>
                <w:sz w:val="20"/>
                <w:szCs w:val="20"/>
                <w:lang w:eastAsia="en-US"/>
              </w:rPr>
              <w:t xml:space="preserve">0,7 </w:t>
            </w:r>
            <w:r>
              <w:rPr>
                <w:rFonts w:eastAsia="Calibri"/>
                <w:b/>
                <w:bCs/>
                <w:sz w:val="20"/>
                <w:szCs w:val="20"/>
                <w:lang w:eastAsia="en-US"/>
              </w:rPr>
              <w:t>(</w:t>
            </w:r>
            <w:r>
              <w:rPr>
                <w:rFonts w:eastAsia="Calibri"/>
                <w:bCs/>
                <w:sz w:val="20"/>
                <w:szCs w:val="20"/>
                <w:lang w:val="en-US" w:eastAsia="en-US"/>
              </w:rPr>
              <w:t>V</w:t>
            </w:r>
            <w:r>
              <w:rPr>
                <w:rFonts w:eastAsia="Calibri"/>
                <w:bCs/>
                <w:sz w:val="20"/>
                <w:szCs w:val="20"/>
                <w:vertAlign w:val="subscript"/>
                <w:lang w:val="en-US" w:eastAsia="en-US"/>
              </w:rPr>
              <w:t>s</w:t>
            </w:r>
            <w:r>
              <w:rPr>
                <w:rFonts w:eastAsia="Calibri"/>
                <w:bCs/>
                <w:sz w:val="20"/>
                <w:szCs w:val="20"/>
                <w:lang w:eastAsia="en-US"/>
              </w:rPr>
              <w:t>)</w:t>
            </w:r>
          </w:p>
        </w:tc>
        <w:tc>
          <w:tcPr>
            <w:tcW w:w="1699" w:type="dxa"/>
            <w:tcBorders>
              <w:top w:val="single" w:sz="4" w:space="0" w:color="000000"/>
              <w:left w:val="single" w:sz="4" w:space="0" w:color="000000"/>
              <w:bottom w:val="single" w:sz="4" w:space="0" w:color="000000"/>
              <w:right w:val="single" w:sz="4" w:space="0" w:color="000000"/>
            </w:tcBorders>
            <w:vAlign w:val="center"/>
          </w:tcPr>
          <w:p w14:paraId="7C5B22FC" w14:textId="77777777" w:rsidR="00030930" w:rsidRDefault="00C55616">
            <w:pPr>
              <w:pStyle w:val="ConsPlusNormal0"/>
              <w:ind w:firstLine="0"/>
              <w:jc w:val="center"/>
              <w:rPr>
                <w:rFonts w:ascii="Times New Roman" w:hAnsi="Times New Roman" w:cs="Times New Roman"/>
              </w:rPr>
            </w:pPr>
            <w:r>
              <w:rPr>
                <w:rFonts w:ascii="Times New Roman" w:hAnsi="Times New Roman" w:cs="Times New Roman"/>
                <w:b/>
                <w:bCs/>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14:paraId="4F5A2218" w14:textId="77777777" w:rsidR="00030930" w:rsidRDefault="00C55616">
            <w:pPr>
              <w:pStyle w:val="ConsPlusNormal0"/>
              <w:ind w:firstLine="0"/>
              <w:rPr>
                <w:rFonts w:ascii="Times New Roman" w:hAnsi="Times New Roman" w:cs="Times New Roman"/>
              </w:rPr>
            </w:pPr>
            <w:r>
              <w:rPr>
                <w:rFonts w:ascii="Times New Roman" w:hAnsi="Times New Roman" w:cs="Times New Roman"/>
              </w:rPr>
              <w:t>Пункт 3 приложения 1 к части II «ИНФОРМАЦИОННАЯ КАРТА ЗАКУПКИ»</w:t>
            </w:r>
          </w:p>
        </w:tc>
      </w:tr>
      <w:tr w:rsidR="00030930" w14:paraId="24B19FA2" w14:textId="77777777">
        <w:trPr>
          <w:trHeight w:val="1120"/>
        </w:trPr>
        <w:tc>
          <w:tcPr>
            <w:tcW w:w="567" w:type="dxa"/>
            <w:tcBorders>
              <w:top w:val="single" w:sz="4" w:space="0" w:color="000000"/>
              <w:left w:val="single" w:sz="4" w:space="0" w:color="000000"/>
              <w:bottom w:val="single" w:sz="4" w:space="0" w:color="000000"/>
              <w:right w:val="single" w:sz="4" w:space="0" w:color="000000"/>
            </w:tcBorders>
            <w:vAlign w:val="center"/>
          </w:tcPr>
          <w:p w14:paraId="19C38628" w14:textId="77777777" w:rsidR="00030930" w:rsidRDefault="00C55616">
            <w:pPr>
              <w:pStyle w:val="ConsPlusNormal0"/>
              <w:ind w:firstLine="12"/>
              <w:rPr>
                <w:rFonts w:ascii="Times New Roman" w:hAnsi="Times New Roman" w:cs="Times New Roman"/>
              </w:rPr>
            </w:pPr>
            <w:r>
              <w:rPr>
                <w:rFonts w:ascii="Times New Roman" w:hAnsi="Times New Roman" w:cs="Times New Roman"/>
              </w:rPr>
              <w:t>2</w:t>
            </w:r>
          </w:p>
        </w:tc>
        <w:tc>
          <w:tcPr>
            <w:tcW w:w="3260" w:type="dxa"/>
            <w:tcBorders>
              <w:top w:val="single" w:sz="4" w:space="0" w:color="000000"/>
              <w:left w:val="single" w:sz="4" w:space="0" w:color="000000"/>
              <w:bottom w:val="single" w:sz="4" w:space="0" w:color="000000"/>
              <w:right w:val="single" w:sz="4" w:space="0" w:color="000000"/>
            </w:tcBorders>
            <w:vAlign w:val="center"/>
          </w:tcPr>
          <w:p w14:paraId="7CFE65FF" w14:textId="77777777" w:rsidR="00030930" w:rsidRDefault="00C55616">
            <w:pPr>
              <w:rPr>
                <w:rFonts w:eastAsia="Calibri"/>
                <w:bCs/>
              </w:rPr>
            </w:pPr>
            <w:r>
              <w:rPr>
                <w:rFonts w:eastAsia="Calibri"/>
                <w:b/>
                <w:bCs/>
                <w:sz w:val="20"/>
                <w:szCs w:val="20"/>
                <w:lang w:eastAsia="en-US"/>
              </w:rPr>
              <w:t>Опыт выполнения строительно-монтажных работ на электросетевых объектах капитального строительства 110 кВ и выше за последние три года (R</w:t>
            </w:r>
            <w:r>
              <w:rPr>
                <w:rFonts w:eastAsia="Calibri"/>
                <w:b/>
                <w:bCs/>
                <w:sz w:val="20"/>
                <w:szCs w:val="20"/>
                <w:vertAlign w:val="subscript"/>
                <w:lang w:eastAsia="en-US"/>
              </w:rPr>
              <w:t>oi</w:t>
            </w:r>
            <w:r>
              <w:rPr>
                <w:rFonts w:eastAsia="Calibri"/>
                <w:b/>
                <w:bCs/>
                <w:sz w:val="20"/>
                <w:szCs w:val="20"/>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69BF40D" w14:textId="77777777" w:rsidR="00030930" w:rsidRDefault="00C55616">
            <w:pPr>
              <w:spacing w:after="0"/>
              <w:jc w:val="center"/>
              <w:rPr>
                <w:rFonts w:eastAsia="Calibri"/>
                <w:b/>
                <w:sz w:val="20"/>
                <w:szCs w:val="20"/>
                <w:lang w:val="en-US" w:eastAsia="en-US"/>
              </w:rPr>
            </w:pPr>
            <w:r>
              <w:rPr>
                <w:rFonts w:eastAsia="Calibri"/>
                <w:b/>
                <w:sz w:val="20"/>
                <w:szCs w:val="20"/>
                <w:lang w:eastAsia="en-US"/>
              </w:rPr>
              <w:t>0,1 (</w:t>
            </w:r>
            <w:r>
              <w:rPr>
                <w:rFonts w:eastAsia="Calibri"/>
                <w:b/>
                <w:sz w:val="20"/>
                <w:szCs w:val="20"/>
                <w:lang w:val="en-US" w:eastAsia="en-US"/>
              </w:rPr>
              <w:t>V</w:t>
            </w:r>
            <w:r>
              <w:rPr>
                <w:rFonts w:eastAsia="Calibri"/>
                <w:b/>
                <w:sz w:val="20"/>
                <w:szCs w:val="20"/>
                <w:vertAlign w:val="subscript"/>
                <w:lang w:val="en-US" w:eastAsia="en-US"/>
              </w:rPr>
              <w:t>o</w:t>
            </w:r>
            <w:r>
              <w:rPr>
                <w:rFonts w:eastAsia="Calibri"/>
                <w:b/>
                <w:sz w:val="20"/>
                <w:szCs w:val="20"/>
                <w:lang w:val="en-US" w:eastAsia="en-US"/>
              </w:rPr>
              <w:t>)</w:t>
            </w:r>
          </w:p>
        </w:tc>
        <w:tc>
          <w:tcPr>
            <w:tcW w:w="1699" w:type="dxa"/>
            <w:tcBorders>
              <w:top w:val="single" w:sz="4" w:space="0" w:color="000000"/>
              <w:left w:val="single" w:sz="4" w:space="0" w:color="000000"/>
              <w:bottom w:val="single" w:sz="4" w:space="0" w:color="000000"/>
              <w:right w:val="single" w:sz="4" w:space="0" w:color="000000"/>
            </w:tcBorders>
            <w:vAlign w:val="center"/>
          </w:tcPr>
          <w:p w14:paraId="67EE7FD8" w14:textId="77777777" w:rsidR="00030930" w:rsidRDefault="00C55616">
            <w:pPr>
              <w:pStyle w:val="ConsPlusNormal0"/>
              <w:ind w:firstLine="0"/>
              <w:jc w:val="center"/>
              <w:rPr>
                <w:rFonts w:ascii="Times New Roman" w:hAnsi="Times New Roman" w:cs="Times New Roman"/>
              </w:rPr>
            </w:pPr>
            <w:r>
              <w:rPr>
                <w:rFonts w:ascii="Times New Roman" w:hAnsi="Times New Roman" w:cs="Times New Roman"/>
                <w:b/>
                <w:bCs/>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14:paraId="43AB7B9A" w14:textId="77777777" w:rsidR="00030930" w:rsidRDefault="00C55616">
            <w:pPr>
              <w:pStyle w:val="ConsPlusNormal0"/>
              <w:ind w:firstLine="13"/>
              <w:rPr>
                <w:rFonts w:ascii="Times New Roman" w:hAnsi="Times New Roman" w:cs="Times New Roman"/>
              </w:rPr>
            </w:pPr>
            <w:r>
              <w:rPr>
                <w:rFonts w:ascii="Times New Roman" w:hAnsi="Times New Roman" w:cs="Times New Roman"/>
              </w:rPr>
              <w:t>Пункт 4 приложения 1 к части II «ИНФОРМАЦИОННАЯ КАРТА ЗАКУПКИ»</w:t>
            </w:r>
          </w:p>
        </w:tc>
      </w:tr>
      <w:tr w:rsidR="00030930" w14:paraId="53FE25DD" w14:textId="77777777">
        <w:trPr>
          <w:trHeight w:val="707"/>
        </w:trPr>
        <w:tc>
          <w:tcPr>
            <w:tcW w:w="567" w:type="dxa"/>
            <w:tcBorders>
              <w:top w:val="single" w:sz="4" w:space="0" w:color="000000"/>
              <w:left w:val="single" w:sz="4" w:space="0" w:color="000000"/>
              <w:bottom w:val="single" w:sz="4" w:space="0" w:color="000000"/>
              <w:right w:val="single" w:sz="4" w:space="0" w:color="000000"/>
            </w:tcBorders>
            <w:vAlign w:val="center"/>
          </w:tcPr>
          <w:p w14:paraId="4D45D7C7" w14:textId="77777777" w:rsidR="00030930" w:rsidRDefault="00C55616">
            <w:pPr>
              <w:pStyle w:val="ConsPlusNormal0"/>
              <w:ind w:firstLine="12"/>
              <w:rPr>
                <w:rFonts w:ascii="Times New Roman" w:hAnsi="Times New Roman" w:cs="Times New Roman"/>
              </w:rPr>
            </w:pPr>
            <w:r>
              <w:rPr>
                <w:rFonts w:ascii="Times New Roman" w:hAnsi="Times New Roman" w:cs="Times New Roman"/>
              </w:rPr>
              <w:t>3</w:t>
            </w:r>
          </w:p>
        </w:tc>
        <w:tc>
          <w:tcPr>
            <w:tcW w:w="3260" w:type="dxa"/>
            <w:tcBorders>
              <w:top w:val="single" w:sz="4" w:space="0" w:color="000000"/>
              <w:left w:val="single" w:sz="4" w:space="0" w:color="000000"/>
              <w:bottom w:val="single" w:sz="4" w:space="0" w:color="000000"/>
              <w:right w:val="single" w:sz="4" w:space="0" w:color="000000"/>
            </w:tcBorders>
            <w:vAlign w:val="center"/>
          </w:tcPr>
          <w:p w14:paraId="0B73C38A" w14:textId="77777777" w:rsidR="00030930" w:rsidRDefault="00C55616">
            <w:pPr>
              <w:rPr>
                <w:rFonts w:eastAsia="Calibri"/>
                <w:bCs/>
              </w:rPr>
            </w:pPr>
            <w:r>
              <w:rPr>
                <w:rFonts w:eastAsia="Calibri"/>
                <w:b/>
                <w:bCs/>
                <w:sz w:val="20"/>
                <w:szCs w:val="20"/>
                <w:lang w:eastAsia="en-US"/>
              </w:rPr>
              <w:t xml:space="preserve">Наличие квалифицированных кадровых ресурсов </w:t>
            </w:r>
            <w:r>
              <w:rPr>
                <w:rFonts w:eastAsia="Calibri"/>
                <w:b/>
                <w:bCs/>
                <w:i/>
                <w:sz w:val="20"/>
                <w:szCs w:val="20"/>
                <w:lang w:eastAsia="en-US"/>
              </w:rPr>
              <w:t>(</w:t>
            </w:r>
            <w:r>
              <w:rPr>
                <w:rFonts w:eastAsia="Calibri"/>
                <w:b/>
                <w:bCs/>
                <w:i/>
                <w:sz w:val="20"/>
                <w:szCs w:val="20"/>
                <w:lang w:val="en-US" w:eastAsia="en-US"/>
              </w:rPr>
              <w:t>R</w:t>
            </w:r>
            <w:r>
              <w:rPr>
                <w:rFonts w:eastAsia="Calibri"/>
                <w:b/>
                <w:bCs/>
                <w:i/>
                <w:iCs/>
                <w:sz w:val="20"/>
                <w:szCs w:val="20"/>
                <w:vertAlign w:val="subscript"/>
                <w:lang w:val="en-US" w:eastAsia="en-US"/>
              </w:rPr>
              <w:t>ki</w:t>
            </w:r>
            <w:r>
              <w:rPr>
                <w:rFonts w:eastAsia="Calibri"/>
                <w:b/>
                <w:bCs/>
                <w:i/>
                <w:sz w:val="20"/>
                <w:szCs w:val="20"/>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3213B3A" w14:textId="77777777" w:rsidR="00030930" w:rsidRDefault="00C55616">
            <w:pPr>
              <w:spacing w:after="0"/>
              <w:jc w:val="center"/>
              <w:rPr>
                <w:rFonts w:eastAsia="Calibri"/>
                <w:b/>
                <w:sz w:val="20"/>
                <w:szCs w:val="20"/>
                <w:lang w:eastAsia="en-US"/>
              </w:rPr>
            </w:pPr>
            <w:r>
              <w:rPr>
                <w:rFonts w:eastAsia="Calibri"/>
                <w:b/>
                <w:sz w:val="20"/>
                <w:szCs w:val="20"/>
                <w:lang w:eastAsia="en-US"/>
              </w:rPr>
              <w:t>0,05</w:t>
            </w:r>
            <w:r>
              <w:rPr>
                <w:rFonts w:eastAsia="Calibri"/>
                <w:b/>
                <w:sz w:val="20"/>
                <w:szCs w:val="20"/>
                <w:lang w:val="en-US" w:eastAsia="en-US"/>
              </w:rPr>
              <w:t xml:space="preserve"> </w:t>
            </w:r>
            <w:r>
              <w:rPr>
                <w:rFonts w:eastAsia="Calibri"/>
                <w:b/>
                <w:sz w:val="20"/>
                <w:szCs w:val="20"/>
                <w:lang w:eastAsia="en-US"/>
              </w:rPr>
              <w:t>(</w:t>
            </w:r>
            <w:r>
              <w:rPr>
                <w:rFonts w:eastAsia="Calibri"/>
                <w:b/>
                <w:sz w:val="20"/>
                <w:szCs w:val="20"/>
                <w:lang w:val="en-US" w:eastAsia="en-US"/>
              </w:rPr>
              <w:t>V</w:t>
            </w:r>
            <w:r>
              <w:rPr>
                <w:rFonts w:eastAsia="Calibri"/>
                <w:b/>
                <w:sz w:val="20"/>
                <w:szCs w:val="20"/>
                <w:vertAlign w:val="subscript"/>
                <w:lang w:val="en-US" w:eastAsia="en-US"/>
              </w:rPr>
              <w:t>k</w:t>
            </w:r>
            <w:r>
              <w:rPr>
                <w:rFonts w:eastAsia="Calibri"/>
                <w:b/>
                <w:sz w:val="20"/>
                <w:szCs w:val="20"/>
                <w:lang w:val="en-US" w:eastAsia="en-US"/>
              </w:rPr>
              <w:t>)</w:t>
            </w:r>
          </w:p>
        </w:tc>
        <w:tc>
          <w:tcPr>
            <w:tcW w:w="1699" w:type="dxa"/>
            <w:tcBorders>
              <w:top w:val="single" w:sz="4" w:space="0" w:color="000000"/>
              <w:left w:val="single" w:sz="4" w:space="0" w:color="000000"/>
              <w:bottom w:val="single" w:sz="4" w:space="0" w:color="000000"/>
              <w:right w:val="single" w:sz="4" w:space="0" w:color="000000"/>
            </w:tcBorders>
            <w:vAlign w:val="center"/>
          </w:tcPr>
          <w:p w14:paraId="5CEA25D1" w14:textId="77777777" w:rsidR="00030930" w:rsidRDefault="00C55616">
            <w:pPr>
              <w:pStyle w:val="ConsPlusNormal0"/>
              <w:ind w:firstLine="0"/>
              <w:jc w:val="center"/>
              <w:rPr>
                <w:rFonts w:ascii="Times New Roman" w:hAnsi="Times New Roman" w:cs="Times New Roman"/>
              </w:rPr>
            </w:pPr>
            <w:r>
              <w:rPr>
                <w:rFonts w:ascii="Times New Roman" w:hAnsi="Times New Roman" w:cs="Times New Roman"/>
                <w:b/>
                <w:bCs/>
                <w:lang w:val="en-US"/>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14:paraId="1DB9A59C" w14:textId="77777777" w:rsidR="00030930" w:rsidRDefault="00C55616">
            <w:pPr>
              <w:pStyle w:val="ConsPlusNormal0"/>
              <w:ind w:firstLine="13"/>
              <w:rPr>
                <w:rFonts w:ascii="Times New Roman" w:hAnsi="Times New Roman" w:cs="Times New Roman"/>
              </w:rPr>
            </w:pPr>
            <w:r>
              <w:rPr>
                <w:rFonts w:ascii="Times New Roman" w:hAnsi="Times New Roman" w:cs="Times New Roman"/>
              </w:rPr>
              <w:t>Пункт 5 приложения 1 к части II «ИНФОРМАЦИОННАЯ КАРТА ЗАКУПКИ»</w:t>
            </w:r>
          </w:p>
          <w:p w14:paraId="76130D9D" w14:textId="77777777" w:rsidR="00030930" w:rsidRDefault="00030930">
            <w:pPr>
              <w:pStyle w:val="ConsPlusNormal0"/>
              <w:ind w:firstLine="13"/>
              <w:rPr>
                <w:rFonts w:ascii="Times New Roman" w:hAnsi="Times New Roman" w:cs="Times New Roman"/>
              </w:rPr>
            </w:pPr>
          </w:p>
        </w:tc>
      </w:tr>
      <w:tr w:rsidR="00030930" w14:paraId="5FF190E8" w14:textId="77777777">
        <w:trPr>
          <w:trHeight w:val="707"/>
        </w:trPr>
        <w:tc>
          <w:tcPr>
            <w:tcW w:w="567" w:type="dxa"/>
            <w:tcBorders>
              <w:top w:val="single" w:sz="4" w:space="0" w:color="000000"/>
              <w:left w:val="single" w:sz="4" w:space="0" w:color="000000"/>
              <w:bottom w:val="single" w:sz="4" w:space="0" w:color="000000"/>
              <w:right w:val="single" w:sz="4" w:space="0" w:color="000000"/>
            </w:tcBorders>
            <w:vAlign w:val="center"/>
          </w:tcPr>
          <w:p w14:paraId="57FF636E" w14:textId="77777777" w:rsidR="00030930" w:rsidRDefault="00C55616">
            <w:pPr>
              <w:pStyle w:val="ConsPlusNormal0"/>
              <w:ind w:firstLine="12"/>
              <w:rPr>
                <w:rFonts w:ascii="Times New Roman" w:hAnsi="Times New Roman" w:cs="Times New Roman"/>
              </w:rPr>
            </w:pPr>
            <w:r>
              <w:rPr>
                <w:rFonts w:ascii="Times New Roman" w:hAnsi="Times New Roman" w:cs="Times New Roman"/>
              </w:rPr>
              <w:t>4</w:t>
            </w:r>
          </w:p>
        </w:tc>
        <w:tc>
          <w:tcPr>
            <w:tcW w:w="3260" w:type="dxa"/>
            <w:tcBorders>
              <w:top w:val="single" w:sz="4" w:space="0" w:color="000000"/>
              <w:left w:val="single" w:sz="4" w:space="0" w:color="000000"/>
              <w:bottom w:val="single" w:sz="4" w:space="0" w:color="000000"/>
              <w:right w:val="single" w:sz="4" w:space="0" w:color="000000"/>
            </w:tcBorders>
            <w:vAlign w:val="center"/>
          </w:tcPr>
          <w:p w14:paraId="7B964C1F" w14:textId="77777777" w:rsidR="00030930" w:rsidRDefault="00C55616">
            <w:pPr>
              <w:rPr>
                <w:rFonts w:eastAsia="Calibri"/>
                <w:bCs/>
              </w:rPr>
            </w:pPr>
            <w:r>
              <w:rPr>
                <w:rFonts w:eastAsia="Calibri"/>
                <w:b/>
                <w:bCs/>
                <w:sz w:val="20"/>
                <w:szCs w:val="20"/>
                <w:lang w:eastAsia="en-US"/>
              </w:rPr>
              <w:t xml:space="preserve">Наличие материально – технических ресурсов </w:t>
            </w:r>
            <w:r>
              <w:rPr>
                <w:rFonts w:eastAsia="Calibri"/>
                <w:b/>
                <w:bCs/>
                <w:i/>
                <w:sz w:val="20"/>
                <w:szCs w:val="20"/>
                <w:lang w:eastAsia="en-US"/>
              </w:rPr>
              <w:t>(</w:t>
            </w:r>
            <w:r>
              <w:rPr>
                <w:rFonts w:eastAsia="Calibri"/>
                <w:b/>
                <w:bCs/>
                <w:i/>
                <w:sz w:val="20"/>
                <w:szCs w:val="20"/>
                <w:lang w:val="en-US" w:eastAsia="en-US"/>
              </w:rPr>
              <w:t>R</w:t>
            </w:r>
            <w:r>
              <w:rPr>
                <w:rFonts w:eastAsia="Calibri"/>
                <w:b/>
                <w:bCs/>
                <w:i/>
                <w:iCs/>
                <w:sz w:val="20"/>
                <w:szCs w:val="20"/>
                <w:vertAlign w:val="subscript"/>
                <w:lang w:val="en-US" w:eastAsia="en-US"/>
              </w:rPr>
              <w:t>mi</w:t>
            </w:r>
            <w:r>
              <w:rPr>
                <w:rFonts w:eastAsia="Calibri"/>
                <w:b/>
                <w:bCs/>
                <w:i/>
                <w:sz w:val="20"/>
                <w:szCs w:val="20"/>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FF3474F" w14:textId="77777777" w:rsidR="00030930" w:rsidRDefault="00C55616">
            <w:pPr>
              <w:spacing w:after="0"/>
              <w:jc w:val="center"/>
              <w:rPr>
                <w:rFonts w:eastAsia="Calibri"/>
                <w:b/>
                <w:sz w:val="20"/>
                <w:szCs w:val="20"/>
                <w:lang w:eastAsia="en-US"/>
              </w:rPr>
            </w:pPr>
            <w:r>
              <w:rPr>
                <w:rFonts w:eastAsia="Calibri"/>
                <w:b/>
                <w:sz w:val="20"/>
                <w:szCs w:val="20"/>
                <w:lang w:eastAsia="en-US"/>
              </w:rPr>
              <w:t>0,05 (</w:t>
            </w:r>
            <w:r>
              <w:rPr>
                <w:rFonts w:eastAsia="Calibri"/>
                <w:b/>
                <w:sz w:val="20"/>
                <w:szCs w:val="20"/>
                <w:lang w:val="en-US" w:eastAsia="en-US"/>
              </w:rPr>
              <w:t>V</w:t>
            </w:r>
            <w:r>
              <w:rPr>
                <w:rFonts w:eastAsia="Calibri"/>
                <w:b/>
                <w:sz w:val="20"/>
                <w:szCs w:val="20"/>
                <w:vertAlign w:val="subscript"/>
                <w:lang w:val="en-US" w:eastAsia="en-US"/>
              </w:rPr>
              <w:t>m</w:t>
            </w:r>
            <w:r>
              <w:rPr>
                <w:rFonts w:eastAsia="Calibri"/>
                <w:b/>
                <w:sz w:val="20"/>
                <w:szCs w:val="20"/>
                <w:lang w:val="en-US" w:eastAsia="en-US"/>
              </w:rPr>
              <w:t>)</w:t>
            </w:r>
          </w:p>
        </w:tc>
        <w:tc>
          <w:tcPr>
            <w:tcW w:w="1699" w:type="dxa"/>
            <w:tcBorders>
              <w:top w:val="single" w:sz="4" w:space="0" w:color="000000"/>
              <w:left w:val="single" w:sz="4" w:space="0" w:color="000000"/>
              <w:bottom w:val="single" w:sz="4" w:space="0" w:color="000000"/>
              <w:right w:val="single" w:sz="4" w:space="0" w:color="000000"/>
            </w:tcBorders>
            <w:vAlign w:val="center"/>
          </w:tcPr>
          <w:p w14:paraId="430379E4" w14:textId="77777777" w:rsidR="00030930" w:rsidRDefault="00C55616">
            <w:pPr>
              <w:pStyle w:val="ConsPlusNormal0"/>
              <w:ind w:firstLine="0"/>
              <w:jc w:val="center"/>
              <w:rPr>
                <w:rFonts w:ascii="Times New Roman" w:hAnsi="Times New Roman" w:cs="Times New Roman"/>
              </w:rPr>
            </w:pPr>
            <w:r>
              <w:rPr>
                <w:rFonts w:ascii="Times New Roman" w:hAnsi="Times New Roman" w:cs="Times New Roman"/>
                <w:b/>
                <w:bCs/>
                <w:lang w:val="en-US"/>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14:paraId="7767F1A6" w14:textId="77777777" w:rsidR="00030930" w:rsidRDefault="00C55616">
            <w:pPr>
              <w:pStyle w:val="ConsPlusNormal0"/>
              <w:ind w:firstLine="13"/>
              <w:rPr>
                <w:rFonts w:ascii="Times New Roman" w:hAnsi="Times New Roman" w:cs="Times New Roman"/>
              </w:rPr>
            </w:pPr>
            <w:r>
              <w:rPr>
                <w:rFonts w:ascii="Times New Roman" w:hAnsi="Times New Roman" w:cs="Times New Roman"/>
              </w:rPr>
              <w:t>Пункт 6 приложения 1 к части II «ИНФОРМАЦИОННАЯ КАРТА ЗАКУПКИ»</w:t>
            </w:r>
          </w:p>
          <w:p w14:paraId="69AE54A1" w14:textId="77777777" w:rsidR="00030930" w:rsidRDefault="00030930">
            <w:pPr>
              <w:pStyle w:val="ConsPlusNormal0"/>
              <w:ind w:firstLine="13"/>
              <w:rPr>
                <w:rFonts w:ascii="Times New Roman" w:hAnsi="Times New Roman" w:cs="Times New Roman"/>
              </w:rPr>
            </w:pPr>
          </w:p>
        </w:tc>
      </w:tr>
      <w:tr w:rsidR="00030930" w14:paraId="13EAFB3B" w14:textId="77777777">
        <w:trPr>
          <w:trHeight w:val="707"/>
        </w:trPr>
        <w:tc>
          <w:tcPr>
            <w:tcW w:w="567" w:type="dxa"/>
            <w:tcBorders>
              <w:top w:val="single" w:sz="4" w:space="0" w:color="000000"/>
              <w:left w:val="single" w:sz="4" w:space="0" w:color="000000"/>
              <w:bottom w:val="single" w:sz="4" w:space="0" w:color="000000"/>
              <w:right w:val="single" w:sz="4" w:space="0" w:color="000000"/>
            </w:tcBorders>
            <w:vAlign w:val="center"/>
          </w:tcPr>
          <w:p w14:paraId="51510E1D" w14:textId="77777777" w:rsidR="00030930" w:rsidRDefault="00C55616">
            <w:pPr>
              <w:pStyle w:val="ConsPlusNormal0"/>
              <w:ind w:firstLine="12"/>
              <w:rPr>
                <w:rFonts w:ascii="Times New Roman" w:hAnsi="Times New Roman" w:cs="Times New Roman"/>
              </w:rPr>
            </w:pPr>
            <w:r>
              <w:rPr>
                <w:rFonts w:ascii="Times New Roman" w:hAnsi="Times New Roman" w:cs="Times New Roman"/>
              </w:rPr>
              <w:t>5</w:t>
            </w:r>
          </w:p>
        </w:tc>
        <w:tc>
          <w:tcPr>
            <w:tcW w:w="3260" w:type="dxa"/>
            <w:tcBorders>
              <w:top w:val="single" w:sz="4" w:space="0" w:color="000000"/>
              <w:left w:val="single" w:sz="4" w:space="0" w:color="000000"/>
              <w:bottom w:val="single" w:sz="4" w:space="0" w:color="000000"/>
              <w:right w:val="single" w:sz="4" w:space="0" w:color="000000"/>
            </w:tcBorders>
            <w:vAlign w:val="center"/>
          </w:tcPr>
          <w:p w14:paraId="2D9755B6" w14:textId="77777777" w:rsidR="00030930" w:rsidRDefault="00C55616">
            <w:pPr>
              <w:rPr>
                <w:rFonts w:eastAsia="Calibri"/>
                <w:b/>
                <w:bCs/>
                <w:sz w:val="20"/>
                <w:szCs w:val="20"/>
                <w:highlight w:val="yellow"/>
                <w:lang w:eastAsia="en-US"/>
              </w:rPr>
            </w:pPr>
            <w:r>
              <w:rPr>
                <w:rFonts w:eastAsia="Calibri"/>
                <w:b/>
                <w:sz w:val="20"/>
                <w:szCs w:val="20"/>
                <w:lang w:eastAsia="en-US"/>
              </w:rPr>
              <w:t>Наличие лицензии ФСТЭК России по технической защите конфиденциальной информации</w:t>
            </w:r>
            <w:r>
              <w:rPr>
                <w:rFonts w:eastAsia="Calibri"/>
                <w:b/>
                <w:bCs/>
                <w:sz w:val="20"/>
                <w:szCs w:val="20"/>
                <w:lang w:eastAsia="en-US"/>
              </w:rPr>
              <w:t xml:space="preserve"> (R</w:t>
            </w:r>
            <w:r>
              <w:rPr>
                <w:rFonts w:eastAsia="Calibri"/>
                <w:b/>
                <w:bCs/>
                <w:sz w:val="20"/>
                <w:szCs w:val="20"/>
                <w:vertAlign w:val="subscript"/>
                <w:lang w:val="en-US" w:eastAsia="en-US"/>
              </w:rPr>
              <w:t>l</w:t>
            </w:r>
            <w:r>
              <w:rPr>
                <w:rFonts w:eastAsia="Calibri"/>
                <w:b/>
                <w:bCs/>
                <w:sz w:val="20"/>
                <w:szCs w:val="20"/>
                <w:vertAlign w:val="subscript"/>
                <w:lang w:eastAsia="en-US"/>
              </w:rPr>
              <w:t>i</w:t>
            </w:r>
            <w:r>
              <w:rPr>
                <w:rFonts w:eastAsia="Calibri"/>
                <w:b/>
                <w:bCs/>
                <w:sz w:val="20"/>
                <w:szCs w:val="20"/>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C00587" w14:textId="77777777" w:rsidR="00030930" w:rsidRDefault="00C55616">
            <w:pPr>
              <w:spacing w:after="0"/>
              <w:jc w:val="center"/>
              <w:rPr>
                <w:rFonts w:eastAsia="Calibri"/>
                <w:b/>
                <w:sz w:val="20"/>
                <w:szCs w:val="20"/>
                <w:lang w:eastAsia="en-US"/>
              </w:rPr>
            </w:pPr>
            <w:r>
              <w:rPr>
                <w:rFonts w:eastAsia="Calibri"/>
                <w:b/>
                <w:sz w:val="20"/>
                <w:szCs w:val="20"/>
                <w:lang w:eastAsia="en-US"/>
              </w:rPr>
              <w:t>0,1</w:t>
            </w:r>
            <w:r>
              <w:rPr>
                <w:rFonts w:eastAsia="Calibri"/>
                <w:b/>
                <w:sz w:val="20"/>
                <w:szCs w:val="20"/>
                <w:lang w:val="en-US" w:eastAsia="en-US"/>
              </w:rPr>
              <w:t xml:space="preserve"> </w:t>
            </w:r>
            <w:r>
              <w:rPr>
                <w:rFonts w:eastAsia="Calibri"/>
                <w:b/>
                <w:sz w:val="20"/>
                <w:szCs w:val="20"/>
                <w:lang w:eastAsia="en-US"/>
              </w:rPr>
              <w:t>(</w:t>
            </w:r>
            <w:r>
              <w:rPr>
                <w:rFonts w:eastAsia="Calibri"/>
                <w:b/>
                <w:sz w:val="20"/>
                <w:szCs w:val="20"/>
                <w:lang w:val="en-US" w:eastAsia="en-US"/>
              </w:rPr>
              <w:t>V</w:t>
            </w:r>
            <w:r>
              <w:rPr>
                <w:rFonts w:eastAsia="Calibri"/>
                <w:b/>
                <w:sz w:val="20"/>
                <w:szCs w:val="20"/>
                <w:vertAlign w:val="subscript"/>
                <w:lang w:val="en-US" w:eastAsia="en-US"/>
              </w:rPr>
              <w:t>l</w:t>
            </w:r>
            <w:r>
              <w:rPr>
                <w:rFonts w:eastAsia="Calibri"/>
                <w:b/>
                <w:sz w:val="20"/>
                <w:szCs w:val="20"/>
                <w:lang w:val="en-US" w:eastAsia="en-US"/>
              </w:rPr>
              <w:t>)</w:t>
            </w:r>
          </w:p>
        </w:tc>
        <w:tc>
          <w:tcPr>
            <w:tcW w:w="1699" w:type="dxa"/>
            <w:tcBorders>
              <w:top w:val="single" w:sz="4" w:space="0" w:color="000000"/>
              <w:left w:val="single" w:sz="4" w:space="0" w:color="000000"/>
              <w:bottom w:val="single" w:sz="4" w:space="0" w:color="000000"/>
              <w:right w:val="single" w:sz="4" w:space="0" w:color="000000"/>
            </w:tcBorders>
            <w:vAlign w:val="center"/>
          </w:tcPr>
          <w:p w14:paraId="5EA0E0C9" w14:textId="77777777" w:rsidR="00030930" w:rsidRDefault="00C55616">
            <w:pPr>
              <w:pStyle w:val="ConsPlusNormal0"/>
              <w:ind w:firstLine="0"/>
              <w:jc w:val="center"/>
              <w:rPr>
                <w:rFonts w:ascii="Times New Roman" w:hAnsi="Times New Roman" w:cs="Times New Roman"/>
                <w:b/>
                <w:bCs/>
              </w:rPr>
            </w:pPr>
            <w:r>
              <w:rPr>
                <w:rFonts w:ascii="Times New Roman" w:hAnsi="Times New Roman" w:cs="Times New Roman"/>
                <w:b/>
                <w:bCs/>
                <w:lang w:val="en-US"/>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14:paraId="5CDC6991" w14:textId="77777777" w:rsidR="00030930" w:rsidRDefault="00C55616">
            <w:pPr>
              <w:pStyle w:val="ConsPlusNormal0"/>
              <w:ind w:firstLine="13"/>
              <w:rPr>
                <w:rFonts w:ascii="Times New Roman" w:hAnsi="Times New Roman" w:cs="Times New Roman"/>
              </w:rPr>
            </w:pPr>
            <w:r>
              <w:rPr>
                <w:rFonts w:ascii="Times New Roman" w:hAnsi="Times New Roman" w:cs="Times New Roman"/>
              </w:rPr>
              <w:t>Пункт 7 приложения 1 к части II «ИНФОРМАЦИОННАЯ КАРТА ЗАКУПКИ»</w:t>
            </w:r>
          </w:p>
          <w:p w14:paraId="0ECAC4C2" w14:textId="77777777" w:rsidR="00030930" w:rsidRDefault="00030930">
            <w:pPr>
              <w:pStyle w:val="ConsPlusNormal0"/>
              <w:ind w:firstLine="13"/>
              <w:rPr>
                <w:rFonts w:ascii="Times New Roman" w:hAnsi="Times New Roman" w:cs="Times New Roman"/>
              </w:rPr>
            </w:pPr>
          </w:p>
        </w:tc>
      </w:tr>
    </w:tbl>
    <w:p w14:paraId="38B4B51D" w14:textId="77777777" w:rsidR="00030930" w:rsidRDefault="00030930">
      <w:pPr>
        <w:spacing w:after="0"/>
        <w:jc w:val="left"/>
      </w:pPr>
    </w:p>
    <w:p w14:paraId="0794F999" w14:textId="77777777" w:rsidR="00030930" w:rsidRDefault="00C55616">
      <w:pPr>
        <w:shd w:val="clear" w:color="auto" w:fill="FFFFFF"/>
        <w:tabs>
          <w:tab w:val="left" w:pos="1418"/>
        </w:tabs>
        <w:spacing w:after="120"/>
        <w:ind w:right="2" w:firstLine="567"/>
        <w:contextualSpacing/>
        <w:rPr>
          <w:rFonts w:eastAsia="Calibri"/>
          <w:lang w:eastAsia="en-US"/>
        </w:rPr>
      </w:pPr>
      <w:r>
        <w:rPr>
          <w:rFonts w:eastAsia="Calibri"/>
          <w:lang w:eastAsia="en-US"/>
        </w:rPr>
        <w:t>2. 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w:t>
      </w:r>
      <w:r>
        <w:rPr>
          <w:rStyle w:val="af7"/>
          <w:rFonts w:eastAsia="Calibri"/>
          <w:lang w:eastAsia="en-US"/>
        </w:rPr>
        <w:footnoteReference w:id="2"/>
      </w:r>
      <w:r>
        <w:rPr>
          <w:rFonts w:eastAsia="Calibri"/>
          <w:lang w:eastAsia="en-US"/>
        </w:rPr>
        <w:t>). Данный показатель рассчитывается как сумма полученных балльных оценок с учетом их весовых коэффициентов:</w:t>
      </w:r>
    </w:p>
    <w:p w14:paraId="793810CF" w14:textId="77777777" w:rsidR="00030930" w:rsidRDefault="00030930">
      <w:pPr>
        <w:shd w:val="clear" w:color="auto" w:fill="FFFFFF"/>
        <w:tabs>
          <w:tab w:val="left" w:pos="1418"/>
        </w:tabs>
        <w:spacing w:after="120"/>
        <w:ind w:right="2" w:firstLine="567"/>
        <w:contextualSpacing/>
        <w:rPr>
          <w:rFonts w:eastAsia="Calibri"/>
          <w:lang w:eastAsia="en-US"/>
        </w:rPr>
      </w:pPr>
    </w:p>
    <w:p w14:paraId="76E9D82C" w14:textId="77777777" w:rsidR="00030930" w:rsidRDefault="00C55616">
      <w:pPr>
        <w:spacing w:after="120"/>
        <w:ind w:left="851"/>
        <w:jc w:val="center"/>
        <w:rPr>
          <w:rFonts w:eastAsia="Calibri"/>
          <w:i/>
          <w:lang w:eastAsia="en-US"/>
        </w:rPr>
      </w:pPr>
      <w:r>
        <w:rPr>
          <w:rFonts w:eastAsia="Calibri"/>
          <w:bCs/>
          <w:i/>
          <w:lang w:val="en-US" w:eastAsia="en-US"/>
        </w:rPr>
        <w:t>R</w:t>
      </w:r>
      <w:r>
        <w:rPr>
          <w:rFonts w:eastAsia="Calibri"/>
          <w:bCs/>
          <w:i/>
          <w:vertAlign w:val="subscript"/>
          <w:lang w:val="en-US" w:eastAsia="en-US"/>
        </w:rPr>
        <w:t>i</w:t>
      </w:r>
      <w:r>
        <w:rPr>
          <w:rFonts w:eastAsia="Calibri"/>
          <w:b/>
          <w:bCs/>
          <w:i/>
          <w:lang w:eastAsia="en-US"/>
        </w:rPr>
        <w:t xml:space="preserve"> </w:t>
      </w:r>
      <w:r>
        <w:rPr>
          <w:rFonts w:eastAsia="Calibri"/>
          <w:bCs/>
          <w:i/>
          <w:lang w:eastAsia="en-US"/>
        </w:rPr>
        <w:t>= (</w:t>
      </w:r>
      <w:r>
        <w:rPr>
          <w:rFonts w:eastAsia="Calibri"/>
          <w:bCs/>
          <w:i/>
          <w:lang w:val="en-US" w:eastAsia="en-US"/>
        </w:rPr>
        <w:t>R</w:t>
      </w:r>
      <w:r>
        <w:rPr>
          <w:rFonts w:eastAsia="Calibri"/>
          <w:bCs/>
          <w:i/>
          <w:iCs/>
          <w:vertAlign w:val="subscript"/>
          <w:lang w:val="en-US" w:eastAsia="en-US"/>
        </w:rPr>
        <w:t>si</w:t>
      </w:r>
      <w:r>
        <w:rPr>
          <w:rFonts w:eastAsia="Calibri"/>
          <w:bCs/>
          <w:i/>
          <w:vertAlign w:val="subscript"/>
          <w:lang w:eastAsia="en-US"/>
        </w:rPr>
        <w:t xml:space="preserve"> </w:t>
      </w:r>
      <w:r>
        <w:rPr>
          <w:rFonts w:eastAsia="Calibri"/>
          <w:bCs/>
          <w:i/>
          <w:lang w:val="en-US" w:eastAsia="en-US"/>
        </w:rPr>
        <w:t>x</w:t>
      </w:r>
      <w:r>
        <w:rPr>
          <w:rFonts w:eastAsia="Calibri"/>
          <w:bCs/>
          <w:i/>
          <w:lang w:eastAsia="en-US"/>
        </w:rPr>
        <w:t xml:space="preserve"> </w:t>
      </w:r>
      <w:r>
        <w:rPr>
          <w:rFonts w:eastAsia="Calibri"/>
          <w:bCs/>
          <w:i/>
          <w:lang w:val="en-US" w:eastAsia="en-US"/>
        </w:rPr>
        <w:t>V</w:t>
      </w:r>
      <w:r>
        <w:rPr>
          <w:rFonts w:eastAsia="Calibri"/>
          <w:bCs/>
          <w:i/>
          <w:vertAlign w:val="subscript"/>
          <w:lang w:val="en-US" w:eastAsia="en-US"/>
        </w:rPr>
        <w:t>s</w:t>
      </w:r>
      <w:r>
        <w:rPr>
          <w:rFonts w:eastAsia="Calibri"/>
          <w:bCs/>
          <w:i/>
          <w:lang w:eastAsia="en-US"/>
        </w:rPr>
        <w:t>) + (</w:t>
      </w:r>
      <w:r>
        <w:rPr>
          <w:rFonts w:eastAsia="Calibri"/>
          <w:bCs/>
          <w:i/>
          <w:lang w:val="en-US" w:eastAsia="en-US"/>
        </w:rPr>
        <w:t>R</w:t>
      </w:r>
      <w:r>
        <w:rPr>
          <w:rFonts w:eastAsia="Calibri"/>
          <w:bCs/>
          <w:i/>
          <w:iCs/>
          <w:vertAlign w:val="subscript"/>
          <w:lang w:val="en-US" w:eastAsia="en-US"/>
        </w:rPr>
        <w:t>oi</w:t>
      </w:r>
      <w:r>
        <w:rPr>
          <w:rFonts w:eastAsia="Calibri"/>
          <w:bCs/>
          <w:i/>
          <w:lang w:eastAsia="en-US"/>
        </w:rPr>
        <w:t xml:space="preserve"> </w:t>
      </w:r>
      <w:r>
        <w:rPr>
          <w:rFonts w:eastAsia="Calibri"/>
          <w:bCs/>
          <w:i/>
          <w:lang w:val="en-US" w:eastAsia="en-US"/>
        </w:rPr>
        <w:t>x</w:t>
      </w:r>
      <w:r>
        <w:rPr>
          <w:rFonts w:eastAsia="Calibri"/>
          <w:bCs/>
          <w:i/>
          <w:lang w:eastAsia="en-US"/>
        </w:rPr>
        <w:t xml:space="preserve"> </w:t>
      </w:r>
      <w:r>
        <w:rPr>
          <w:rFonts w:eastAsia="Calibri"/>
          <w:bCs/>
          <w:i/>
          <w:lang w:val="en-US" w:eastAsia="en-US"/>
        </w:rPr>
        <w:t>V</w:t>
      </w:r>
      <w:r>
        <w:rPr>
          <w:rFonts w:eastAsia="Calibri"/>
          <w:bCs/>
          <w:i/>
          <w:vertAlign w:val="subscript"/>
          <w:lang w:val="en-US" w:eastAsia="en-US"/>
        </w:rPr>
        <w:t>o</w:t>
      </w:r>
      <w:r>
        <w:rPr>
          <w:rFonts w:eastAsia="Calibri"/>
          <w:bCs/>
          <w:i/>
          <w:lang w:eastAsia="en-US"/>
        </w:rPr>
        <w:t>)</w:t>
      </w:r>
      <w:r>
        <w:rPr>
          <w:rFonts w:eastAsia="Calibri"/>
          <w:i/>
          <w:sz w:val="22"/>
          <w:szCs w:val="22"/>
          <w:lang w:eastAsia="en-US"/>
        </w:rPr>
        <w:t>+ (</w:t>
      </w:r>
      <w:r>
        <w:rPr>
          <w:rFonts w:eastAsia="Calibri"/>
          <w:i/>
          <w:sz w:val="22"/>
          <w:szCs w:val="22"/>
          <w:lang w:val="en-US" w:eastAsia="en-US"/>
        </w:rPr>
        <w:t>R</w:t>
      </w:r>
      <w:r>
        <w:rPr>
          <w:rFonts w:eastAsia="Calibri"/>
          <w:i/>
          <w:iCs/>
          <w:sz w:val="22"/>
          <w:szCs w:val="22"/>
          <w:vertAlign w:val="subscript"/>
          <w:lang w:val="en-US" w:eastAsia="en-US"/>
        </w:rPr>
        <w:t>ki</w:t>
      </w:r>
      <w:r>
        <w:rPr>
          <w:rFonts w:eastAsia="Calibri"/>
          <w:i/>
          <w:sz w:val="22"/>
          <w:szCs w:val="22"/>
          <w:lang w:val="en-US" w:eastAsia="en-US"/>
        </w:rPr>
        <w:t> x</w:t>
      </w:r>
      <w:r>
        <w:rPr>
          <w:rFonts w:eastAsia="Calibri"/>
          <w:i/>
          <w:sz w:val="22"/>
          <w:szCs w:val="22"/>
          <w:lang w:eastAsia="en-US"/>
        </w:rPr>
        <w:t xml:space="preserve"> </w:t>
      </w:r>
      <w:r>
        <w:rPr>
          <w:rFonts w:eastAsia="Calibri"/>
          <w:i/>
          <w:sz w:val="22"/>
          <w:szCs w:val="22"/>
          <w:lang w:val="en-US" w:eastAsia="en-US"/>
        </w:rPr>
        <w:t>V</w:t>
      </w:r>
      <w:r>
        <w:rPr>
          <w:rFonts w:eastAsia="Calibri"/>
          <w:i/>
          <w:sz w:val="22"/>
          <w:szCs w:val="22"/>
          <w:vertAlign w:val="subscript"/>
          <w:lang w:val="en-US" w:eastAsia="en-US"/>
        </w:rPr>
        <w:t>k</w:t>
      </w:r>
      <w:r>
        <w:rPr>
          <w:rFonts w:eastAsia="Calibri"/>
          <w:i/>
          <w:sz w:val="22"/>
          <w:szCs w:val="22"/>
          <w:lang w:eastAsia="en-US"/>
        </w:rPr>
        <w:t>) + (</w:t>
      </w:r>
      <w:r>
        <w:rPr>
          <w:rFonts w:eastAsia="Calibri"/>
          <w:i/>
          <w:sz w:val="22"/>
          <w:szCs w:val="22"/>
          <w:lang w:val="en-US" w:eastAsia="en-US"/>
        </w:rPr>
        <w:t>R</w:t>
      </w:r>
      <w:r>
        <w:rPr>
          <w:rFonts w:eastAsia="Calibri"/>
          <w:i/>
          <w:iCs/>
          <w:sz w:val="22"/>
          <w:szCs w:val="22"/>
          <w:vertAlign w:val="subscript"/>
          <w:lang w:val="en-US" w:eastAsia="en-US"/>
        </w:rPr>
        <w:t>mi</w:t>
      </w:r>
      <w:r>
        <w:rPr>
          <w:rFonts w:eastAsia="Calibri"/>
          <w:i/>
          <w:sz w:val="22"/>
          <w:szCs w:val="22"/>
          <w:lang w:val="en-US" w:eastAsia="en-US"/>
        </w:rPr>
        <w:t> x</w:t>
      </w:r>
      <w:r>
        <w:rPr>
          <w:rFonts w:eastAsia="Calibri"/>
          <w:i/>
          <w:sz w:val="22"/>
          <w:szCs w:val="22"/>
          <w:lang w:eastAsia="en-US"/>
        </w:rPr>
        <w:t xml:space="preserve"> </w:t>
      </w:r>
      <w:r>
        <w:rPr>
          <w:rFonts w:eastAsia="Calibri"/>
          <w:i/>
          <w:sz w:val="22"/>
          <w:szCs w:val="22"/>
          <w:lang w:val="en-US" w:eastAsia="en-US"/>
        </w:rPr>
        <w:t>V</w:t>
      </w:r>
      <w:r>
        <w:rPr>
          <w:rFonts w:eastAsia="Calibri"/>
          <w:i/>
          <w:sz w:val="22"/>
          <w:szCs w:val="22"/>
          <w:vertAlign w:val="subscript"/>
          <w:lang w:val="en-US" w:eastAsia="en-US"/>
        </w:rPr>
        <w:t>m</w:t>
      </w:r>
      <w:r>
        <w:rPr>
          <w:rFonts w:eastAsia="Calibri"/>
          <w:i/>
          <w:sz w:val="22"/>
          <w:szCs w:val="22"/>
          <w:lang w:eastAsia="en-US"/>
        </w:rPr>
        <w:t>)</w:t>
      </w:r>
      <w:r>
        <w:rPr>
          <w:sz w:val="20"/>
          <w:szCs w:val="20"/>
        </w:rPr>
        <w:t xml:space="preserve"> + (</w:t>
      </w:r>
      <w:r>
        <w:rPr>
          <w:rFonts w:eastAsia="Calibri"/>
          <w:bCs/>
          <w:sz w:val="20"/>
          <w:szCs w:val="20"/>
          <w:lang w:val="en-US" w:eastAsia="en-US"/>
        </w:rPr>
        <w:t>R</w:t>
      </w:r>
      <w:r>
        <w:rPr>
          <w:rFonts w:eastAsia="Calibri"/>
          <w:bCs/>
          <w:i/>
          <w:sz w:val="20"/>
          <w:szCs w:val="20"/>
          <w:vertAlign w:val="subscript"/>
          <w:lang w:val="en-US" w:eastAsia="en-US"/>
        </w:rPr>
        <w:t>li</w:t>
      </w:r>
      <w:r>
        <w:rPr>
          <w:sz w:val="20"/>
          <w:szCs w:val="20"/>
        </w:rPr>
        <w:t xml:space="preserve"> </w:t>
      </w:r>
      <w:r>
        <w:rPr>
          <w:sz w:val="20"/>
          <w:szCs w:val="20"/>
          <w:lang w:val="en-US"/>
        </w:rPr>
        <w:t>x</w:t>
      </w:r>
      <w:r>
        <w:rPr>
          <w:sz w:val="20"/>
          <w:szCs w:val="20"/>
        </w:rPr>
        <w:t xml:space="preserve"> </w:t>
      </w:r>
      <w:r>
        <w:rPr>
          <w:rFonts w:eastAsia="Calibri"/>
          <w:sz w:val="20"/>
          <w:szCs w:val="20"/>
          <w:lang w:val="en-US" w:eastAsia="en-US"/>
        </w:rPr>
        <w:t>V</w:t>
      </w:r>
      <w:r>
        <w:rPr>
          <w:rFonts w:eastAsia="Calibri"/>
          <w:sz w:val="20"/>
          <w:szCs w:val="20"/>
          <w:vertAlign w:val="subscript"/>
          <w:lang w:val="en-US" w:eastAsia="en-US"/>
        </w:rPr>
        <w:t>l</w:t>
      </w:r>
      <w:r>
        <w:rPr>
          <w:rFonts w:eastAsia="Calibri"/>
          <w:sz w:val="20"/>
          <w:szCs w:val="20"/>
          <w:lang w:eastAsia="en-US"/>
        </w:rPr>
        <w:t>)</w:t>
      </w:r>
      <w:r>
        <w:rPr>
          <w:rFonts w:eastAsia="Calibri"/>
          <w:bCs/>
          <w:i/>
          <w:lang w:eastAsia="en-US"/>
        </w:rPr>
        <w:t>, где</w:t>
      </w:r>
    </w:p>
    <w:p w14:paraId="0416FD4F" w14:textId="77777777" w:rsidR="00030930" w:rsidRDefault="00C55616">
      <w:pPr>
        <w:pStyle w:val="affff5"/>
        <w:ind w:left="1211"/>
        <w:rPr>
          <w:rFonts w:eastAsia="Calibri"/>
          <w:sz w:val="20"/>
          <w:szCs w:val="20"/>
        </w:rPr>
      </w:pPr>
      <w:r>
        <w:rPr>
          <w:rFonts w:eastAsia="Calibri"/>
          <w:sz w:val="20"/>
          <w:szCs w:val="20"/>
          <w:lang w:eastAsia="en-US"/>
        </w:rPr>
        <w:t>Ri</w:t>
      </w:r>
      <w:r>
        <w:rPr>
          <w:rFonts w:eastAsia="Calibri"/>
          <w:sz w:val="20"/>
          <w:szCs w:val="20"/>
          <w:lang w:eastAsia="en-US"/>
        </w:rPr>
        <w:t>    - общий рейтинг предпочтительности i-й заявки;</w:t>
      </w:r>
    </w:p>
    <w:p w14:paraId="010073C7" w14:textId="77777777" w:rsidR="00030930" w:rsidRDefault="00C55616">
      <w:pPr>
        <w:pStyle w:val="affff5"/>
        <w:ind w:left="1211"/>
        <w:rPr>
          <w:rFonts w:eastAsia="Calibri"/>
          <w:sz w:val="20"/>
          <w:szCs w:val="20"/>
        </w:rPr>
      </w:pPr>
      <w:r>
        <w:rPr>
          <w:rFonts w:eastAsia="Calibri"/>
          <w:sz w:val="20"/>
          <w:szCs w:val="20"/>
          <w:lang w:val="en-US" w:eastAsia="en-US"/>
        </w:rPr>
        <w:t>R</w:t>
      </w:r>
      <w:r>
        <w:rPr>
          <w:rFonts w:eastAsia="Calibri"/>
          <w:i/>
          <w:iCs/>
          <w:sz w:val="20"/>
          <w:szCs w:val="20"/>
          <w:vertAlign w:val="subscript"/>
          <w:lang w:val="en-US" w:eastAsia="en-US"/>
        </w:rPr>
        <w:t>si</w:t>
      </w:r>
      <w:r>
        <w:rPr>
          <w:rFonts w:eastAsia="Calibri"/>
          <w:sz w:val="20"/>
          <w:szCs w:val="20"/>
          <w:vertAlign w:val="subscript"/>
          <w:lang w:eastAsia="en-US"/>
        </w:rPr>
        <w:t xml:space="preserve"> </w:t>
      </w:r>
      <w:r>
        <w:rPr>
          <w:rFonts w:eastAsia="Calibri"/>
          <w:sz w:val="20"/>
          <w:szCs w:val="20"/>
          <w:lang w:val="en-US" w:eastAsia="en-US"/>
        </w:rPr>
        <w:t> </w:t>
      </w:r>
      <w:r>
        <w:rPr>
          <w:rFonts w:eastAsia="Calibri"/>
          <w:sz w:val="20"/>
          <w:szCs w:val="20"/>
          <w:lang w:eastAsia="en-US"/>
        </w:rPr>
        <w:t>-  оценка в баллах по ценовому критерию (по критерию стоимости заявки);</w:t>
      </w:r>
    </w:p>
    <w:p w14:paraId="096655FD" w14:textId="77777777" w:rsidR="00030930" w:rsidRDefault="00C55616">
      <w:pPr>
        <w:pStyle w:val="affff5"/>
        <w:ind w:left="1211"/>
        <w:jc w:val="both"/>
        <w:rPr>
          <w:sz w:val="20"/>
          <w:szCs w:val="20"/>
        </w:rPr>
      </w:pPr>
      <w:r>
        <w:rPr>
          <w:sz w:val="20"/>
          <w:szCs w:val="20"/>
          <w:lang w:val="en-US" w:eastAsia="en-US"/>
        </w:rPr>
        <w:t>R</w:t>
      </w:r>
      <w:r>
        <w:rPr>
          <w:i/>
          <w:iCs/>
          <w:sz w:val="20"/>
          <w:szCs w:val="20"/>
          <w:vertAlign w:val="subscript"/>
          <w:lang w:val="en-US" w:eastAsia="en-US"/>
        </w:rPr>
        <w:t>oi</w:t>
      </w:r>
      <w:r>
        <w:rPr>
          <w:i/>
          <w:iCs/>
          <w:sz w:val="20"/>
          <w:szCs w:val="20"/>
          <w:vertAlign w:val="subscript"/>
          <w:lang w:eastAsia="en-US"/>
        </w:rPr>
        <w:t xml:space="preserve"> </w:t>
      </w:r>
      <w:r>
        <w:rPr>
          <w:sz w:val="20"/>
          <w:szCs w:val="20"/>
        </w:rPr>
        <w:t>- балльная оценка по критерию «</w:t>
      </w:r>
      <w:r>
        <w:rPr>
          <w:rFonts w:eastAsia="Calibri"/>
          <w:sz w:val="20"/>
          <w:szCs w:val="20"/>
          <w:lang w:eastAsia="en-US"/>
        </w:rPr>
        <w:t>Опыт выполнения строительно-монтажных работ на электросетевых объектах капитального строительства 110 кВ и выше за последние три года»</w:t>
      </w:r>
      <w:r>
        <w:rPr>
          <w:sz w:val="20"/>
          <w:szCs w:val="20"/>
        </w:rPr>
        <w:t>;</w:t>
      </w:r>
    </w:p>
    <w:p w14:paraId="35FD8355" w14:textId="77777777" w:rsidR="00030930" w:rsidRDefault="00C55616">
      <w:pPr>
        <w:spacing w:after="0"/>
        <w:ind w:firstLine="709"/>
        <w:jc w:val="left"/>
        <w:rPr>
          <w:rFonts w:eastAsia="Calibri"/>
          <w:sz w:val="20"/>
          <w:szCs w:val="20"/>
        </w:rPr>
      </w:pPr>
      <w:r>
        <w:rPr>
          <w:rFonts w:eastAsia="Calibri"/>
          <w:sz w:val="20"/>
          <w:szCs w:val="20"/>
          <w:lang w:eastAsia="en-US"/>
        </w:rPr>
        <w:t xml:space="preserve">          </w:t>
      </w:r>
      <w:r>
        <w:rPr>
          <w:rFonts w:eastAsia="Calibri"/>
          <w:sz w:val="20"/>
          <w:szCs w:val="20"/>
          <w:lang w:val="en-US" w:eastAsia="en-US"/>
        </w:rPr>
        <w:t>R</w:t>
      </w:r>
      <w:r>
        <w:rPr>
          <w:rFonts w:eastAsia="Calibri"/>
          <w:i/>
          <w:iCs/>
          <w:sz w:val="20"/>
          <w:szCs w:val="20"/>
          <w:vertAlign w:val="subscript"/>
          <w:lang w:val="en-US" w:eastAsia="en-US"/>
        </w:rPr>
        <w:t>ki</w:t>
      </w:r>
      <w:r>
        <w:rPr>
          <w:rFonts w:eastAsia="Calibri"/>
          <w:sz w:val="20"/>
          <w:szCs w:val="20"/>
          <w:lang w:eastAsia="en-US"/>
        </w:rPr>
        <w:t xml:space="preserve"> – оценка в баллах по критерию «наличие квалифицированных кадровых ресурсов»;</w:t>
      </w:r>
    </w:p>
    <w:p w14:paraId="59A4309A" w14:textId="77777777" w:rsidR="00030930" w:rsidRDefault="00C55616">
      <w:pPr>
        <w:pStyle w:val="affff5"/>
        <w:ind w:left="1211"/>
        <w:jc w:val="both"/>
        <w:rPr>
          <w:rFonts w:eastAsia="Calibri"/>
          <w:sz w:val="20"/>
          <w:szCs w:val="20"/>
          <w:lang w:eastAsia="en-US"/>
        </w:rPr>
      </w:pPr>
      <w:r>
        <w:rPr>
          <w:rFonts w:eastAsia="Calibri"/>
          <w:sz w:val="20"/>
          <w:szCs w:val="20"/>
          <w:lang w:val="en-US" w:eastAsia="en-US"/>
        </w:rPr>
        <w:t>R</w:t>
      </w:r>
      <w:r>
        <w:rPr>
          <w:rFonts w:eastAsia="Calibri"/>
          <w:i/>
          <w:iCs/>
          <w:sz w:val="20"/>
          <w:szCs w:val="20"/>
          <w:vertAlign w:val="subscript"/>
          <w:lang w:val="en-US" w:eastAsia="en-US"/>
        </w:rPr>
        <w:t>mi</w:t>
      </w:r>
      <w:r>
        <w:rPr>
          <w:rFonts w:eastAsia="Calibri"/>
          <w:sz w:val="20"/>
          <w:szCs w:val="20"/>
          <w:lang w:eastAsia="en-US"/>
        </w:rPr>
        <w:t xml:space="preserve"> – оценка в баллах по критерию «наличие материально-технических ресурсов»;</w:t>
      </w:r>
    </w:p>
    <w:p w14:paraId="0AE96881" w14:textId="77777777" w:rsidR="00030930" w:rsidRDefault="00C55616">
      <w:pPr>
        <w:pStyle w:val="affff5"/>
        <w:ind w:left="1211"/>
        <w:jc w:val="both"/>
        <w:rPr>
          <w:sz w:val="20"/>
          <w:szCs w:val="20"/>
        </w:rPr>
      </w:pPr>
      <w:r>
        <w:rPr>
          <w:rFonts w:eastAsia="Calibri"/>
          <w:sz w:val="20"/>
          <w:szCs w:val="20"/>
          <w:lang w:eastAsia="en-US"/>
        </w:rPr>
        <w:t>R</w:t>
      </w:r>
      <w:r>
        <w:rPr>
          <w:rFonts w:eastAsia="Calibri"/>
          <w:sz w:val="20"/>
          <w:szCs w:val="20"/>
          <w:vertAlign w:val="subscript"/>
          <w:lang w:eastAsia="en-US"/>
        </w:rPr>
        <w:t>li</w:t>
      </w:r>
      <w:r>
        <w:rPr>
          <w:rFonts w:eastAsia="Calibri"/>
          <w:sz w:val="20"/>
          <w:szCs w:val="20"/>
          <w:lang w:eastAsia="en-US"/>
        </w:rPr>
        <w:t xml:space="preserve"> – оценка в баллах по критерию «Наличие лицензии ФСТЭК России </w:t>
      </w:r>
      <w:r>
        <w:rPr>
          <w:rFonts w:eastAsia="Calibri"/>
          <w:bCs/>
          <w:sz w:val="20"/>
          <w:szCs w:val="20"/>
          <w:lang w:eastAsia="en-US"/>
        </w:rPr>
        <w:t>по технической защите конфиденциальной информации</w:t>
      </w:r>
      <w:r>
        <w:rPr>
          <w:rFonts w:eastAsia="Calibri"/>
          <w:sz w:val="20"/>
          <w:szCs w:val="20"/>
          <w:lang w:eastAsia="en-US"/>
        </w:rPr>
        <w:t>»;</w:t>
      </w:r>
    </w:p>
    <w:p w14:paraId="375AC733" w14:textId="77777777" w:rsidR="00030930" w:rsidRDefault="00C55616">
      <w:pPr>
        <w:pStyle w:val="affff5"/>
        <w:widowControl w:val="0"/>
        <w:tabs>
          <w:tab w:val="left" w:pos="0"/>
        </w:tabs>
        <w:spacing w:after="60"/>
        <w:ind w:left="1211"/>
        <w:rPr>
          <w:rFonts w:eastAsia="Calibri"/>
          <w:sz w:val="20"/>
          <w:szCs w:val="20"/>
        </w:rPr>
      </w:pPr>
      <w:r>
        <w:rPr>
          <w:sz w:val="20"/>
          <w:szCs w:val="20"/>
        </w:rPr>
        <w:t>V</w:t>
      </w:r>
      <w:r>
        <w:rPr>
          <w:sz w:val="20"/>
          <w:szCs w:val="20"/>
          <w:vertAlign w:val="subscript"/>
        </w:rPr>
        <w:t>s</w:t>
      </w:r>
      <w:r>
        <w:rPr>
          <w:sz w:val="20"/>
          <w:szCs w:val="20"/>
        </w:rPr>
        <w:t>, V</w:t>
      </w:r>
      <w:r>
        <w:rPr>
          <w:sz w:val="20"/>
          <w:szCs w:val="20"/>
          <w:vertAlign w:val="subscript"/>
        </w:rPr>
        <w:t>o</w:t>
      </w:r>
      <w:r>
        <w:rPr>
          <w:sz w:val="20"/>
          <w:szCs w:val="20"/>
        </w:rPr>
        <w:t xml:space="preserve">,  </w:t>
      </w:r>
      <w:r>
        <w:rPr>
          <w:rFonts w:eastAsia="Calibri"/>
          <w:i/>
          <w:sz w:val="20"/>
          <w:szCs w:val="20"/>
          <w:lang w:val="en-US" w:eastAsia="en-US"/>
        </w:rPr>
        <w:t>V</w:t>
      </w:r>
      <w:r>
        <w:rPr>
          <w:rFonts w:eastAsia="Calibri"/>
          <w:i/>
          <w:sz w:val="20"/>
          <w:szCs w:val="20"/>
          <w:vertAlign w:val="subscript"/>
          <w:lang w:val="en-US" w:eastAsia="en-US"/>
        </w:rPr>
        <w:t>k</w:t>
      </w:r>
      <w:r>
        <w:rPr>
          <w:rFonts w:eastAsia="Arial Unicode MS"/>
          <w:sz w:val="20"/>
          <w:szCs w:val="20"/>
        </w:rPr>
        <w:t xml:space="preserve">, </w:t>
      </w:r>
      <w:r>
        <w:rPr>
          <w:rFonts w:eastAsia="Calibri"/>
          <w:i/>
          <w:sz w:val="20"/>
          <w:szCs w:val="20"/>
          <w:lang w:val="en-US" w:eastAsia="en-US"/>
        </w:rPr>
        <w:t>V</w:t>
      </w:r>
      <w:r>
        <w:rPr>
          <w:rFonts w:eastAsia="Calibri"/>
          <w:i/>
          <w:sz w:val="20"/>
          <w:szCs w:val="20"/>
          <w:vertAlign w:val="subscript"/>
          <w:lang w:val="en-US" w:eastAsia="en-US"/>
        </w:rPr>
        <w:t>m</w:t>
      </w:r>
      <w:r>
        <w:rPr>
          <w:rFonts w:eastAsia="Calibri"/>
          <w:i/>
          <w:sz w:val="20"/>
          <w:szCs w:val="20"/>
          <w:lang w:eastAsia="en-US"/>
        </w:rPr>
        <w:t xml:space="preserve">, </w:t>
      </w:r>
      <w:r>
        <w:rPr>
          <w:rFonts w:eastAsia="Calibri"/>
          <w:bCs/>
          <w:sz w:val="20"/>
          <w:szCs w:val="20"/>
          <w:lang w:val="en-US" w:eastAsia="en-US"/>
        </w:rPr>
        <w:t>V</w:t>
      </w:r>
      <w:r>
        <w:rPr>
          <w:rFonts w:eastAsia="Calibri"/>
          <w:bCs/>
          <w:i/>
          <w:sz w:val="20"/>
          <w:szCs w:val="20"/>
          <w:vertAlign w:val="subscript"/>
          <w:lang w:val="en-US" w:eastAsia="en-US"/>
        </w:rPr>
        <w:t>l</w:t>
      </w:r>
      <w:r>
        <w:rPr>
          <w:rFonts w:eastAsia="Arial Unicode MS"/>
          <w:sz w:val="20"/>
          <w:szCs w:val="20"/>
        </w:rPr>
        <w:t xml:space="preserve"> </w:t>
      </w:r>
      <w:r>
        <w:rPr>
          <w:sz w:val="20"/>
          <w:szCs w:val="20"/>
        </w:rPr>
        <w:t>– весовые коэффициенты соответствующих критериев</w:t>
      </w:r>
      <w:r>
        <w:rPr>
          <w:rFonts w:eastAsia="Calibri"/>
          <w:sz w:val="20"/>
          <w:szCs w:val="20"/>
        </w:rPr>
        <w:t>.</w:t>
      </w:r>
    </w:p>
    <w:p w14:paraId="3098BB0E" w14:textId="77777777" w:rsidR="00030930" w:rsidRDefault="00030930">
      <w:pPr>
        <w:widowControl w:val="0"/>
        <w:tabs>
          <w:tab w:val="left" w:pos="0"/>
          <w:tab w:val="left" w:pos="1560"/>
        </w:tabs>
        <w:ind w:firstLine="851"/>
        <w:rPr>
          <w:rFonts w:eastAsia="Calibri"/>
          <w:sz w:val="20"/>
          <w:szCs w:val="20"/>
        </w:rPr>
      </w:pPr>
    </w:p>
    <w:p w14:paraId="6E4CE585" w14:textId="77777777" w:rsidR="00030930" w:rsidRDefault="00C55616">
      <w:pPr>
        <w:widowControl w:val="0"/>
        <w:spacing w:after="120"/>
        <w:ind w:firstLine="709"/>
      </w:pPr>
      <w:r>
        <w:t xml:space="preserve">2.1. При осуществлении расчета значения по каждому критерию Заказчик осуществляет расчет с точностью до трех знаков после запятой. Полученное значение итогового рейтинга используется для ранжирования заявок по степени предпочтительности. </w:t>
      </w:r>
    </w:p>
    <w:p w14:paraId="170E0C91" w14:textId="77777777" w:rsidR="00030930" w:rsidRDefault="00C55616">
      <w:pPr>
        <w:spacing w:after="120"/>
        <w:ind w:firstLine="709"/>
        <w:rPr>
          <w:rFonts w:eastAsia="Calibri"/>
          <w:bCs/>
          <w:lang w:eastAsia="en-US"/>
        </w:rPr>
      </w:pPr>
      <w:r>
        <w:rPr>
          <w:rFonts w:eastAsia="Calibri"/>
          <w:bCs/>
          <w:lang w:eastAsia="en-US"/>
        </w:rPr>
        <w:t xml:space="preserve">3. Расчет рейтинга каждой заявки </w:t>
      </w:r>
      <w:r>
        <w:rPr>
          <w:rFonts w:eastAsia="Calibri"/>
          <w:b/>
          <w:bCs/>
          <w:lang w:eastAsia="en-US"/>
        </w:rPr>
        <w:t>по критерию стоимости</w:t>
      </w:r>
      <w:r>
        <w:rPr>
          <w:rFonts w:eastAsia="Calibri"/>
          <w:bCs/>
          <w:lang w:eastAsia="en-US"/>
        </w:rPr>
        <w:t xml:space="preserve"> производится по следующей формуле: </w:t>
      </w:r>
    </w:p>
    <w:p w14:paraId="1104C3DC" w14:textId="77777777" w:rsidR="00030930" w:rsidRDefault="00030930">
      <w:pPr>
        <w:pStyle w:val="affff5"/>
        <w:spacing w:after="120"/>
        <w:ind w:left="709"/>
        <w:jc w:val="both"/>
        <w:rPr>
          <w:rFonts w:eastAsia="Calibri"/>
          <w:bCs/>
          <w:lang w:eastAsia="en-US"/>
        </w:rPr>
      </w:pPr>
    </w:p>
    <w:p w14:paraId="7EDA96B3" w14:textId="77777777" w:rsidR="00030930" w:rsidRDefault="00C55616">
      <w:pPr>
        <w:tabs>
          <w:tab w:val="left" w:pos="142"/>
          <w:tab w:val="left" w:pos="1701"/>
        </w:tabs>
        <w:ind w:firstLine="709"/>
        <w:rPr>
          <w:rFonts w:eastAsia="Calibri"/>
          <w:bCs/>
          <w:i/>
          <w:sz w:val="22"/>
          <w:szCs w:val="22"/>
          <w:lang w:val="en-US" w:eastAsia="en-US"/>
        </w:rPr>
      </w:pPr>
      <w:r>
        <w:rPr>
          <w:rFonts w:eastAsia="Calibri"/>
          <w:bCs/>
          <w:i/>
          <w:sz w:val="22"/>
          <w:szCs w:val="22"/>
          <w:lang w:eastAsia="en-US"/>
        </w:rPr>
        <w:t xml:space="preserve">                                                    </w:t>
      </w:r>
      <w:r>
        <w:rPr>
          <w:rFonts w:eastAsia="Calibri"/>
          <w:bCs/>
          <w:i/>
          <w:sz w:val="22"/>
          <w:szCs w:val="22"/>
          <w:lang w:val="en-US" w:eastAsia="en-US"/>
        </w:rPr>
        <w:t>S</w:t>
      </w:r>
      <w:r>
        <w:rPr>
          <w:rFonts w:eastAsia="Calibri"/>
          <w:bCs/>
          <w:i/>
          <w:sz w:val="22"/>
          <w:szCs w:val="22"/>
          <w:vertAlign w:val="subscript"/>
          <w:lang w:val="en-US" w:eastAsia="en-US"/>
        </w:rPr>
        <w:t>max</w:t>
      </w:r>
      <w:r>
        <w:rPr>
          <w:rFonts w:eastAsia="Calibri"/>
          <w:bCs/>
          <w:i/>
          <w:sz w:val="22"/>
          <w:szCs w:val="22"/>
          <w:lang w:val="en-US" w:eastAsia="en-US"/>
        </w:rPr>
        <w:t xml:space="preserve"> - S</w:t>
      </w:r>
      <w:r>
        <w:rPr>
          <w:rFonts w:eastAsia="Calibri"/>
          <w:bCs/>
          <w:i/>
          <w:sz w:val="22"/>
          <w:szCs w:val="22"/>
          <w:vertAlign w:val="subscript"/>
          <w:lang w:val="en-US" w:eastAsia="en-US"/>
        </w:rPr>
        <w:t>i</w:t>
      </w:r>
    </w:p>
    <w:p w14:paraId="22D451AE" w14:textId="77777777" w:rsidR="00030930" w:rsidRDefault="00C55616">
      <w:pPr>
        <w:tabs>
          <w:tab w:val="left" w:pos="142"/>
          <w:tab w:val="left" w:pos="1701"/>
        </w:tabs>
        <w:ind w:firstLine="709"/>
        <w:rPr>
          <w:rFonts w:eastAsia="Calibri"/>
          <w:bCs/>
          <w:i/>
          <w:sz w:val="22"/>
          <w:szCs w:val="22"/>
          <w:lang w:val="en-US" w:eastAsia="en-US"/>
        </w:rPr>
      </w:pPr>
      <w:r>
        <w:rPr>
          <w:rFonts w:eastAsia="Calibri"/>
          <w:bCs/>
          <w:i/>
          <w:sz w:val="22"/>
          <w:szCs w:val="22"/>
          <w:lang w:val="en-US" w:eastAsia="en-US"/>
        </w:rPr>
        <w:t xml:space="preserve">                                      Rs</w:t>
      </w:r>
      <w:r>
        <w:rPr>
          <w:rFonts w:eastAsia="Calibri"/>
          <w:bCs/>
          <w:i/>
          <w:sz w:val="22"/>
          <w:szCs w:val="22"/>
          <w:vertAlign w:val="subscript"/>
          <w:lang w:val="en-US" w:eastAsia="en-US"/>
        </w:rPr>
        <w:t>i</w:t>
      </w:r>
      <w:r>
        <w:rPr>
          <w:rFonts w:eastAsia="Calibri"/>
          <w:bCs/>
          <w:i/>
          <w:sz w:val="22"/>
          <w:szCs w:val="22"/>
          <w:lang w:val="en-US" w:eastAsia="en-US"/>
        </w:rPr>
        <w:t xml:space="preserve">  = --------------- x 100,   </w:t>
      </w:r>
      <w:r>
        <w:rPr>
          <w:rFonts w:eastAsia="Calibri"/>
          <w:bCs/>
          <w:i/>
          <w:sz w:val="22"/>
          <w:szCs w:val="22"/>
          <w:lang w:eastAsia="en-US"/>
        </w:rPr>
        <w:t>где</w:t>
      </w:r>
      <w:r>
        <w:rPr>
          <w:rFonts w:eastAsia="Calibri"/>
          <w:bCs/>
          <w:i/>
          <w:sz w:val="22"/>
          <w:szCs w:val="22"/>
          <w:lang w:val="en-US" w:eastAsia="en-US"/>
        </w:rPr>
        <w:t>:</w:t>
      </w:r>
    </w:p>
    <w:p w14:paraId="464E5568" w14:textId="77777777" w:rsidR="00030930" w:rsidRDefault="00C55616">
      <w:pPr>
        <w:tabs>
          <w:tab w:val="left" w:pos="142"/>
          <w:tab w:val="left" w:pos="1701"/>
        </w:tabs>
        <w:ind w:firstLine="709"/>
        <w:rPr>
          <w:rFonts w:eastAsia="Calibri"/>
          <w:i/>
          <w:sz w:val="22"/>
        </w:rPr>
      </w:pPr>
      <w:r>
        <w:rPr>
          <w:rFonts w:eastAsia="Calibri"/>
          <w:bCs/>
          <w:i/>
          <w:sz w:val="22"/>
          <w:szCs w:val="22"/>
          <w:lang w:val="en-US" w:eastAsia="en-US"/>
        </w:rPr>
        <w:t xml:space="preserve">                                                      S</w:t>
      </w:r>
      <w:r>
        <w:rPr>
          <w:rFonts w:eastAsia="Calibri"/>
          <w:bCs/>
          <w:i/>
          <w:sz w:val="22"/>
          <w:szCs w:val="22"/>
          <w:vertAlign w:val="subscript"/>
          <w:lang w:val="en-US" w:eastAsia="en-US"/>
        </w:rPr>
        <w:t>max</w:t>
      </w:r>
    </w:p>
    <w:p w14:paraId="462F3E6A" w14:textId="77777777" w:rsidR="00030930" w:rsidRDefault="00030930">
      <w:pPr>
        <w:tabs>
          <w:tab w:val="left" w:pos="142"/>
          <w:tab w:val="left" w:pos="1560"/>
        </w:tabs>
        <w:spacing w:after="0"/>
        <w:ind w:left="1560"/>
        <w:rPr>
          <w:rFonts w:eastAsia="Calibri"/>
          <w:sz w:val="20"/>
        </w:rPr>
      </w:pPr>
    </w:p>
    <w:p w14:paraId="1D7A34DD" w14:textId="77777777" w:rsidR="00030930" w:rsidRDefault="00C55616">
      <w:pPr>
        <w:tabs>
          <w:tab w:val="left" w:pos="142"/>
          <w:tab w:val="left" w:pos="1560"/>
        </w:tabs>
        <w:spacing w:after="0"/>
        <w:ind w:left="1560"/>
        <w:rPr>
          <w:rFonts w:eastAsia="Calibri"/>
          <w:bCs/>
          <w:sz w:val="20"/>
          <w:szCs w:val="20"/>
          <w:lang w:eastAsia="en-US"/>
        </w:rPr>
      </w:pPr>
      <w:r>
        <w:rPr>
          <w:rFonts w:eastAsia="Calibri"/>
          <w:bCs/>
          <w:sz w:val="20"/>
          <w:szCs w:val="20"/>
          <w:lang w:eastAsia="en-US"/>
        </w:rPr>
        <w:t>R</w:t>
      </w:r>
      <w:r>
        <w:rPr>
          <w:rFonts w:eastAsia="Calibri"/>
          <w:bCs/>
          <w:sz w:val="20"/>
          <w:szCs w:val="20"/>
          <w:lang w:val="en-US" w:eastAsia="en-US"/>
        </w:rPr>
        <w:t>s</w:t>
      </w:r>
      <w:r>
        <w:rPr>
          <w:rFonts w:eastAsia="Calibri"/>
          <w:bCs/>
          <w:sz w:val="20"/>
          <w:szCs w:val="20"/>
          <w:vertAlign w:val="subscript"/>
          <w:lang w:val="en-US" w:eastAsia="en-US"/>
        </w:rPr>
        <w:t>i</w:t>
      </w:r>
      <w:r>
        <w:rPr>
          <w:rFonts w:eastAsia="Calibri"/>
          <w:bCs/>
          <w:sz w:val="20"/>
          <w:szCs w:val="20"/>
          <w:lang w:eastAsia="en-US"/>
        </w:rPr>
        <w:t xml:space="preserve"> - рейтинг i-й заявки по критерию стоимости;</w:t>
      </w:r>
    </w:p>
    <w:p w14:paraId="744AB948" w14:textId="77777777" w:rsidR="00030930" w:rsidRDefault="00C55616">
      <w:pPr>
        <w:tabs>
          <w:tab w:val="left" w:pos="142"/>
          <w:tab w:val="left" w:pos="1560"/>
        </w:tabs>
        <w:spacing w:after="0"/>
        <w:ind w:left="1560"/>
        <w:rPr>
          <w:rFonts w:eastAsia="Calibri"/>
          <w:bCs/>
          <w:sz w:val="20"/>
          <w:szCs w:val="20"/>
          <w:lang w:eastAsia="en-US"/>
        </w:rPr>
      </w:pPr>
      <w:r>
        <w:rPr>
          <w:rFonts w:eastAsia="Calibri"/>
          <w:bCs/>
          <w:sz w:val="20"/>
          <w:szCs w:val="20"/>
          <w:lang w:val="en-US" w:eastAsia="en-US"/>
        </w:rPr>
        <w:t>S</w:t>
      </w:r>
      <w:r>
        <w:rPr>
          <w:rFonts w:eastAsia="Calibri"/>
          <w:bCs/>
          <w:sz w:val="20"/>
          <w:szCs w:val="20"/>
          <w:vertAlign w:val="subscript"/>
          <w:lang w:val="en-US" w:eastAsia="en-US"/>
        </w:rPr>
        <w:t>max</w:t>
      </w:r>
      <w:r>
        <w:rPr>
          <w:rFonts w:eastAsia="Calibri"/>
          <w:bCs/>
          <w:sz w:val="20"/>
          <w:szCs w:val="20"/>
          <w:lang w:eastAsia="en-US"/>
        </w:rPr>
        <w:t xml:space="preserve"> – объявленная начальная (максимальная) цена договора;</w:t>
      </w:r>
    </w:p>
    <w:p w14:paraId="71B2E56E" w14:textId="77777777" w:rsidR="00030930" w:rsidRDefault="00C55616">
      <w:pPr>
        <w:tabs>
          <w:tab w:val="left" w:pos="142"/>
          <w:tab w:val="left" w:pos="1560"/>
        </w:tabs>
        <w:spacing w:after="0"/>
        <w:ind w:left="1560"/>
        <w:rPr>
          <w:rFonts w:eastAsia="Calibri"/>
          <w:bCs/>
          <w:sz w:val="20"/>
          <w:szCs w:val="20"/>
          <w:lang w:eastAsia="en-US"/>
        </w:rPr>
      </w:pPr>
      <w:r>
        <w:rPr>
          <w:rFonts w:eastAsia="Calibri"/>
          <w:bCs/>
          <w:sz w:val="20"/>
          <w:szCs w:val="20"/>
          <w:lang w:val="en-US" w:eastAsia="en-US"/>
        </w:rPr>
        <w:t>S</w:t>
      </w:r>
      <w:r>
        <w:rPr>
          <w:rFonts w:eastAsia="Calibri"/>
          <w:bCs/>
          <w:sz w:val="20"/>
          <w:szCs w:val="20"/>
          <w:vertAlign w:val="subscript"/>
          <w:lang w:val="en-US" w:eastAsia="en-US"/>
        </w:rPr>
        <w:t>i</w:t>
      </w:r>
      <w:r>
        <w:rPr>
          <w:rFonts w:eastAsia="Calibri"/>
          <w:bCs/>
          <w:sz w:val="20"/>
          <w:szCs w:val="20"/>
          <w:lang w:eastAsia="en-US"/>
        </w:rPr>
        <w:t xml:space="preserve"> - стоимость заявки i-го участника.</w:t>
      </w:r>
    </w:p>
    <w:p w14:paraId="7718AAEA" w14:textId="77777777" w:rsidR="00030930" w:rsidRDefault="00030930">
      <w:pPr>
        <w:tabs>
          <w:tab w:val="left" w:pos="0"/>
          <w:tab w:val="left" w:pos="1560"/>
        </w:tabs>
        <w:spacing w:after="120"/>
        <w:ind w:firstLine="709"/>
        <w:rPr>
          <w:rFonts w:eastAsia="Calibri"/>
          <w:bCs/>
          <w:lang w:eastAsia="en-US"/>
        </w:rPr>
      </w:pPr>
    </w:p>
    <w:p w14:paraId="0861B9E3" w14:textId="77777777" w:rsidR="00030930" w:rsidRDefault="00C55616">
      <w:pPr>
        <w:tabs>
          <w:tab w:val="left" w:pos="0"/>
          <w:tab w:val="left" w:pos="1560"/>
        </w:tabs>
        <w:spacing w:after="120"/>
        <w:ind w:firstLine="709"/>
        <w:rPr>
          <w:rFonts w:eastAsia="Calibri"/>
          <w:bCs/>
          <w:highlight w:val="white"/>
        </w:rPr>
      </w:pPr>
      <w:r>
        <w:rPr>
          <w:rFonts w:eastAsia="Calibri"/>
        </w:rPr>
        <w:t xml:space="preserve">Для целей </w:t>
      </w:r>
      <w:r>
        <w:rPr>
          <w:rFonts w:eastAsia="Calibri"/>
          <w:highlight w:val="white"/>
        </w:rPr>
        <w:t>оценки заявок по ценовому критерию применяются ценовые предложения участников закупки без НДС.</w:t>
      </w:r>
    </w:p>
    <w:p w14:paraId="2824FC14" w14:textId="77777777" w:rsidR="00030930" w:rsidRDefault="00C55616">
      <w:pPr>
        <w:widowControl w:val="0"/>
        <w:tabs>
          <w:tab w:val="left" w:pos="0"/>
          <w:tab w:val="left" w:pos="1560"/>
        </w:tabs>
        <w:spacing w:after="120"/>
        <w:ind w:firstLine="709"/>
        <w:rPr>
          <w:rFonts w:eastAsia="Calibri"/>
        </w:rPr>
      </w:pPr>
      <w:r>
        <w:rPr>
          <w:rFonts w:eastAsia="Calibri"/>
          <w:highlight w:val="white"/>
        </w:rPr>
        <w:t xml:space="preserve">Полученное значение ценового рейтинга заявки является балльной оценкой по </w:t>
      </w:r>
      <w:r>
        <w:rPr>
          <w:rFonts w:eastAsia="Calibri"/>
        </w:rPr>
        <w:t xml:space="preserve">данному критерию и учитывается в итоговом рейтинге с учетом весового коэффициента. </w:t>
      </w:r>
    </w:p>
    <w:p w14:paraId="2DE7511A" w14:textId="77777777" w:rsidR="00030930" w:rsidRDefault="00C55616">
      <w:pPr>
        <w:numPr>
          <w:ilvl w:val="1"/>
          <w:numId w:val="21"/>
        </w:numPr>
        <w:shd w:val="clear" w:color="auto" w:fill="FFFFFF"/>
        <w:tabs>
          <w:tab w:val="left" w:pos="142"/>
          <w:tab w:val="left" w:pos="1560"/>
        </w:tabs>
        <w:spacing w:after="120"/>
        <w:ind w:left="0" w:right="159" w:firstLine="567"/>
        <w:rPr>
          <w:bCs/>
        </w:rPr>
      </w:pPr>
      <w:r>
        <w:rPr>
          <w:bCs/>
        </w:rPr>
        <w:t>Если Правительством Российской Федерации установлено предусмотренное п. 1.7.2 в) настоящей документации преимущество в отношении товара российского происхождения:</w:t>
      </w:r>
    </w:p>
    <w:p w14:paraId="1E1F1103" w14:textId="77777777" w:rsidR="00030930" w:rsidRDefault="00C55616">
      <w:pPr>
        <w:shd w:val="clear" w:color="auto" w:fill="FFFFFF"/>
        <w:tabs>
          <w:tab w:val="left" w:pos="142"/>
          <w:tab w:val="left" w:pos="1560"/>
        </w:tabs>
        <w:spacing w:after="120"/>
        <w:ind w:right="159" w:firstLine="567"/>
        <w:rPr>
          <w:bCs/>
        </w:rPr>
      </w:pPr>
      <w:r>
        <w:rPr>
          <w:bCs/>
        </w:rPr>
        <w:t xml:space="preserve">а) при рассмотрении, оценке, сопоставлении заявок на участие в закупке, окончательных предложений осуществляется снижение на 15 (пятнадцать) % (процентов) ценового предложения, поданного участником закупки, предлагающим к поставке товар только российского происхождения, либо увеличение на 15 (пятнадцать) % (процентов) ценового предложения этого участника закупки в случае подачи им предложения о размере платы, подлежащей внесению за заключение договора; </w:t>
      </w:r>
    </w:p>
    <w:p w14:paraId="28DC6D45" w14:textId="77777777" w:rsidR="00030930" w:rsidRDefault="00C55616">
      <w:pPr>
        <w:shd w:val="clear" w:color="auto" w:fill="FFFFFF"/>
        <w:tabs>
          <w:tab w:val="left" w:pos="142"/>
          <w:tab w:val="left" w:pos="1560"/>
        </w:tabs>
        <w:spacing w:after="120"/>
        <w:ind w:right="159" w:firstLine="567"/>
        <w:rPr>
          <w:bCs/>
        </w:rPr>
      </w:pPr>
      <w:r>
        <w:rPr>
          <w:bCs/>
        </w:rPr>
        <w:t>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w:t>
      </w:r>
    </w:p>
    <w:p w14:paraId="2B58A6FE" w14:textId="77777777" w:rsidR="00030930" w:rsidRDefault="00C55616">
      <w:pPr>
        <w:numPr>
          <w:ilvl w:val="1"/>
          <w:numId w:val="21"/>
        </w:numPr>
        <w:shd w:val="clear" w:color="auto" w:fill="FFFFFF"/>
        <w:tabs>
          <w:tab w:val="left" w:pos="142"/>
          <w:tab w:val="left" w:pos="1560"/>
        </w:tabs>
        <w:spacing w:after="120"/>
        <w:ind w:left="0" w:right="159" w:firstLine="567"/>
        <w:rPr>
          <w:bCs/>
        </w:rPr>
      </w:pPr>
      <w:r>
        <w:rPr>
          <w:bCs/>
        </w:rPr>
        <w:t>Отнесение товара, предлагаемого участником закупки, к товарам российского или иностранного происхождения производится на основании информации и документов, предусмотренных законодательством о национальном режиме.</w:t>
      </w:r>
    </w:p>
    <w:p w14:paraId="030B1739" w14:textId="77777777" w:rsidR="00030930" w:rsidRDefault="00C55616">
      <w:pPr>
        <w:pStyle w:val="affff5"/>
        <w:widowControl w:val="0"/>
        <w:numPr>
          <w:ilvl w:val="1"/>
          <w:numId w:val="21"/>
        </w:numPr>
        <w:tabs>
          <w:tab w:val="left" w:pos="1560"/>
        </w:tabs>
        <w:spacing w:after="120"/>
        <w:ind w:left="0" w:firstLine="567"/>
        <w:jc w:val="both"/>
      </w:pPr>
      <w:r>
        <w:rPr>
          <w:bCs/>
        </w:rPr>
        <w:t>Преимущества</w:t>
      </w:r>
      <w:r>
        <w:t xml:space="preserve"> не предоставляется в случаях, </w:t>
      </w:r>
      <w:r>
        <w:rPr>
          <w:bCs/>
        </w:rPr>
        <w:t>предусмотренных законодательством</w:t>
      </w:r>
      <w:r>
        <w:t xml:space="preserve"> о </w:t>
      </w:r>
      <w:r>
        <w:rPr>
          <w:bCs/>
        </w:rPr>
        <w:t>национальном режиме</w:t>
      </w:r>
      <w:r>
        <w:t>.</w:t>
      </w:r>
    </w:p>
    <w:p w14:paraId="5B869AFB" w14:textId="77777777" w:rsidR="00030930" w:rsidRDefault="00C55616">
      <w:pPr>
        <w:spacing w:after="120"/>
        <w:ind w:firstLine="567"/>
        <w:rPr>
          <w:rFonts w:eastAsia="Calibri"/>
          <w:bCs/>
          <w:lang w:eastAsia="en-US"/>
        </w:rPr>
      </w:pPr>
      <w:r>
        <w:rPr>
          <w:bCs/>
          <w:highlight w:val="white"/>
        </w:rPr>
        <w:t xml:space="preserve">4. По критерию </w:t>
      </w:r>
      <w:r>
        <w:rPr>
          <w:b/>
          <w:bCs/>
          <w:highlight w:val="white"/>
        </w:rPr>
        <w:t>«</w:t>
      </w:r>
      <w:r>
        <w:rPr>
          <w:b/>
          <w:bCs/>
        </w:rPr>
        <w:t xml:space="preserve">Опыт </w:t>
      </w:r>
      <w:r>
        <w:rPr>
          <w:b/>
        </w:rPr>
        <w:t>выполнения строительно-монтажных работ на электросетевых объектах капитального строительства 110 кВ и выше за последние три года</w:t>
      </w:r>
      <w:r>
        <w:rPr>
          <w:b/>
          <w:bCs/>
          <w:highlight w:val="white"/>
        </w:rPr>
        <w:t xml:space="preserve">» </w:t>
      </w:r>
      <w:r>
        <w:rPr>
          <w:bCs/>
          <w:highlight w:val="white"/>
        </w:rPr>
        <w:t xml:space="preserve">(коэффициент </w:t>
      </w:r>
      <w:r>
        <w:rPr>
          <w:rFonts w:eastAsia="Calibri"/>
          <w:b/>
          <w:bCs/>
          <w:highlight w:val="white"/>
          <w:lang w:val="en-US" w:eastAsia="en-US"/>
        </w:rPr>
        <w:t>R</w:t>
      </w:r>
      <w:r>
        <w:rPr>
          <w:rFonts w:eastAsia="Calibri"/>
          <w:b/>
          <w:bCs/>
          <w:i/>
          <w:highlight w:val="white"/>
          <w:vertAlign w:val="subscript"/>
          <w:lang w:val="en-US" w:eastAsia="en-US"/>
        </w:rPr>
        <w:t>oi</w:t>
      </w:r>
      <w:r>
        <w:rPr>
          <w:bCs/>
          <w:highlight w:val="white"/>
        </w:rPr>
        <w:t xml:space="preserve"> i-й заявки) оценка производится членами Закупочной комиссии (при необходимости – с привлечением экспертов) на основании </w:t>
      </w:r>
      <w:r>
        <w:rPr>
          <w:highlight w:val="white"/>
        </w:rPr>
        <w:t xml:space="preserve">справки для оценки опыта </w:t>
      </w:r>
      <w:r>
        <w:t>выполнения строительно-монтажных работ на электросетевых объектах капитального строительства 110 кВ и выше за последние три года</w:t>
      </w:r>
      <w:r>
        <w:rPr>
          <w:rFonts w:eastAsia="Calibri"/>
          <w:bCs/>
          <w:highlight w:val="white"/>
          <w:lang w:eastAsia="en-US"/>
        </w:rPr>
        <w:t xml:space="preserve"> (</w:t>
      </w:r>
      <w:r>
        <w:rPr>
          <w:highlight w:val="white"/>
        </w:rPr>
        <w:t xml:space="preserve">часть </w:t>
      </w:r>
      <w:r>
        <w:rPr>
          <w:highlight w:val="white"/>
          <w:lang w:val="en-US"/>
        </w:rPr>
        <w:t>III</w:t>
      </w:r>
      <w:r>
        <w:rPr>
          <w:highlight w:val="white"/>
        </w:rPr>
        <w:t xml:space="preserve"> «ОБРАЗЦЫ ФОРМ ДЛЯ ЗАПОЛНЕНИЯ УЧАСТНИКАМИ ЗАКУПКИ», форма 3</w:t>
      </w:r>
      <w:r>
        <w:rPr>
          <w:rFonts w:eastAsia="Calibri"/>
          <w:bCs/>
          <w:highlight w:val="white"/>
          <w:lang w:eastAsia="en-US"/>
        </w:rPr>
        <w:t xml:space="preserve">) </w:t>
      </w:r>
      <w:r>
        <w:rPr>
          <w:highlight w:val="white"/>
        </w:rPr>
        <w:t xml:space="preserve">с приложением </w:t>
      </w:r>
      <w:r>
        <w:rPr>
          <w:highlight w:val="white"/>
        </w:rPr>
        <w:t>подтверждающих документов (</w:t>
      </w:r>
      <w:r>
        <w:rPr>
          <w:highlight w:val="white"/>
          <w:lang w:eastAsia="ar-SA"/>
        </w:rPr>
        <w:t xml:space="preserve">копий актов приёмки выполненных  </w:t>
      </w:r>
      <w:r>
        <w:t>строительно-монтажных работ на электросетевых объектах капитального строительства 110 кВ и выше за последние три года</w:t>
      </w:r>
      <w:r>
        <w:rPr>
          <w:rFonts w:eastAsia="Calibri"/>
          <w:bCs/>
          <w:highlight w:val="white"/>
          <w:lang w:eastAsia="en-US"/>
        </w:rPr>
        <w:t xml:space="preserve"> </w:t>
      </w:r>
      <w:r>
        <w:t xml:space="preserve">и копий договоров) </w:t>
      </w:r>
      <w:r>
        <w:rPr>
          <w:bCs/>
        </w:rPr>
        <w:t xml:space="preserve">по количеству исполненных договоров на </w:t>
      </w:r>
      <w:r>
        <w:rPr>
          <w:rFonts w:eastAsia="Calibri"/>
          <w:bCs/>
          <w:lang w:eastAsia="en-US"/>
        </w:rPr>
        <w:t xml:space="preserve">выполнение </w:t>
      </w:r>
      <w:r>
        <w:t>строительно-монтажных работ на электросетевых объектах капитального строительства 110 кВ и выше за последние три года</w:t>
      </w:r>
      <w:r>
        <w:rPr>
          <w:rFonts w:eastAsia="Calibri"/>
          <w:bCs/>
          <w:highlight w:val="white"/>
          <w:lang w:eastAsia="en-US"/>
        </w:rPr>
        <w:t xml:space="preserve"> </w:t>
      </w:r>
      <w:r>
        <w:rPr>
          <w:bCs/>
        </w:rPr>
        <w:t xml:space="preserve">до даты публикации извещения о проведении закупки. </w:t>
      </w:r>
      <w:r>
        <w:rPr>
          <w:lang w:eastAsia="ar-SA"/>
        </w:rPr>
        <w:t>Стоимость строительно-монтажных работ</w:t>
      </w:r>
      <w:r>
        <w:rPr>
          <w:bCs/>
        </w:rPr>
        <w:t xml:space="preserve"> </w:t>
      </w:r>
      <w:r>
        <w:rPr>
          <w:lang w:eastAsia="ar-SA"/>
        </w:rPr>
        <w:t>в исполненном контракте (договоре) должна составлять не ме</w:t>
      </w:r>
      <w:r>
        <w:rPr>
          <w:lang w:eastAsia="ar-SA"/>
        </w:rPr>
        <w:t>нее 50 % начальной (максимальной) цены договора, установленной в п.5 части II «ИНФОРМАЦИОННАЯ КАРТА ЗАКУПКИ</w:t>
      </w:r>
      <w:r>
        <w:rPr>
          <w:rFonts w:eastAsia="Calibri"/>
          <w:bCs/>
          <w:lang w:eastAsia="en-US"/>
        </w:rPr>
        <w:t xml:space="preserve">. </w:t>
      </w:r>
    </w:p>
    <w:p w14:paraId="55F46EA5" w14:textId="77777777" w:rsidR="00030930" w:rsidRDefault="00C55616">
      <w:pPr>
        <w:shd w:val="clear" w:color="auto" w:fill="FFFFFF"/>
        <w:tabs>
          <w:tab w:val="left" w:pos="1700"/>
        </w:tabs>
        <w:spacing w:after="120"/>
        <w:ind w:right="2" w:firstLine="709"/>
        <w:rPr>
          <w:lang w:eastAsia="ar-SA"/>
        </w:rPr>
      </w:pPr>
      <w:r>
        <w:rPr>
          <w:lang w:eastAsia="ar-SA"/>
        </w:rPr>
        <w:t xml:space="preserve">Подтверждением указанного опыта исполнения контракта (договора) участником, для целей настоящей закупки, является копия контракта (договора) (включая приложения) заверенная участником, копии актов приёмки выполненных  </w:t>
      </w:r>
      <w:r>
        <w:t>строительно-монтажных работ на электросетевых объектах капитального строительства 110 кВ и выше за последние три года</w:t>
      </w:r>
      <w:r>
        <w:rPr>
          <w:lang w:eastAsia="ar-SA"/>
        </w:rPr>
        <w:t xml:space="preserve">, стоимостью не менее 50 % начальной (максимальной) цены договора, установленной в п.5 части II «ИНФОРМАЦИОННАЯ КАРТА ЗАКУПКИ», заверенные участником, при этом дата подписания последнего акта приёмки выполненных строительно-монтажных работ не должна быть ранее 3 лет до </w:t>
      </w:r>
      <w:r>
        <w:rPr>
          <w:bCs/>
        </w:rPr>
        <w:t>даты публикации извещения о проведении закупки</w:t>
      </w:r>
      <w:r>
        <w:rPr>
          <w:lang w:eastAsia="ar-SA"/>
        </w:rPr>
        <w:t>. Исполнение контракта (договора) должно быть подтверждено копией акта исполнен</w:t>
      </w:r>
      <w:r>
        <w:rPr>
          <w:lang w:eastAsia="ar-SA"/>
        </w:rPr>
        <w:t>ия обязательств по контракту (договору), либо копией акта приёмки объекта капитального строительства, либо копиями актов приёмки выполненных работ на полный объём обязательств участника по контракту (договору), заверенными участником.</w:t>
      </w:r>
    </w:p>
    <w:p w14:paraId="1D458A28" w14:textId="77777777" w:rsidR="00030930" w:rsidRDefault="00C55616">
      <w:pPr>
        <w:shd w:val="clear" w:color="auto" w:fill="FFFFFF"/>
        <w:tabs>
          <w:tab w:val="left" w:pos="1700"/>
        </w:tabs>
        <w:spacing w:after="120"/>
        <w:ind w:right="2" w:firstLine="709"/>
        <w:rPr>
          <w:bCs/>
        </w:rPr>
      </w:pPr>
      <w:r>
        <w:rPr>
          <w:bCs/>
        </w:rPr>
        <w:t xml:space="preserve">За каждый исполненный договор на </w:t>
      </w:r>
      <w:r>
        <w:rPr>
          <w:rFonts w:eastAsia="Calibri"/>
          <w:bCs/>
          <w:lang w:eastAsia="en-US"/>
        </w:rPr>
        <w:t xml:space="preserve">выполнение </w:t>
      </w:r>
      <w:r>
        <w:t>строительно-монтажных работ на электросетевых объектах капитального строительства 110 кВ и выше за последние три года</w:t>
      </w:r>
      <w:r>
        <w:rPr>
          <w:rFonts w:eastAsia="Calibri"/>
          <w:bCs/>
          <w:highlight w:val="white"/>
          <w:lang w:eastAsia="en-US"/>
        </w:rPr>
        <w:t xml:space="preserve"> </w:t>
      </w:r>
      <w:r>
        <w:rPr>
          <w:bCs/>
        </w:rPr>
        <w:t xml:space="preserve">стоимостью строительно-монтажных работ не менее 50% от начальной (максимальной) цены договора (п.5 </w:t>
      </w:r>
      <w:r>
        <w:t>части II «ИНФОРМАЦИОННАЯ КАРТА ЗАКУПКИ»</w:t>
      </w:r>
      <w:r>
        <w:rPr>
          <w:bCs/>
        </w:rPr>
        <w:t xml:space="preserve">) участник получает 1 балл. </w:t>
      </w:r>
    </w:p>
    <w:p w14:paraId="0FD1EEAF" w14:textId="77777777" w:rsidR="00030930" w:rsidRDefault="00C55616">
      <w:pPr>
        <w:shd w:val="clear" w:color="auto" w:fill="FFFFFF"/>
        <w:tabs>
          <w:tab w:val="left" w:pos="1700"/>
        </w:tabs>
        <w:spacing w:after="120"/>
        <w:ind w:right="2" w:firstLine="709"/>
        <w:rPr>
          <w:rFonts w:eastAsia="Calibri"/>
          <w:lang w:eastAsia="en-US"/>
        </w:rPr>
      </w:pPr>
      <w:r>
        <w:rPr>
          <w:rFonts w:eastAsia="Calibri"/>
          <w:lang w:eastAsia="en-US"/>
        </w:rPr>
        <w:t xml:space="preserve">В случае отсутствия </w:t>
      </w:r>
      <w:r>
        <w:t>справки для оценки опыта исполнения договоров на</w:t>
      </w:r>
      <w:r>
        <w:rPr>
          <w:rFonts w:eastAsia="Calibri"/>
          <w:bCs/>
          <w:lang w:eastAsia="en-US"/>
        </w:rPr>
        <w:t xml:space="preserve"> выполнение </w:t>
      </w:r>
      <w:r>
        <w:t>строительно-монтажных работ на электросетевых объектах капитального строительства 110 кВ и выше за последние три года</w:t>
      </w:r>
      <w:r>
        <w:rPr>
          <w:rFonts w:eastAsia="Calibri"/>
          <w:bCs/>
          <w:highlight w:val="white"/>
          <w:lang w:eastAsia="en-US"/>
        </w:rPr>
        <w:t xml:space="preserve"> </w:t>
      </w:r>
      <w:r>
        <w:rPr>
          <w:rFonts w:eastAsia="Calibri"/>
          <w:bCs/>
          <w:lang w:eastAsia="en-US"/>
        </w:rPr>
        <w:t>(</w:t>
      </w:r>
      <w:r>
        <w:t xml:space="preserve">часть </w:t>
      </w:r>
      <w:r>
        <w:rPr>
          <w:lang w:val="en-US"/>
        </w:rPr>
        <w:t>III</w:t>
      </w:r>
      <w:r>
        <w:t xml:space="preserve"> «ОБРАЗЦЫ ФОРМ ДЛЯ ЗАПОЛНЕНИЯ УЧАСТНИКАМИ ЗАКУПКИ», форма 3</w:t>
      </w:r>
      <w:r>
        <w:rPr>
          <w:rFonts w:eastAsia="Calibri"/>
          <w:bCs/>
          <w:lang w:eastAsia="en-US"/>
        </w:rPr>
        <w:t>),</w:t>
      </w:r>
      <w:r>
        <w:rPr>
          <w:rFonts w:eastAsia="Calibri"/>
          <w:lang w:eastAsia="en-US"/>
        </w:rPr>
        <w:t xml:space="preserve"> либо отсутствия подтверждающих выполнение работ документов (копий контрактов (договоров), </w:t>
      </w:r>
      <w:r>
        <w:rPr>
          <w:lang w:eastAsia="ar-SA"/>
        </w:rPr>
        <w:t xml:space="preserve">копий актов приёмки выполненных  </w:t>
      </w:r>
      <w:r>
        <w:t>строительно-монтажных работ на электросетевых объектах капитального строительства 110 кВ и выше за последние три года</w:t>
      </w:r>
      <w:r>
        <w:rPr>
          <w:rFonts w:eastAsia="Calibri"/>
          <w:lang w:eastAsia="en-US"/>
        </w:rPr>
        <w:t xml:space="preserve">), а также, если в </w:t>
      </w:r>
      <w:r>
        <w:t xml:space="preserve">Справке для оценки опыта </w:t>
      </w:r>
      <w:r>
        <w:rPr>
          <w:rFonts w:eastAsia="Calibri"/>
          <w:bCs/>
          <w:lang w:eastAsia="en-US"/>
        </w:rPr>
        <w:t xml:space="preserve">выполнения </w:t>
      </w:r>
      <w:r>
        <w:t>строительно-монтажных работ</w:t>
      </w:r>
      <w:r>
        <w:t xml:space="preserve"> на электросетевых объектах капитального строительства 110 кВ и выше за последние три года</w:t>
      </w:r>
      <w:r>
        <w:rPr>
          <w:rFonts w:eastAsia="Calibri"/>
          <w:bCs/>
          <w:lang w:eastAsia="en-US"/>
        </w:rPr>
        <w:t xml:space="preserve"> (</w:t>
      </w:r>
      <w:r>
        <w:t xml:space="preserve">часть </w:t>
      </w:r>
      <w:r>
        <w:rPr>
          <w:lang w:val="en-US"/>
        </w:rPr>
        <w:t>III</w:t>
      </w:r>
      <w:r>
        <w:t xml:space="preserve"> «ОБРАЗЦЫ ФОРМ ДЛЯ ЗАПОЛНЕНИЯ УЧАСТНИКАМИ ЗАКУПКИ», форма 3</w:t>
      </w:r>
      <w:r>
        <w:rPr>
          <w:rFonts w:eastAsia="Calibri"/>
          <w:bCs/>
          <w:lang w:eastAsia="en-US"/>
        </w:rPr>
        <w:t xml:space="preserve">) </w:t>
      </w:r>
      <w:r>
        <w:rPr>
          <w:rFonts w:eastAsia="Calibri"/>
          <w:lang w:eastAsia="en-US"/>
        </w:rPr>
        <w:t>у Участника не указано договоров со стоимостью строительно-монтажных работ  не менее 50% от начальной (максимальной) цены договора (</w:t>
      </w:r>
      <w:r>
        <w:rPr>
          <w:bCs/>
        </w:rPr>
        <w:t xml:space="preserve">п.5 </w:t>
      </w:r>
      <w:r>
        <w:t>части II «ИНФОРМАЦИОННАЯ КАРТА ЗАКУПКИ»</w:t>
      </w:r>
      <w:r>
        <w:rPr>
          <w:rFonts w:eastAsia="Calibri"/>
          <w:lang w:eastAsia="en-US"/>
        </w:rPr>
        <w:t>), заявке данного участника по критерию «</w:t>
      </w:r>
      <w:r>
        <w:rPr>
          <w:bCs/>
        </w:rPr>
        <w:t xml:space="preserve">Опыт </w:t>
      </w:r>
      <w:r>
        <w:rPr>
          <w:rFonts w:eastAsia="Calibri"/>
          <w:bCs/>
          <w:lang w:eastAsia="en-US"/>
        </w:rPr>
        <w:t xml:space="preserve">выполнения </w:t>
      </w:r>
      <w:r>
        <w:t>строительно-монтажных работ на электросетевых объектах капитального строительства 110 кВ и выше за последние три года</w:t>
      </w:r>
      <w:r>
        <w:rPr>
          <w:rFonts w:eastAsia="Calibri"/>
          <w:lang w:eastAsia="en-US"/>
        </w:rPr>
        <w:t>»</w:t>
      </w:r>
      <w:r>
        <w:rPr>
          <w:rFonts w:eastAsia="Calibri"/>
          <w:lang w:eastAsia="en-US"/>
        </w:rPr>
        <w:t>, R</w:t>
      </w:r>
      <w:r>
        <w:rPr>
          <w:rFonts w:eastAsia="Calibri"/>
          <w:vertAlign w:val="subscript"/>
          <w:lang w:eastAsia="en-US"/>
        </w:rPr>
        <w:t>oi</w:t>
      </w:r>
      <w:r>
        <w:rPr>
          <w:rFonts w:eastAsia="Calibri"/>
          <w:lang w:eastAsia="en-US"/>
        </w:rPr>
        <w:t xml:space="preserve"> присваивается значение 0 баллов.</w:t>
      </w:r>
    </w:p>
    <w:p w14:paraId="03BE745D" w14:textId="77777777" w:rsidR="00030930" w:rsidRDefault="00C55616">
      <w:pPr>
        <w:shd w:val="clear" w:color="auto" w:fill="FFFFFF"/>
        <w:tabs>
          <w:tab w:val="left" w:pos="1700"/>
        </w:tabs>
        <w:spacing w:after="120"/>
        <w:ind w:right="2" w:firstLine="709"/>
        <w:rPr>
          <w:rFonts w:eastAsia="Calibri"/>
          <w:lang w:eastAsia="en-US"/>
        </w:rPr>
      </w:pPr>
      <w:r>
        <w:rPr>
          <w:rFonts w:eastAsia="Calibri"/>
        </w:rPr>
        <w:t>Отсутствие указанных документов не является основанием для отклонения Заявки участника.</w:t>
      </w:r>
    </w:p>
    <w:p w14:paraId="3C82BD85" w14:textId="77777777" w:rsidR="00030930" w:rsidRDefault="00C55616">
      <w:pPr>
        <w:shd w:val="clear" w:color="auto" w:fill="FFFFFF"/>
        <w:tabs>
          <w:tab w:val="left" w:pos="1700"/>
        </w:tabs>
        <w:spacing w:after="120"/>
        <w:ind w:right="2" w:firstLine="709"/>
        <w:rPr>
          <w:rFonts w:eastAsia="Calibri"/>
          <w:lang w:eastAsia="en-US"/>
        </w:rPr>
      </w:pPr>
      <w:r>
        <w:rPr>
          <w:rFonts w:eastAsia="Calibri"/>
          <w:lang w:eastAsia="en-US"/>
        </w:rPr>
        <w:t>В случае участия в закупке коллективных участников данные по неценовым критериям оценки в целях осуществления оценки такой заявки суммируются.</w:t>
      </w:r>
    </w:p>
    <w:p w14:paraId="7EAD77D2" w14:textId="77777777" w:rsidR="00030930" w:rsidRDefault="00C55616">
      <w:pPr>
        <w:ind w:firstLine="709"/>
        <w:rPr>
          <w:rFonts w:eastAsia="Calibri"/>
          <w:bCs/>
          <w:lang w:eastAsia="en-US"/>
        </w:rPr>
      </w:pPr>
      <w:r>
        <w:rPr>
          <w:rFonts w:eastAsia="Calibri"/>
          <w:bCs/>
          <w:lang w:eastAsia="en-US"/>
        </w:rPr>
        <w:t xml:space="preserve">5. По критерию </w:t>
      </w:r>
      <w:r>
        <w:rPr>
          <w:rFonts w:eastAsia="Calibri"/>
          <w:b/>
          <w:bCs/>
          <w:lang w:eastAsia="en-US"/>
        </w:rPr>
        <w:t>«Наличие квалифицированных кадровых ресурсов»</w:t>
      </w:r>
      <w:r>
        <w:rPr>
          <w:rFonts w:eastAsia="Calibri"/>
          <w:bCs/>
          <w:lang w:eastAsia="en-US"/>
        </w:rPr>
        <w:t xml:space="preserve"> (коэффициент R</w:t>
      </w:r>
      <w:r>
        <w:rPr>
          <w:rFonts w:eastAsia="Calibri"/>
          <w:bCs/>
          <w:vertAlign w:val="subscript"/>
          <w:lang w:eastAsia="en-US"/>
        </w:rPr>
        <w:t>ki</w:t>
      </w:r>
      <w:r>
        <w:rPr>
          <w:rFonts w:eastAsia="Calibri"/>
          <w:bCs/>
          <w:lang w:eastAsia="en-US"/>
        </w:rPr>
        <w:t xml:space="preserve"> i-й заявки) оценка производится членами </w:t>
      </w:r>
      <w:r>
        <w:rPr>
          <w:rFonts w:eastAsia="Calibri"/>
          <w:bCs/>
          <w:iCs/>
          <w:lang w:eastAsia="en-US"/>
        </w:rPr>
        <w:t>Закупочн</w:t>
      </w:r>
      <w:r>
        <w:rPr>
          <w:rFonts w:eastAsia="Calibri"/>
          <w:bCs/>
          <w:lang w:eastAsia="en-US"/>
        </w:rPr>
        <w:t>ой комиссии (при необходимости – с привлечением экспертов) на основании справки о привлекаемых кадровых ресурсах (</w:t>
      </w:r>
      <w:r>
        <w:t xml:space="preserve">часть </w:t>
      </w:r>
      <w:r>
        <w:rPr>
          <w:lang w:val="en-US"/>
        </w:rPr>
        <w:t>III</w:t>
      </w:r>
      <w:r>
        <w:t xml:space="preserve"> «ОБРАЗЦЫ ФОРМ ДЛЯ ЗАПОЛНЕНИЯ УЧАСТНИКАМИ ЗАКУПКИ», форма 4</w:t>
      </w:r>
      <w:r>
        <w:rPr>
          <w:rFonts w:eastAsia="Calibri"/>
          <w:bCs/>
          <w:lang w:eastAsia="en-US"/>
        </w:rPr>
        <w:t>) и обязательно прилагаемых к ней подтверждающих материалов в виде выписки из штатного расписания (или иных документов в соответствии с законодательством РФ, подтверждающих трудовые взаимоотношения), заверенных руководи</w:t>
      </w:r>
      <w:r>
        <w:rPr>
          <w:rFonts w:eastAsia="Calibri"/>
          <w:bCs/>
          <w:lang w:eastAsia="en-US"/>
        </w:rPr>
        <w:t>телем кадровой службы</w:t>
      </w:r>
      <w:r>
        <w:t>.</w:t>
      </w:r>
      <w:r>
        <w:rPr>
          <w:rFonts w:eastAsia="Calibri"/>
          <w:bCs/>
          <w:lang w:eastAsia="en-US"/>
        </w:rPr>
        <w:t xml:space="preserve"> </w:t>
      </w:r>
    </w:p>
    <w:p w14:paraId="5FDAB1B1" w14:textId="77777777" w:rsidR="00030930" w:rsidRDefault="00C55616">
      <w:pPr>
        <w:spacing w:after="120"/>
        <w:ind w:firstLine="709"/>
        <w:rPr>
          <w:rFonts w:eastAsia="Calibri"/>
          <w:bCs/>
          <w:lang w:eastAsia="en-US"/>
        </w:rPr>
      </w:pPr>
      <w:r>
        <w:rPr>
          <w:rFonts w:eastAsia="Calibri"/>
          <w:bCs/>
          <w:lang w:eastAsia="en-US"/>
        </w:rPr>
        <w:t xml:space="preserve"> Оценивается заявленное количество следующих специалистов:</w:t>
      </w:r>
    </w:p>
    <w:p w14:paraId="63DFBD9F" w14:textId="77777777" w:rsidR="00030930" w:rsidRDefault="00C55616">
      <w:pPr>
        <w:spacing w:before="120" w:after="0"/>
        <w:ind w:firstLine="709"/>
        <w:jc w:val="right"/>
        <w:rPr>
          <w:rFonts w:eastAsia="Calibri"/>
          <w:bCs/>
          <w:sz w:val="20"/>
          <w:szCs w:val="20"/>
          <w:lang w:eastAsia="en-US"/>
        </w:rPr>
      </w:pPr>
      <w:r>
        <w:rPr>
          <w:rFonts w:eastAsia="Calibri"/>
          <w:bCs/>
          <w:sz w:val="20"/>
          <w:szCs w:val="20"/>
          <w:lang w:eastAsia="en-US"/>
        </w:rPr>
        <w:t>Таблица 1</w:t>
      </w:r>
    </w:p>
    <w:p w14:paraId="197A734D" w14:textId="77777777" w:rsidR="00030930" w:rsidRDefault="00030930">
      <w:pPr>
        <w:spacing w:after="200"/>
        <w:ind w:firstLine="709"/>
        <w:contextualSpacing/>
      </w:pPr>
    </w:p>
    <w:tbl>
      <w:tblPr>
        <w:tblW w:w="9077" w:type="dxa"/>
        <w:tblInd w:w="52" w:type="dxa"/>
        <w:tblLayout w:type="fixed"/>
        <w:tblCellMar>
          <w:left w:w="57" w:type="dxa"/>
          <w:right w:w="57" w:type="dxa"/>
        </w:tblCellMar>
        <w:tblLook w:val="01E0" w:firstRow="1" w:lastRow="1" w:firstColumn="1" w:lastColumn="1" w:noHBand="0" w:noVBand="0"/>
      </w:tblPr>
      <w:tblGrid>
        <w:gridCol w:w="387"/>
        <w:gridCol w:w="6705"/>
        <w:gridCol w:w="1985"/>
      </w:tblGrid>
      <w:tr w:rsidR="00030930" w14:paraId="6935D82E" w14:textId="77777777">
        <w:trPr>
          <w:cantSplit/>
          <w:trHeight w:val="512"/>
          <w:tblHeader/>
        </w:trPr>
        <w:tc>
          <w:tcPr>
            <w:tcW w:w="387" w:type="dxa"/>
            <w:tcBorders>
              <w:top w:val="single" w:sz="4" w:space="0" w:color="000000"/>
              <w:left w:val="single" w:sz="4" w:space="0" w:color="000000"/>
              <w:bottom w:val="single" w:sz="4" w:space="0" w:color="000000"/>
              <w:right w:val="single" w:sz="4" w:space="0" w:color="000000"/>
            </w:tcBorders>
          </w:tcPr>
          <w:p w14:paraId="09A61217" w14:textId="77777777" w:rsidR="00030930" w:rsidRDefault="00C55616">
            <w:pPr>
              <w:pStyle w:val="TABLE11CenterAbzacafterbefor3pt"/>
              <w:spacing w:before="0" w:after="0"/>
              <w:rPr>
                <w:b/>
                <w:sz w:val="20"/>
                <w:szCs w:val="20"/>
                <w:lang w:eastAsia="ru-RU"/>
              </w:rPr>
            </w:pPr>
            <w:r>
              <w:rPr>
                <w:b/>
                <w:sz w:val="20"/>
                <w:szCs w:val="20"/>
                <w:lang w:eastAsia="ru-RU"/>
              </w:rPr>
              <w:t>№</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310A9E9" w14:textId="77777777" w:rsidR="00030930" w:rsidRDefault="00C55616">
            <w:pPr>
              <w:pStyle w:val="TABLE11CenterAbzacafterbefor3pt"/>
              <w:spacing w:before="0" w:after="0"/>
              <w:rPr>
                <w:b/>
                <w:sz w:val="20"/>
                <w:szCs w:val="20"/>
                <w:lang w:eastAsia="ru-RU"/>
              </w:rPr>
            </w:pPr>
            <w:r>
              <w:rPr>
                <w:b/>
                <w:sz w:val="20"/>
                <w:szCs w:val="20"/>
                <w:lang w:eastAsia="ru-RU"/>
              </w:rPr>
              <w:t>Наименование</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1533A44" w14:textId="77777777" w:rsidR="00030930" w:rsidRDefault="00C55616">
            <w:pPr>
              <w:spacing w:after="0"/>
              <w:jc w:val="center"/>
              <w:rPr>
                <w:b/>
                <w:bCs/>
                <w:sz w:val="22"/>
                <w:szCs w:val="22"/>
              </w:rPr>
            </w:pPr>
            <w:r>
              <w:rPr>
                <w:b/>
                <w:bCs/>
                <w:sz w:val="22"/>
                <w:szCs w:val="22"/>
              </w:rPr>
              <w:t>Кол-во</w:t>
            </w:r>
          </w:p>
          <w:p w14:paraId="20EF2EC1" w14:textId="77777777" w:rsidR="00030930" w:rsidRDefault="00C55616">
            <w:pPr>
              <w:spacing w:after="0"/>
              <w:jc w:val="center"/>
              <w:rPr>
                <w:b/>
                <w:bCs/>
                <w:sz w:val="22"/>
                <w:szCs w:val="22"/>
              </w:rPr>
            </w:pPr>
            <w:r>
              <w:rPr>
                <w:rFonts w:eastAsia="Calibri"/>
                <w:i/>
                <w:sz w:val="22"/>
                <w:szCs w:val="22"/>
                <w:lang w:val="en-US"/>
              </w:rPr>
              <w:t>K</w:t>
            </w:r>
            <w:r>
              <w:rPr>
                <w:rFonts w:eastAsia="Calibri"/>
                <w:i/>
                <w:sz w:val="22"/>
                <w:szCs w:val="22"/>
                <w:vertAlign w:val="subscript"/>
                <w:lang w:val="en-US"/>
              </w:rPr>
              <w:t>jmin</w:t>
            </w:r>
          </w:p>
          <w:p w14:paraId="12E152E5" w14:textId="77777777" w:rsidR="00030930" w:rsidRDefault="00030930">
            <w:pPr>
              <w:pStyle w:val="TABLE11CenterAbzacafterbefor3pt"/>
              <w:spacing w:before="0" w:after="0"/>
              <w:rPr>
                <w:b/>
                <w:sz w:val="20"/>
                <w:szCs w:val="20"/>
                <w:lang w:eastAsia="ru-RU"/>
              </w:rPr>
            </w:pPr>
          </w:p>
        </w:tc>
      </w:tr>
      <w:tr w:rsidR="00030930" w14:paraId="2813AD2B" w14:textId="77777777">
        <w:trPr>
          <w:cantSplit/>
          <w:trHeight w:val="286"/>
        </w:trPr>
        <w:tc>
          <w:tcPr>
            <w:tcW w:w="387" w:type="dxa"/>
            <w:tcBorders>
              <w:top w:val="single" w:sz="4" w:space="0" w:color="000000"/>
              <w:left w:val="single" w:sz="4" w:space="0" w:color="000000"/>
              <w:bottom w:val="single" w:sz="4" w:space="0" w:color="000000"/>
              <w:right w:val="single" w:sz="4" w:space="0" w:color="000000"/>
            </w:tcBorders>
          </w:tcPr>
          <w:p w14:paraId="51B3575E" w14:textId="77777777" w:rsidR="00030930" w:rsidRDefault="00C55616">
            <w:pPr>
              <w:tabs>
                <w:tab w:val="left" w:pos="724"/>
              </w:tabs>
              <w:jc w:val="center"/>
              <w:rPr>
                <w:spacing w:val="-4"/>
                <w:sz w:val="20"/>
                <w:szCs w:val="20"/>
              </w:rPr>
            </w:pPr>
            <w:r>
              <w:rPr>
                <w:spacing w:val="-4"/>
                <w:sz w:val="20"/>
                <w:szCs w:val="20"/>
              </w:rPr>
              <w:t>1</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82B983F" w14:textId="77777777" w:rsidR="00030930" w:rsidRDefault="00C55616">
            <w:pPr>
              <w:tabs>
                <w:tab w:val="left" w:pos="724"/>
              </w:tabs>
              <w:rPr>
                <w:spacing w:val="-4"/>
                <w:sz w:val="20"/>
                <w:szCs w:val="20"/>
              </w:rPr>
            </w:pPr>
            <w:r>
              <w:rPr>
                <w:sz w:val="20"/>
                <w:szCs w:val="20"/>
              </w:rPr>
              <w:t>Рабочие</w:t>
            </w:r>
          </w:p>
        </w:tc>
        <w:tc>
          <w:tcPr>
            <w:tcW w:w="1985" w:type="dxa"/>
            <w:tcBorders>
              <w:top w:val="single" w:sz="4" w:space="0" w:color="000000"/>
              <w:left w:val="single" w:sz="4" w:space="0" w:color="000000"/>
              <w:bottom w:val="single" w:sz="4" w:space="0" w:color="000000"/>
              <w:right w:val="single" w:sz="4" w:space="0" w:color="000000"/>
            </w:tcBorders>
            <w:vAlign w:val="center"/>
          </w:tcPr>
          <w:p w14:paraId="6B7CA6B0" w14:textId="77777777" w:rsidR="00030930" w:rsidRDefault="00C55616">
            <w:pPr>
              <w:jc w:val="center"/>
              <w:rPr>
                <w:sz w:val="20"/>
                <w:szCs w:val="20"/>
              </w:rPr>
            </w:pPr>
            <w:r>
              <w:rPr>
                <w:sz w:val="20"/>
                <w:szCs w:val="20"/>
              </w:rPr>
              <w:t>7</w:t>
            </w:r>
          </w:p>
        </w:tc>
      </w:tr>
      <w:tr w:rsidR="00030930" w14:paraId="2A63A6B3" w14:textId="77777777">
        <w:trPr>
          <w:cantSplit/>
          <w:trHeight w:val="286"/>
        </w:trPr>
        <w:tc>
          <w:tcPr>
            <w:tcW w:w="387" w:type="dxa"/>
            <w:tcBorders>
              <w:top w:val="single" w:sz="4" w:space="0" w:color="000000"/>
              <w:left w:val="single" w:sz="4" w:space="0" w:color="000000"/>
              <w:bottom w:val="single" w:sz="4" w:space="0" w:color="000000"/>
              <w:right w:val="single" w:sz="4" w:space="0" w:color="000000"/>
            </w:tcBorders>
          </w:tcPr>
          <w:p w14:paraId="15E70E95" w14:textId="77777777" w:rsidR="00030930" w:rsidRDefault="00C55616">
            <w:pPr>
              <w:tabs>
                <w:tab w:val="left" w:pos="724"/>
              </w:tabs>
              <w:jc w:val="center"/>
              <w:rPr>
                <w:spacing w:val="-4"/>
                <w:sz w:val="20"/>
                <w:szCs w:val="20"/>
              </w:rPr>
            </w:pPr>
            <w:r>
              <w:rPr>
                <w:spacing w:val="-4"/>
                <w:sz w:val="20"/>
                <w:szCs w:val="20"/>
              </w:rPr>
              <w:t>2</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C273A4D" w14:textId="77777777" w:rsidR="00030930" w:rsidRDefault="00C55616">
            <w:pPr>
              <w:tabs>
                <w:tab w:val="left" w:pos="724"/>
              </w:tabs>
              <w:rPr>
                <w:spacing w:val="-4"/>
                <w:sz w:val="20"/>
                <w:szCs w:val="20"/>
              </w:rPr>
            </w:pPr>
            <w:r>
              <w:rPr>
                <w:sz w:val="20"/>
                <w:szCs w:val="20"/>
              </w:rPr>
              <w:t>ИТР</w:t>
            </w:r>
          </w:p>
        </w:tc>
        <w:tc>
          <w:tcPr>
            <w:tcW w:w="1985" w:type="dxa"/>
            <w:tcBorders>
              <w:top w:val="single" w:sz="4" w:space="0" w:color="000000"/>
              <w:left w:val="single" w:sz="4" w:space="0" w:color="000000"/>
              <w:bottom w:val="single" w:sz="4" w:space="0" w:color="000000"/>
              <w:right w:val="single" w:sz="4" w:space="0" w:color="000000"/>
            </w:tcBorders>
            <w:vAlign w:val="center"/>
          </w:tcPr>
          <w:p w14:paraId="67F48372" w14:textId="77777777" w:rsidR="00030930" w:rsidRDefault="00C55616">
            <w:pPr>
              <w:jc w:val="center"/>
              <w:rPr>
                <w:sz w:val="20"/>
                <w:szCs w:val="20"/>
              </w:rPr>
            </w:pPr>
            <w:r>
              <w:rPr>
                <w:sz w:val="20"/>
                <w:szCs w:val="20"/>
              </w:rPr>
              <w:t>1</w:t>
            </w:r>
          </w:p>
        </w:tc>
      </w:tr>
      <w:tr w:rsidR="00030930" w14:paraId="7D455789" w14:textId="77777777">
        <w:trPr>
          <w:cantSplit/>
          <w:trHeight w:val="286"/>
        </w:trPr>
        <w:tc>
          <w:tcPr>
            <w:tcW w:w="387" w:type="dxa"/>
            <w:tcBorders>
              <w:top w:val="single" w:sz="4" w:space="0" w:color="000000"/>
              <w:left w:val="single" w:sz="4" w:space="0" w:color="000000"/>
              <w:bottom w:val="single" w:sz="4" w:space="0" w:color="000000"/>
              <w:right w:val="single" w:sz="4" w:space="0" w:color="000000"/>
            </w:tcBorders>
          </w:tcPr>
          <w:p w14:paraId="4BFEE549" w14:textId="77777777" w:rsidR="00030930" w:rsidRDefault="00C55616">
            <w:pPr>
              <w:tabs>
                <w:tab w:val="left" w:pos="724"/>
              </w:tabs>
              <w:jc w:val="center"/>
              <w:rPr>
                <w:spacing w:val="-4"/>
                <w:sz w:val="20"/>
                <w:szCs w:val="20"/>
              </w:rPr>
            </w:pPr>
            <w:r>
              <w:rPr>
                <w:spacing w:val="-4"/>
                <w:sz w:val="20"/>
                <w:szCs w:val="20"/>
              </w:rPr>
              <w:t>3</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CAF0D92" w14:textId="77777777" w:rsidR="00030930" w:rsidRDefault="00C55616">
            <w:pPr>
              <w:tabs>
                <w:tab w:val="left" w:pos="724"/>
              </w:tabs>
              <w:rPr>
                <w:spacing w:val="-4"/>
                <w:sz w:val="20"/>
                <w:szCs w:val="20"/>
              </w:rPr>
            </w:pPr>
            <w:r>
              <w:rPr>
                <w:sz w:val="20"/>
                <w:szCs w:val="20"/>
              </w:rPr>
              <w:t>Служащие</w:t>
            </w:r>
          </w:p>
        </w:tc>
        <w:tc>
          <w:tcPr>
            <w:tcW w:w="1985" w:type="dxa"/>
            <w:tcBorders>
              <w:top w:val="single" w:sz="4" w:space="0" w:color="000000"/>
              <w:left w:val="single" w:sz="4" w:space="0" w:color="000000"/>
              <w:bottom w:val="single" w:sz="4" w:space="0" w:color="000000"/>
              <w:right w:val="single" w:sz="4" w:space="0" w:color="000000"/>
            </w:tcBorders>
            <w:vAlign w:val="center"/>
          </w:tcPr>
          <w:p w14:paraId="32A84AAB" w14:textId="77777777" w:rsidR="00030930" w:rsidRDefault="00C55616">
            <w:pPr>
              <w:jc w:val="center"/>
              <w:rPr>
                <w:sz w:val="20"/>
                <w:szCs w:val="20"/>
              </w:rPr>
            </w:pPr>
            <w:r>
              <w:rPr>
                <w:sz w:val="20"/>
                <w:szCs w:val="20"/>
              </w:rPr>
              <w:t>1</w:t>
            </w:r>
          </w:p>
        </w:tc>
      </w:tr>
      <w:tr w:rsidR="00030930" w14:paraId="3EE923A7" w14:textId="77777777">
        <w:trPr>
          <w:cantSplit/>
          <w:trHeight w:val="286"/>
        </w:trPr>
        <w:tc>
          <w:tcPr>
            <w:tcW w:w="387" w:type="dxa"/>
            <w:tcBorders>
              <w:top w:val="single" w:sz="4" w:space="0" w:color="000000"/>
              <w:left w:val="single" w:sz="4" w:space="0" w:color="000000"/>
              <w:bottom w:val="single" w:sz="4" w:space="0" w:color="000000"/>
              <w:right w:val="single" w:sz="4" w:space="0" w:color="000000"/>
            </w:tcBorders>
          </w:tcPr>
          <w:p w14:paraId="683C25AB" w14:textId="77777777" w:rsidR="00030930" w:rsidRDefault="00C55616">
            <w:pPr>
              <w:tabs>
                <w:tab w:val="left" w:pos="724"/>
              </w:tabs>
              <w:jc w:val="center"/>
              <w:rPr>
                <w:spacing w:val="-4"/>
                <w:sz w:val="20"/>
                <w:szCs w:val="20"/>
              </w:rPr>
            </w:pPr>
            <w:r>
              <w:rPr>
                <w:spacing w:val="-4"/>
                <w:sz w:val="20"/>
                <w:szCs w:val="20"/>
              </w:rPr>
              <w:t>4</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67DF78C" w14:textId="77777777" w:rsidR="00030930" w:rsidRDefault="00C55616">
            <w:pPr>
              <w:tabs>
                <w:tab w:val="left" w:pos="724"/>
              </w:tabs>
              <w:rPr>
                <w:sz w:val="20"/>
                <w:szCs w:val="20"/>
              </w:rPr>
            </w:pPr>
            <w:r>
              <w:rPr>
                <w:sz w:val="20"/>
                <w:szCs w:val="20"/>
              </w:rPr>
              <w:t>МОП и охрана</w:t>
            </w:r>
          </w:p>
        </w:tc>
        <w:tc>
          <w:tcPr>
            <w:tcW w:w="1985" w:type="dxa"/>
            <w:tcBorders>
              <w:top w:val="single" w:sz="4" w:space="0" w:color="000000"/>
              <w:left w:val="single" w:sz="4" w:space="0" w:color="000000"/>
              <w:bottom w:val="single" w:sz="4" w:space="0" w:color="000000"/>
              <w:right w:val="single" w:sz="4" w:space="0" w:color="000000"/>
            </w:tcBorders>
            <w:vAlign w:val="center"/>
          </w:tcPr>
          <w:p w14:paraId="098E9B51" w14:textId="77777777" w:rsidR="00030930" w:rsidRDefault="00C55616">
            <w:pPr>
              <w:jc w:val="center"/>
              <w:rPr>
                <w:sz w:val="20"/>
                <w:szCs w:val="20"/>
              </w:rPr>
            </w:pPr>
            <w:r>
              <w:rPr>
                <w:sz w:val="20"/>
                <w:szCs w:val="20"/>
              </w:rPr>
              <w:t>1</w:t>
            </w:r>
          </w:p>
        </w:tc>
      </w:tr>
    </w:tbl>
    <w:p w14:paraId="1109A479" w14:textId="77777777" w:rsidR="00030930" w:rsidRDefault="00030930">
      <w:pPr>
        <w:spacing w:after="200"/>
        <w:ind w:firstLine="709"/>
        <w:contextualSpacing/>
      </w:pPr>
    </w:p>
    <w:p w14:paraId="39F77187" w14:textId="77777777" w:rsidR="00030930" w:rsidRDefault="00C55616">
      <w:pPr>
        <w:spacing w:after="120"/>
        <w:ind w:firstLine="709"/>
        <w:jc w:val="left"/>
      </w:pPr>
      <w:r>
        <w:t>Для каждой из указанных в таблице 1 специальностей проводится промежуточный расчет рейтинга каждой заявки по следующей формуле:</w:t>
      </w:r>
    </w:p>
    <w:p w14:paraId="64CB0B07" w14:textId="77777777" w:rsidR="00030930" w:rsidRDefault="00C55616">
      <w:pPr>
        <w:spacing w:after="200"/>
        <w:ind w:left="4254" w:firstLine="709"/>
        <w:contextualSpacing/>
        <w:jc w:val="left"/>
        <w:rPr>
          <w:rFonts w:eastAsia="Calibri"/>
          <w:i/>
          <w:sz w:val="22"/>
          <w:szCs w:val="22"/>
        </w:rPr>
      </w:pPr>
      <w:r>
        <w:rPr>
          <w:rFonts w:eastAsia="Calibri"/>
          <w:i/>
          <w:sz w:val="22"/>
          <w:szCs w:val="22"/>
          <w:lang w:val="en-US"/>
        </w:rPr>
        <w:t>K</w:t>
      </w:r>
      <w:r>
        <w:rPr>
          <w:rFonts w:eastAsia="Calibri"/>
          <w:i/>
          <w:sz w:val="22"/>
          <w:szCs w:val="22"/>
          <w:vertAlign w:val="subscript"/>
          <w:lang w:val="en-US"/>
        </w:rPr>
        <w:t>ji</w:t>
      </w:r>
    </w:p>
    <w:p w14:paraId="5C72F437" w14:textId="77777777" w:rsidR="00030930" w:rsidRDefault="00C55616">
      <w:pPr>
        <w:spacing w:after="200"/>
        <w:ind w:firstLine="709"/>
        <w:contextualSpacing/>
        <w:jc w:val="center"/>
        <w:rPr>
          <w:rFonts w:eastAsia="Calibri"/>
          <w:i/>
          <w:sz w:val="22"/>
          <w:szCs w:val="22"/>
        </w:rPr>
      </w:pPr>
      <w:r>
        <w:rPr>
          <w:rFonts w:eastAsia="Calibri"/>
          <w:i/>
          <w:sz w:val="22"/>
          <w:szCs w:val="22"/>
          <w:lang w:val="en-US"/>
        </w:rPr>
        <w:t>R</w:t>
      </w:r>
      <w:r>
        <w:rPr>
          <w:rFonts w:eastAsia="Calibri"/>
          <w:i/>
          <w:sz w:val="22"/>
          <w:szCs w:val="22"/>
          <w:vertAlign w:val="subscript"/>
          <w:lang w:val="en-US"/>
        </w:rPr>
        <w:t>kji</w:t>
      </w:r>
      <w:r>
        <w:rPr>
          <w:rFonts w:eastAsia="Calibri"/>
          <w:i/>
          <w:sz w:val="22"/>
          <w:szCs w:val="22"/>
        </w:rPr>
        <w:t>=     ----------  *100, где:</w:t>
      </w:r>
    </w:p>
    <w:p w14:paraId="410FD8AB" w14:textId="77777777" w:rsidR="00030930" w:rsidRDefault="00C55616">
      <w:pPr>
        <w:spacing w:after="200"/>
        <w:ind w:firstLine="709"/>
        <w:contextualSpacing/>
        <w:jc w:val="center"/>
        <w:rPr>
          <w:rFonts w:eastAsia="Calibri"/>
          <w:i/>
          <w:sz w:val="22"/>
          <w:szCs w:val="22"/>
          <w:vertAlign w:val="subscript"/>
        </w:rPr>
      </w:pPr>
      <w:r>
        <w:rPr>
          <w:rFonts w:eastAsia="Calibri"/>
          <w:i/>
          <w:sz w:val="22"/>
          <w:szCs w:val="22"/>
        </w:rPr>
        <w:t xml:space="preserve"> </w:t>
      </w:r>
      <w:r>
        <w:rPr>
          <w:rFonts w:eastAsia="Calibri"/>
          <w:i/>
          <w:sz w:val="22"/>
          <w:szCs w:val="22"/>
          <w:lang w:val="en-US"/>
        </w:rPr>
        <w:t>K</w:t>
      </w:r>
      <w:r>
        <w:rPr>
          <w:rFonts w:eastAsia="Calibri"/>
          <w:i/>
          <w:sz w:val="22"/>
          <w:szCs w:val="22"/>
          <w:vertAlign w:val="subscript"/>
          <w:lang w:val="en-US"/>
        </w:rPr>
        <w:t>jmin</w:t>
      </w:r>
      <w:r>
        <w:fldChar w:fldCharType="begin"/>
      </w:r>
      <w:r>
        <w:rPr>
          <w:rFonts w:eastAsia="Calibri"/>
          <w:i/>
          <w:sz w:val="22"/>
          <w:szCs w:val="22"/>
          <w:vertAlign w:val="subscript"/>
          <w:lang w:val="en-US"/>
        </w:rPr>
        <w:instrText>QUOTE</w:instrText>
      </w:r>
      <w:r>
        <w:rPr>
          <w:rFonts w:eastAsia="Calibri"/>
          <w:i/>
          <w:sz w:val="22"/>
          <w:szCs w:val="22"/>
        </w:rPr>
        <w:fldChar w:fldCharType="end"/>
      </w:r>
    </w:p>
    <w:p w14:paraId="17F7E72C" w14:textId="77777777" w:rsidR="00030930" w:rsidRDefault="00030930">
      <w:pPr>
        <w:spacing w:after="200"/>
        <w:ind w:firstLine="709"/>
        <w:contextualSpacing/>
        <w:rPr>
          <w:rFonts w:eastAsia="Calibri"/>
          <w:i/>
        </w:rPr>
      </w:pPr>
    </w:p>
    <w:p w14:paraId="1C6C4EAA" w14:textId="77777777" w:rsidR="00030930" w:rsidRDefault="00C55616">
      <w:pPr>
        <w:spacing w:after="200"/>
        <w:ind w:left="1418"/>
        <w:contextualSpacing/>
        <w:rPr>
          <w:i/>
          <w:iCs/>
          <w:color w:val="000000"/>
          <w:sz w:val="20"/>
          <w:szCs w:val="20"/>
          <w:lang w:eastAsia="en-US"/>
        </w:rPr>
      </w:pPr>
      <w:r>
        <w:rPr>
          <w:rFonts w:eastAsia="Calibri"/>
          <w:i/>
          <w:sz w:val="20"/>
          <w:szCs w:val="20"/>
          <w:lang w:val="en-US"/>
        </w:rPr>
        <w:t>R</w:t>
      </w:r>
      <w:r>
        <w:rPr>
          <w:rFonts w:eastAsia="Calibri"/>
          <w:i/>
          <w:sz w:val="20"/>
          <w:szCs w:val="20"/>
          <w:vertAlign w:val="subscript"/>
          <w:lang w:val="en-US"/>
        </w:rPr>
        <w:t>kji</w:t>
      </w:r>
      <w:r>
        <w:rPr>
          <w:i/>
          <w:iCs/>
          <w:sz w:val="20"/>
          <w:szCs w:val="20"/>
        </w:rPr>
        <w:t xml:space="preserve">– </w:t>
      </w:r>
      <w:r>
        <w:rPr>
          <w:sz w:val="20"/>
          <w:szCs w:val="20"/>
        </w:rPr>
        <w:t xml:space="preserve">промежуточный рейтинг заявки </w:t>
      </w:r>
      <w:r>
        <w:rPr>
          <w:sz w:val="20"/>
          <w:szCs w:val="20"/>
          <w:lang w:val="en-US"/>
        </w:rPr>
        <w:t>i</w:t>
      </w:r>
      <w:r>
        <w:rPr>
          <w:sz w:val="20"/>
          <w:szCs w:val="20"/>
        </w:rPr>
        <w:t xml:space="preserve">-го участника по </w:t>
      </w:r>
      <w:r>
        <w:rPr>
          <w:sz w:val="20"/>
          <w:szCs w:val="20"/>
          <w:lang w:val="en-US"/>
        </w:rPr>
        <w:t>j</w:t>
      </w:r>
      <w:r>
        <w:rPr>
          <w:sz w:val="20"/>
          <w:szCs w:val="20"/>
        </w:rPr>
        <w:t>-й специальности</w:t>
      </w:r>
      <w:r>
        <w:rPr>
          <w:color w:val="000000"/>
          <w:sz w:val="20"/>
          <w:szCs w:val="20"/>
        </w:rPr>
        <w:t>;</w:t>
      </w:r>
    </w:p>
    <w:p w14:paraId="021294C5" w14:textId="77777777" w:rsidR="00030930" w:rsidRDefault="00C55616">
      <w:pPr>
        <w:spacing w:after="200"/>
        <w:ind w:left="1418"/>
        <w:contextualSpacing/>
        <w:rPr>
          <w:sz w:val="20"/>
          <w:szCs w:val="20"/>
        </w:rPr>
      </w:pPr>
      <w:r>
        <w:rPr>
          <w:sz w:val="20"/>
          <w:szCs w:val="20"/>
        </w:rPr>
        <w:t>К</w:t>
      </w:r>
      <w:r>
        <w:rPr>
          <w:sz w:val="20"/>
          <w:szCs w:val="20"/>
          <w:vertAlign w:val="subscript"/>
          <w:lang w:val="en-US"/>
        </w:rPr>
        <w:t>ji</w:t>
      </w:r>
      <w:r>
        <w:rPr>
          <w:sz w:val="20"/>
          <w:szCs w:val="20"/>
        </w:rPr>
        <w:t xml:space="preserve"> – количество работников по </w:t>
      </w:r>
      <w:r>
        <w:rPr>
          <w:sz w:val="20"/>
          <w:szCs w:val="20"/>
          <w:lang w:val="en-US"/>
        </w:rPr>
        <w:t>j</w:t>
      </w:r>
      <w:r>
        <w:rPr>
          <w:sz w:val="20"/>
          <w:szCs w:val="20"/>
        </w:rPr>
        <w:t xml:space="preserve">-й специальности, привлекаемых </w:t>
      </w:r>
      <w:r>
        <w:rPr>
          <w:sz w:val="20"/>
          <w:szCs w:val="20"/>
          <w:lang w:val="en-US"/>
        </w:rPr>
        <w:t>i</w:t>
      </w:r>
      <w:r>
        <w:rPr>
          <w:sz w:val="20"/>
          <w:szCs w:val="20"/>
        </w:rPr>
        <w:t xml:space="preserve">-м участником, согласно </w:t>
      </w:r>
    </w:p>
    <w:p w14:paraId="1DE20835" w14:textId="77777777" w:rsidR="00030930" w:rsidRDefault="00C55616">
      <w:pPr>
        <w:spacing w:after="200"/>
        <w:ind w:left="1418"/>
        <w:contextualSpacing/>
        <w:rPr>
          <w:sz w:val="20"/>
          <w:szCs w:val="20"/>
        </w:rPr>
      </w:pPr>
      <w:r>
        <w:rPr>
          <w:sz w:val="20"/>
          <w:szCs w:val="20"/>
        </w:rPr>
        <w:t xml:space="preserve">справке о привлекаемых кадровых ресурсах и подтвержденное выпиской из штатного </w:t>
      </w:r>
    </w:p>
    <w:p w14:paraId="0361AD68" w14:textId="77777777" w:rsidR="00030930" w:rsidRDefault="00C55616">
      <w:pPr>
        <w:spacing w:after="200"/>
        <w:ind w:left="1418"/>
        <w:contextualSpacing/>
        <w:rPr>
          <w:sz w:val="20"/>
          <w:szCs w:val="20"/>
        </w:rPr>
      </w:pPr>
      <w:r>
        <w:rPr>
          <w:sz w:val="20"/>
          <w:szCs w:val="20"/>
        </w:rPr>
        <w:t>расписания (иными документами в соответствии с законодательством РФ, подтверждающими трудовые взаимоотношения).</w:t>
      </w:r>
    </w:p>
    <w:p w14:paraId="55461239" w14:textId="77777777" w:rsidR="00030930" w:rsidRDefault="00C55616">
      <w:pPr>
        <w:spacing w:after="200"/>
        <w:ind w:left="1418"/>
        <w:contextualSpacing/>
        <w:rPr>
          <w:sz w:val="20"/>
          <w:szCs w:val="20"/>
        </w:rPr>
      </w:pPr>
      <w:r>
        <w:rPr>
          <w:sz w:val="20"/>
          <w:szCs w:val="20"/>
          <w:lang w:val="en-US"/>
        </w:rPr>
        <w:t>K</w:t>
      </w:r>
      <w:r>
        <w:rPr>
          <w:sz w:val="20"/>
          <w:szCs w:val="20"/>
          <w:vertAlign w:val="subscript"/>
          <w:lang w:val="en-US"/>
        </w:rPr>
        <w:t>jmin</w:t>
      </w:r>
      <w:r>
        <w:rPr>
          <w:sz w:val="20"/>
          <w:szCs w:val="20"/>
        </w:rPr>
        <w:t xml:space="preserve"> – расчетное количество работников по </w:t>
      </w:r>
      <w:r>
        <w:rPr>
          <w:sz w:val="20"/>
          <w:szCs w:val="20"/>
          <w:lang w:val="en-US"/>
        </w:rPr>
        <w:t>j</w:t>
      </w:r>
      <w:r>
        <w:rPr>
          <w:sz w:val="20"/>
          <w:szCs w:val="20"/>
        </w:rPr>
        <w:t>-й специальности, указанное в таблице 1.</w:t>
      </w:r>
    </w:p>
    <w:p w14:paraId="7C35EB52" w14:textId="77777777" w:rsidR="00030930" w:rsidRDefault="00030930">
      <w:pPr>
        <w:spacing w:after="200"/>
        <w:ind w:firstLine="709"/>
        <w:contextualSpacing/>
      </w:pPr>
    </w:p>
    <w:p w14:paraId="3B91A818" w14:textId="77777777" w:rsidR="00030930" w:rsidRDefault="00C55616">
      <w:pPr>
        <w:spacing w:after="120"/>
        <w:ind w:firstLine="709"/>
      </w:pPr>
      <w:r>
        <w:t>При этом:</w:t>
      </w:r>
    </w:p>
    <w:p w14:paraId="5DEA6B92" w14:textId="77777777" w:rsidR="00030930" w:rsidRDefault="00C55616">
      <w:pPr>
        <w:numPr>
          <w:ilvl w:val="0"/>
          <w:numId w:val="47"/>
        </w:numPr>
        <w:spacing w:after="120"/>
        <w:ind w:left="0" w:firstLine="709"/>
      </w:pPr>
      <w:r>
        <w:t xml:space="preserve">если в справке о привлекаемых кадровых ресурсах и/или в выписке из штатного расписания (иных документах в соответствии с законодательством РФ, подтверждающих трудовые взаимоотношения) не указаны работники по </w:t>
      </w:r>
      <w:r>
        <w:rPr>
          <w:lang w:val="en-US"/>
        </w:rPr>
        <w:t>j</w:t>
      </w:r>
      <w:r>
        <w:t xml:space="preserve">-й специальности, промежуточный рейтинг заявки данного участника по </w:t>
      </w:r>
      <w:r>
        <w:rPr>
          <w:lang w:val="en-US"/>
        </w:rPr>
        <w:t>j</w:t>
      </w:r>
      <w:r>
        <w:t>-й специальности равен 0 баллов;</w:t>
      </w:r>
    </w:p>
    <w:p w14:paraId="052DAB7D" w14:textId="77777777" w:rsidR="00030930" w:rsidRDefault="00C55616">
      <w:pPr>
        <w:numPr>
          <w:ilvl w:val="0"/>
          <w:numId w:val="47"/>
        </w:numPr>
        <w:spacing w:after="120"/>
        <w:ind w:left="0" w:firstLine="709"/>
        <w:rPr>
          <w:lang w:eastAsia="en-US"/>
        </w:rPr>
      </w:pPr>
      <w:r>
        <w:t xml:space="preserve">если указанное в справке о привлекаемых кадровых ресурсах и подтвержденное выпиской из штатного расписания (иных документах в соответствии с законодательством РФ, подтверждающих трудовые взаимоотношения), количество работников по </w:t>
      </w:r>
      <w:r>
        <w:rPr>
          <w:lang w:val="en-US"/>
        </w:rPr>
        <w:t>j</w:t>
      </w:r>
      <w:r>
        <w:t xml:space="preserve">-й специальности равно или превышает расчетное количество человек по </w:t>
      </w:r>
      <w:r>
        <w:rPr>
          <w:lang w:val="en-US"/>
        </w:rPr>
        <w:t>j</w:t>
      </w:r>
      <w:r>
        <w:t xml:space="preserve">-й специальности, промежуточный рейтинг заявки данного участника по </w:t>
      </w:r>
      <w:r>
        <w:rPr>
          <w:lang w:val="en-US"/>
        </w:rPr>
        <w:t>j</w:t>
      </w:r>
      <w:r>
        <w:t>-й специальности равен 100 баллов.</w:t>
      </w:r>
    </w:p>
    <w:p w14:paraId="4418A005" w14:textId="77777777" w:rsidR="00030930" w:rsidRDefault="00C55616">
      <w:pPr>
        <w:spacing w:after="120"/>
        <w:ind w:firstLine="709"/>
        <w:rPr>
          <w:lang w:eastAsia="en-US"/>
        </w:rPr>
      </w:pPr>
      <w:r>
        <w:t>Рейтинг заявки по критерию «</w:t>
      </w:r>
      <w:r>
        <w:rPr>
          <w:b/>
          <w:bCs/>
        </w:rPr>
        <w:t>Наличие квалифицированных кадровых ресурсов</w:t>
      </w:r>
      <w:r>
        <w:t>» рассчитывается по формуле:</w:t>
      </w:r>
    </w:p>
    <w:p w14:paraId="7FBFAFD6" w14:textId="77777777" w:rsidR="00030930" w:rsidRDefault="00C55616">
      <w:pPr>
        <w:spacing w:after="200"/>
        <w:ind w:firstLine="709"/>
        <w:contextualSpacing/>
        <w:jc w:val="center"/>
        <w:rPr>
          <w:i/>
          <w:sz w:val="22"/>
          <w:szCs w:val="22"/>
        </w:rPr>
      </w:pPr>
      <w:r>
        <w:rPr>
          <w:i/>
          <w:sz w:val="22"/>
          <w:szCs w:val="22"/>
          <w:lang w:val="en-US"/>
        </w:rPr>
        <w:t>R</w:t>
      </w:r>
      <w:r>
        <w:rPr>
          <w:i/>
          <w:sz w:val="22"/>
          <w:szCs w:val="22"/>
          <w:vertAlign w:val="subscript"/>
          <w:lang w:val="en-US"/>
        </w:rPr>
        <w:t>ki</w:t>
      </w:r>
      <w:r>
        <w:rPr>
          <w:i/>
          <w:sz w:val="22"/>
          <w:szCs w:val="22"/>
        </w:rPr>
        <w:t>= (</w:t>
      </w:r>
      <w:r>
        <w:rPr>
          <w:i/>
          <w:sz w:val="22"/>
          <w:szCs w:val="22"/>
          <w:lang w:val="en-US"/>
        </w:rPr>
        <w:t>R</w:t>
      </w:r>
      <w:r>
        <w:rPr>
          <w:i/>
          <w:sz w:val="22"/>
          <w:szCs w:val="22"/>
          <w:vertAlign w:val="subscript"/>
          <w:lang w:val="en-US"/>
        </w:rPr>
        <w:t>k</w:t>
      </w:r>
      <w:r>
        <w:rPr>
          <w:i/>
          <w:sz w:val="22"/>
          <w:szCs w:val="22"/>
          <w:vertAlign w:val="subscript"/>
        </w:rPr>
        <w:t>1</w:t>
      </w:r>
      <w:r>
        <w:rPr>
          <w:i/>
          <w:sz w:val="22"/>
          <w:szCs w:val="22"/>
          <w:vertAlign w:val="subscript"/>
          <w:lang w:val="en-US"/>
        </w:rPr>
        <w:t>i</w:t>
      </w:r>
      <w:r>
        <w:rPr>
          <w:i/>
          <w:sz w:val="22"/>
          <w:szCs w:val="22"/>
        </w:rPr>
        <w:t>+</w:t>
      </w:r>
      <w:r>
        <w:rPr>
          <w:i/>
          <w:sz w:val="22"/>
          <w:szCs w:val="22"/>
          <w:lang w:val="en-US"/>
        </w:rPr>
        <w:t>R</w:t>
      </w:r>
      <w:r>
        <w:rPr>
          <w:i/>
          <w:sz w:val="22"/>
          <w:szCs w:val="22"/>
          <w:vertAlign w:val="subscript"/>
          <w:lang w:val="en-US"/>
        </w:rPr>
        <w:t>k</w:t>
      </w:r>
      <w:r>
        <w:rPr>
          <w:i/>
          <w:sz w:val="22"/>
          <w:szCs w:val="22"/>
          <w:vertAlign w:val="subscript"/>
        </w:rPr>
        <w:t>2</w:t>
      </w:r>
      <w:r>
        <w:rPr>
          <w:i/>
          <w:sz w:val="22"/>
          <w:szCs w:val="22"/>
          <w:vertAlign w:val="subscript"/>
          <w:lang w:val="en-US"/>
        </w:rPr>
        <w:t>i</w:t>
      </w:r>
      <w:r>
        <w:rPr>
          <w:i/>
          <w:sz w:val="22"/>
          <w:szCs w:val="22"/>
        </w:rPr>
        <w:t>+…+</w:t>
      </w:r>
      <w:r>
        <w:rPr>
          <w:i/>
          <w:sz w:val="22"/>
          <w:szCs w:val="22"/>
          <w:lang w:val="en-US"/>
        </w:rPr>
        <w:t>R</w:t>
      </w:r>
      <w:r>
        <w:rPr>
          <w:i/>
          <w:sz w:val="22"/>
          <w:szCs w:val="22"/>
          <w:vertAlign w:val="subscript"/>
          <w:lang w:val="en-US"/>
        </w:rPr>
        <w:t>kji</w:t>
      </w:r>
      <w:r>
        <w:rPr>
          <w:i/>
          <w:sz w:val="22"/>
          <w:szCs w:val="22"/>
        </w:rPr>
        <w:t>)/</w:t>
      </w:r>
      <w:r>
        <w:rPr>
          <w:i/>
          <w:sz w:val="22"/>
          <w:szCs w:val="22"/>
          <w:lang w:val="en-US"/>
        </w:rPr>
        <w:t>j</w:t>
      </w:r>
    </w:p>
    <w:p w14:paraId="77C9A4A4" w14:textId="77777777" w:rsidR="00030930" w:rsidRDefault="00030930">
      <w:pPr>
        <w:spacing w:after="200"/>
        <w:ind w:firstLine="709"/>
        <w:contextualSpacing/>
        <w:jc w:val="center"/>
      </w:pPr>
    </w:p>
    <w:p w14:paraId="0DBE2A2E" w14:textId="77777777" w:rsidR="00030930" w:rsidRDefault="00C55616">
      <w:pPr>
        <w:shd w:val="clear" w:color="auto" w:fill="FFFFFF"/>
        <w:tabs>
          <w:tab w:val="left" w:pos="1700"/>
        </w:tabs>
        <w:spacing w:after="120"/>
        <w:ind w:firstLine="709"/>
        <w:rPr>
          <w:bCs/>
          <w:lang w:eastAsia="ar-SA"/>
        </w:rPr>
      </w:pPr>
      <w:r>
        <w:rPr>
          <w:bCs/>
          <w:lang w:eastAsia="ar-SA"/>
        </w:rPr>
        <w:t xml:space="preserve">В случае отсутствия в составе заявки Участника справки о привлекаемых кадровых ресурсах (часть III «ОБРАЗЦЫ ФОРМ ДЛЯ ЗАПОЛНЕНИЯ УЧАСТНИКАМИ ЗАКУПКИ», форма 4) и/или материалов, подтверждающих наличие кадровых ресурсов по какой-либо из специальностей в виде выписки из штатного расписания (иных документов в соответствии с законодательством РФ, подтверждающих трудовые взаимоотношения), </w:t>
      </w:r>
      <w:r>
        <w:rPr>
          <w:rFonts w:eastAsia="Calibri"/>
        </w:rPr>
        <w:t>К</w:t>
      </w:r>
      <w:r>
        <w:rPr>
          <w:bCs/>
          <w:lang w:eastAsia="ar-SA"/>
        </w:rPr>
        <w:t xml:space="preserve">омиссия присуждает по такой специальности минимальную промежуточную оценку - 0 баллов. Отсутствие указанных документов не является основанием для отклонения Заявки участника. </w:t>
      </w:r>
    </w:p>
    <w:p w14:paraId="5364F144" w14:textId="77777777" w:rsidR="00030930" w:rsidRDefault="00C55616">
      <w:pPr>
        <w:shd w:val="clear" w:color="auto" w:fill="FFFFFF"/>
        <w:tabs>
          <w:tab w:val="left" w:pos="1700"/>
        </w:tabs>
        <w:spacing w:after="120"/>
        <w:ind w:firstLine="709"/>
        <w:rPr>
          <w:bCs/>
          <w:lang w:eastAsia="ar-SA"/>
        </w:rPr>
      </w:pPr>
      <w:r>
        <w:rPr>
          <w:rFonts w:eastAsia="Calibri"/>
          <w:lang w:eastAsia="en-US"/>
        </w:rPr>
        <w:t>В случае участия в закупке коллективных участников данные по неценовым критериям оценки в целях осуществления оценки такой заявки суммируются.</w:t>
      </w:r>
    </w:p>
    <w:p w14:paraId="62888D46" w14:textId="77777777" w:rsidR="00030930" w:rsidRDefault="00C55616">
      <w:pPr>
        <w:spacing w:after="120"/>
        <w:ind w:firstLine="709"/>
        <w:rPr>
          <w:rFonts w:eastAsia="Calibri"/>
          <w:bCs/>
          <w:lang w:eastAsia="en-US"/>
        </w:rPr>
      </w:pPr>
      <w:r>
        <w:rPr>
          <w:rFonts w:eastAsia="Calibri"/>
          <w:bCs/>
          <w:lang w:eastAsia="en-US"/>
        </w:rPr>
        <w:t xml:space="preserve">6. По критерию </w:t>
      </w:r>
      <w:r>
        <w:rPr>
          <w:rFonts w:eastAsia="Calibri"/>
          <w:b/>
          <w:bCs/>
          <w:lang w:eastAsia="en-US"/>
        </w:rPr>
        <w:t>«Наличие материально-технических ресурсов»</w:t>
      </w:r>
      <w:r>
        <w:rPr>
          <w:rFonts w:eastAsia="Calibri"/>
          <w:bCs/>
          <w:lang w:eastAsia="en-US"/>
        </w:rPr>
        <w:t xml:space="preserve"> </w:t>
      </w:r>
      <w:r>
        <w:rPr>
          <w:rFonts w:eastAsia="Calibri"/>
          <w:lang w:eastAsia="en-US"/>
        </w:rPr>
        <w:t xml:space="preserve">(коэффициент </w:t>
      </w:r>
      <w:r>
        <w:rPr>
          <w:rFonts w:eastAsia="Calibri"/>
          <w:b/>
          <w:lang w:val="en-US" w:eastAsia="en-US"/>
        </w:rPr>
        <w:t>R</w:t>
      </w:r>
      <w:r>
        <w:rPr>
          <w:rFonts w:eastAsia="Calibri"/>
          <w:b/>
          <w:i/>
          <w:vertAlign w:val="subscript"/>
          <w:lang w:val="en-US" w:eastAsia="en-US"/>
        </w:rPr>
        <w:t>mi</w:t>
      </w:r>
      <w:r>
        <w:rPr>
          <w:rFonts w:eastAsia="Calibri"/>
        </w:rPr>
        <w:t xml:space="preserve"> i-й заявки</w:t>
      </w:r>
      <w:r>
        <w:rPr>
          <w:rFonts w:eastAsia="Calibri"/>
          <w:lang w:eastAsia="en-US"/>
        </w:rPr>
        <w:t xml:space="preserve">) </w:t>
      </w:r>
      <w:r>
        <w:rPr>
          <w:rFonts w:eastAsia="Calibri"/>
          <w:bCs/>
          <w:lang w:eastAsia="en-US"/>
        </w:rPr>
        <w:t>оценка производится членами Закупочной комиссии (при необходимости – с привлечением экспертов) на основании справки о привлекаемых материально-технических ресурсах (</w:t>
      </w:r>
      <w:r>
        <w:t xml:space="preserve">часть </w:t>
      </w:r>
      <w:r>
        <w:rPr>
          <w:lang w:val="en-US"/>
        </w:rPr>
        <w:t>III</w:t>
      </w:r>
      <w:r>
        <w:t xml:space="preserve"> «ОБРАЗЦЫ ФОРМ ДЛЯ ЗАПОЛНЕНИЯ УЧАСТНИКАМИ ЗАКУПКИ», форма 5</w:t>
      </w:r>
      <w:r>
        <w:rPr>
          <w:rFonts w:eastAsia="Calibri"/>
          <w:bCs/>
          <w:lang w:eastAsia="en-US"/>
        </w:rPr>
        <w:t xml:space="preserve">) с приложением подтверждающих документов </w:t>
      </w:r>
      <w:r>
        <w:rPr>
          <w:rFonts w:eastAsia="Calibri"/>
          <w:bCs/>
          <w:color w:val="000000" w:themeColor="text1"/>
          <w:lang w:eastAsia="en-US"/>
        </w:rPr>
        <w:t>(</w:t>
      </w:r>
      <w:r>
        <w:rPr>
          <w:color w:val="000000"/>
          <w:shd w:val="clear" w:color="auto" w:fill="FFFFFF"/>
        </w:rPr>
        <w:t>копии ПТС(ПСМ)/Свидетельства о регистрации или копии договоров аренды с ПТС(ПСМ)/Свидетельствами о регистрации</w:t>
      </w:r>
      <w:r>
        <w:rPr>
          <w:rFonts w:eastAsia="Calibri"/>
          <w:bCs/>
          <w:color w:val="000000" w:themeColor="text1"/>
          <w:lang w:eastAsia="en-US"/>
        </w:rPr>
        <w:t>).</w:t>
      </w:r>
    </w:p>
    <w:p w14:paraId="2BA0B2E3" w14:textId="77777777" w:rsidR="00030930" w:rsidRDefault="00C55616">
      <w:pPr>
        <w:pStyle w:val="FTNtxt"/>
        <w:numPr>
          <w:ilvl w:val="0"/>
          <w:numId w:val="0"/>
        </w:numPr>
        <w:spacing w:before="120" w:line="240" w:lineRule="auto"/>
        <w:ind w:firstLine="709"/>
        <w:rPr>
          <w:rFonts w:eastAsia="Calibri"/>
          <w:bCs/>
          <w:lang w:eastAsia="en-US"/>
        </w:rPr>
      </w:pPr>
      <w:r>
        <w:rPr>
          <w:rFonts w:eastAsia="Times New Roman"/>
        </w:rPr>
        <w:t>Значение критерия определяется как среднеарифметическая величина</w:t>
      </w:r>
      <w:r>
        <w:t xml:space="preserve"> промежуточных баллов (</w:t>
      </w:r>
      <w:r>
        <w:rPr>
          <w:lang w:val="en-US"/>
        </w:rPr>
        <w:t>R</w:t>
      </w:r>
      <w:r>
        <w:rPr>
          <w:vertAlign w:val="subscript"/>
          <w:lang w:val="en-US"/>
        </w:rPr>
        <w:t>mji</w:t>
      </w:r>
      <w:r>
        <w:t xml:space="preserve"> i-й заявки). Оценивается заявленное количество следующих материально-технических ресурсов</w:t>
      </w:r>
      <w:r>
        <w:rPr>
          <w:rFonts w:eastAsia="Calibri"/>
          <w:bCs/>
          <w:lang w:eastAsia="en-US"/>
        </w:rPr>
        <w:t>:</w:t>
      </w:r>
    </w:p>
    <w:p w14:paraId="4EFB7CFD" w14:textId="77777777" w:rsidR="00030930" w:rsidRDefault="00C55616">
      <w:pPr>
        <w:pStyle w:val="FTNtxt"/>
        <w:numPr>
          <w:ilvl w:val="0"/>
          <w:numId w:val="0"/>
        </w:numPr>
        <w:spacing w:before="120" w:line="240" w:lineRule="auto"/>
        <w:ind w:firstLine="709"/>
        <w:jc w:val="right"/>
        <w:rPr>
          <w:rFonts w:eastAsia="Calibri"/>
          <w:bCs/>
          <w:lang w:eastAsia="en-US"/>
        </w:rPr>
      </w:pPr>
      <w:r>
        <w:rPr>
          <w:rFonts w:eastAsia="Calibri"/>
          <w:bCs/>
          <w:lang w:eastAsia="en-US"/>
        </w:rPr>
        <w:t>Таблица 2</w:t>
      </w:r>
    </w:p>
    <w:tbl>
      <w:tblPr>
        <w:tblW w:w="9361" w:type="dxa"/>
        <w:tblInd w:w="-57" w:type="dxa"/>
        <w:tblLayout w:type="fixed"/>
        <w:tblCellMar>
          <w:left w:w="0" w:type="dxa"/>
          <w:right w:w="0" w:type="dxa"/>
        </w:tblCellMar>
        <w:tblLook w:val="01E0" w:firstRow="1" w:lastRow="1" w:firstColumn="1" w:lastColumn="1" w:noHBand="0" w:noVBand="0"/>
      </w:tblPr>
      <w:tblGrid>
        <w:gridCol w:w="7134"/>
        <w:gridCol w:w="2227"/>
      </w:tblGrid>
      <w:tr w:rsidR="00030930" w14:paraId="6766EFA8" w14:textId="77777777">
        <w:trPr>
          <w:cantSplit/>
          <w:trHeight w:val="770"/>
          <w:tblHeader/>
        </w:trPr>
        <w:tc>
          <w:tcPr>
            <w:tcW w:w="7133" w:type="dxa"/>
            <w:tcBorders>
              <w:top w:val="single" w:sz="4" w:space="0" w:color="000000"/>
              <w:left w:val="single" w:sz="4" w:space="0" w:color="000000"/>
              <w:bottom w:val="single" w:sz="4" w:space="0" w:color="000000"/>
              <w:right w:val="single" w:sz="4" w:space="0" w:color="000000"/>
            </w:tcBorders>
            <w:vAlign w:val="center"/>
          </w:tcPr>
          <w:p w14:paraId="20F6DD8A" w14:textId="77777777" w:rsidR="00030930" w:rsidRDefault="00C55616">
            <w:pPr>
              <w:pStyle w:val="affffffe"/>
              <w:rPr>
                <w:b/>
                <w:sz w:val="20"/>
                <w:szCs w:val="20"/>
              </w:rPr>
            </w:pPr>
            <w:r>
              <w:rPr>
                <w:b/>
                <w:sz w:val="20"/>
                <w:szCs w:val="20"/>
              </w:rPr>
              <w:t>Наименование (тип, марка или аналог)</w:t>
            </w:r>
          </w:p>
        </w:tc>
        <w:tc>
          <w:tcPr>
            <w:tcW w:w="222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99DB2A0" w14:textId="77777777" w:rsidR="00030930" w:rsidRDefault="00C55616">
            <w:pPr>
              <w:spacing w:after="0"/>
              <w:jc w:val="center"/>
              <w:rPr>
                <w:b/>
                <w:bCs/>
                <w:sz w:val="20"/>
                <w:szCs w:val="20"/>
              </w:rPr>
            </w:pPr>
            <w:r>
              <w:rPr>
                <w:b/>
                <w:bCs/>
                <w:sz w:val="20"/>
                <w:szCs w:val="20"/>
              </w:rPr>
              <w:t>Кол-во, шт.</w:t>
            </w:r>
          </w:p>
          <w:p w14:paraId="71DA8681" w14:textId="77777777" w:rsidR="00030930" w:rsidRDefault="00C55616">
            <w:pPr>
              <w:pStyle w:val="affffffe"/>
              <w:rPr>
                <w:b/>
                <w:sz w:val="20"/>
                <w:szCs w:val="20"/>
              </w:rPr>
            </w:pPr>
            <w:r>
              <w:rPr>
                <w:b/>
                <w:sz w:val="20"/>
                <w:szCs w:val="20"/>
              </w:rPr>
              <w:t>M</w:t>
            </w:r>
            <w:r>
              <w:rPr>
                <w:b/>
                <w:sz w:val="20"/>
                <w:szCs w:val="20"/>
                <w:vertAlign w:val="subscript"/>
              </w:rPr>
              <w:t>jmin</w:t>
            </w:r>
          </w:p>
        </w:tc>
      </w:tr>
      <w:tr w:rsidR="00030930" w14:paraId="52636E91" w14:textId="77777777">
        <w:trPr>
          <w:cantSplit/>
          <w:trHeight w:val="454"/>
        </w:trPr>
        <w:tc>
          <w:tcPr>
            <w:tcW w:w="7133" w:type="dxa"/>
            <w:tcBorders>
              <w:top w:val="single" w:sz="4" w:space="0" w:color="000000"/>
              <w:left w:val="single" w:sz="4" w:space="0" w:color="000000"/>
              <w:bottom w:val="single" w:sz="4" w:space="0" w:color="000000"/>
              <w:right w:val="single" w:sz="4" w:space="0" w:color="000000"/>
            </w:tcBorders>
          </w:tcPr>
          <w:p w14:paraId="7304F657" w14:textId="77777777" w:rsidR="00030930" w:rsidRDefault="00C55616">
            <w:pPr>
              <w:widowControl w:val="0"/>
              <w:ind w:left="91"/>
              <w:rPr>
                <w:rFonts w:eastAsia="Times New Roman"/>
                <w:color w:val="000000"/>
                <w:spacing w:val="3"/>
              </w:rPr>
            </w:pPr>
            <w:r>
              <w:rPr>
                <w:rFonts w:eastAsia="Times New Roman"/>
                <w:color w:val="000000"/>
                <w:spacing w:val="3"/>
                <w:sz w:val="22"/>
                <w:szCs w:val="22"/>
                <w:shd w:val="clear" w:color="auto" w:fill="FFFFFF"/>
              </w:rPr>
              <w:t>Автомобиль грузовой ГАЗ 3302</w:t>
            </w:r>
          </w:p>
        </w:tc>
        <w:tc>
          <w:tcPr>
            <w:tcW w:w="222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6B608B" w14:textId="77777777" w:rsidR="00030930" w:rsidRDefault="00C55616">
            <w:pPr>
              <w:spacing w:before="20" w:after="20"/>
              <w:ind w:left="-108" w:right="-108"/>
              <w:jc w:val="center"/>
              <w:rPr>
                <w:spacing w:val="-8"/>
                <w:sz w:val="22"/>
                <w:szCs w:val="22"/>
              </w:rPr>
            </w:pPr>
            <w:r>
              <w:rPr>
                <w:spacing w:val="-8"/>
                <w:sz w:val="22"/>
                <w:szCs w:val="22"/>
              </w:rPr>
              <w:t>1</w:t>
            </w:r>
          </w:p>
        </w:tc>
      </w:tr>
      <w:tr w:rsidR="00030930" w14:paraId="1BCF5D4F" w14:textId="77777777">
        <w:trPr>
          <w:cantSplit/>
          <w:trHeight w:val="454"/>
        </w:trPr>
        <w:tc>
          <w:tcPr>
            <w:tcW w:w="7133" w:type="dxa"/>
            <w:tcBorders>
              <w:top w:val="single" w:sz="4" w:space="0" w:color="000000"/>
              <w:left w:val="single" w:sz="4" w:space="0" w:color="000000"/>
              <w:bottom w:val="single" w:sz="4" w:space="0" w:color="000000"/>
              <w:right w:val="single" w:sz="4" w:space="0" w:color="000000"/>
            </w:tcBorders>
          </w:tcPr>
          <w:p w14:paraId="4B9581BF" w14:textId="77777777" w:rsidR="00030930" w:rsidRDefault="00C55616">
            <w:pPr>
              <w:widowControl w:val="0"/>
              <w:ind w:left="91"/>
              <w:rPr>
                <w:rFonts w:eastAsia="Times New Roman"/>
                <w:color w:val="000000"/>
                <w:spacing w:val="3"/>
                <w:shd w:val="clear" w:color="auto" w:fill="FFFFFF"/>
              </w:rPr>
            </w:pPr>
            <w:r>
              <w:rPr>
                <w:rFonts w:eastAsia="Times New Roman"/>
                <w:color w:val="000000"/>
                <w:spacing w:val="3"/>
                <w:sz w:val="22"/>
                <w:szCs w:val="22"/>
                <w:shd w:val="clear" w:color="auto" w:fill="FFFFFF"/>
              </w:rPr>
              <w:t xml:space="preserve">Автомобиль легковой </w:t>
            </w:r>
            <w:r>
              <w:rPr>
                <w:rFonts w:eastAsia="Times New Roman"/>
                <w:color w:val="000000"/>
                <w:spacing w:val="3"/>
                <w:sz w:val="22"/>
                <w:szCs w:val="22"/>
                <w:shd w:val="clear" w:color="auto" w:fill="FFFFFF"/>
                <w:lang w:val="en-US"/>
              </w:rPr>
              <w:t>Largus</w:t>
            </w:r>
          </w:p>
        </w:tc>
        <w:tc>
          <w:tcPr>
            <w:tcW w:w="222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9F6AC2" w14:textId="77777777" w:rsidR="00030930" w:rsidRDefault="00C55616">
            <w:pPr>
              <w:spacing w:before="20" w:after="20"/>
              <w:ind w:left="-108" w:right="-108"/>
              <w:jc w:val="center"/>
              <w:rPr>
                <w:spacing w:val="-8"/>
                <w:sz w:val="22"/>
                <w:szCs w:val="22"/>
              </w:rPr>
            </w:pPr>
            <w:r>
              <w:rPr>
                <w:spacing w:val="-8"/>
                <w:sz w:val="22"/>
                <w:szCs w:val="22"/>
              </w:rPr>
              <w:t>1</w:t>
            </w:r>
          </w:p>
        </w:tc>
      </w:tr>
      <w:tr w:rsidR="00030930" w14:paraId="3B818D4E" w14:textId="77777777">
        <w:trPr>
          <w:trHeight w:val="454"/>
        </w:trPr>
        <w:tc>
          <w:tcPr>
            <w:tcW w:w="7133" w:type="dxa"/>
            <w:tcBorders>
              <w:top w:val="single" w:sz="4" w:space="0" w:color="000000"/>
              <w:left w:val="single" w:sz="4" w:space="0" w:color="000000"/>
              <w:bottom w:val="single" w:sz="4" w:space="0" w:color="000000"/>
              <w:right w:val="single" w:sz="4" w:space="0" w:color="000000"/>
            </w:tcBorders>
          </w:tcPr>
          <w:p w14:paraId="7D3B6874" w14:textId="77777777" w:rsidR="00030930" w:rsidRDefault="00C55616">
            <w:pPr>
              <w:widowControl w:val="0"/>
              <w:ind w:left="91"/>
              <w:rPr>
                <w:rFonts w:eastAsia="Times New Roman"/>
                <w:color w:val="000000"/>
                <w:spacing w:val="3"/>
                <w:shd w:val="clear" w:color="auto" w:fill="FFFFFF"/>
              </w:rPr>
            </w:pPr>
            <w:r>
              <w:rPr>
                <w:rFonts w:eastAsia="Times New Roman"/>
                <w:color w:val="000000"/>
                <w:spacing w:val="3"/>
                <w:sz w:val="22"/>
                <w:szCs w:val="22"/>
                <w:shd w:val="clear" w:color="auto" w:fill="FFFFFF"/>
              </w:rPr>
              <w:t xml:space="preserve">Экскаватор-погрузчик </w:t>
            </w:r>
            <w:r>
              <w:rPr>
                <w:rFonts w:eastAsia="Times New Roman"/>
                <w:color w:val="000000"/>
                <w:spacing w:val="3"/>
                <w:sz w:val="22"/>
                <w:szCs w:val="22"/>
                <w:shd w:val="clear" w:color="auto" w:fill="FFFFFF"/>
                <w:lang w:val="en-US"/>
              </w:rPr>
              <w:t>JCB-3CX</w:t>
            </w:r>
          </w:p>
        </w:tc>
        <w:tc>
          <w:tcPr>
            <w:tcW w:w="222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B23124A" w14:textId="77777777" w:rsidR="00030930" w:rsidRDefault="00C55616">
            <w:pPr>
              <w:spacing w:before="20" w:after="20"/>
              <w:ind w:left="-108" w:right="-108"/>
              <w:jc w:val="center"/>
              <w:rPr>
                <w:spacing w:val="-8"/>
                <w:sz w:val="22"/>
                <w:szCs w:val="22"/>
              </w:rPr>
            </w:pPr>
            <w:r>
              <w:rPr>
                <w:spacing w:val="-8"/>
                <w:sz w:val="22"/>
                <w:szCs w:val="22"/>
              </w:rPr>
              <w:t>1</w:t>
            </w:r>
          </w:p>
        </w:tc>
      </w:tr>
      <w:tr w:rsidR="00030930" w14:paraId="1A44458B" w14:textId="77777777">
        <w:trPr>
          <w:trHeight w:val="454"/>
        </w:trPr>
        <w:tc>
          <w:tcPr>
            <w:tcW w:w="7133" w:type="dxa"/>
            <w:tcBorders>
              <w:top w:val="single" w:sz="4" w:space="0" w:color="000000"/>
              <w:left w:val="single" w:sz="4" w:space="0" w:color="000000"/>
              <w:bottom w:val="single" w:sz="4" w:space="0" w:color="000000"/>
              <w:right w:val="single" w:sz="4" w:space="0" w:color="000000"/>
            </w:tcBorders>
          </w:tcPr>
          <w:p w14:paraId="7416BCE1" w14:textId="77777777" w:rsidR="00030930" w:rsidRDefault="00C55616">
            <w:pPr>
              <w:widowControl w:val="0"/>
              <w:ind w:left="91"/>
              <w:rPr>
                <w:rFonts w:eastAsia="Times New Roman"/>
                <w:color w:val="000000"/>
                <w:spacing w:val="3"/>
                <w:shd w:val="clear" w:color="auto" w:fill="FFFFFF"/>
              </w:rPr>
            </w:pPr>
            <w:r>
              <w:rPr>
                <w:rFonts w:eastAsia="Times New Roman"/>
                <w:color w:val="000000"/>
                <w:spacing w:val="3"/>
                <w:sz w:val="22"/>
                <w:szCs w:val="22"/>
                <w:shd w:val="clear" w:color="auto" w:fill="FFFFFF"/>
              </w:rPr>
              <w:t xml:space="preserve">Кран-манипулятор на базе КамАЗ-43253 с КМУ </w:t>
            </w:r>
            <w:r>
              <w:rPr>
                <w:rFonts w:eastAsia="Times New Roman"/>
                <w:color w:val="000000"/>
                <w:spacing w:val="3"/>
                <w:sz w:val="22"/>
                <w:szCs w:val="22"/>
                <w:shd w:val="clear" w:color="auto" w:fill="FFFFFF"/>
                <w:lang w:val="en-US"/>
              </w:rPr>
              <w:t>Tadano</w:t>
            </w:r>
            <w:r>
              <w:rPr>
                <w:rFonts w:eastAsia="Times New Roman"/>
                <w:color w:val="000000"/>
                <w:spacing w:val="3"/>
                <w:sz w:val="22"/>
                <w:szCs w:val="22"/>
                <w:shd w:val="clear" w:color="auto" w:fill="FFFFFF"/>
              </w:rPr>
              <w:t xml:space="preserve"> </w:t>
            </w:r>
            <w:r>
              <w:rPr>
                <w:rFonts w:eastAsia="Times New Roman"/>
                <w:color w:val="000000"/>
                <w:spacing w:val="3"/>
                <w:sz w:val="22"/>
                <w:szCs w:val="22"/>
                <w:shd w:val="clear" w:color="auto" w:fill="FFFFFF"/>
                <w:lang w:val="en-US"/>
              </w:rPr>
              <w:t>TM</w:t>
            </w:r>
            <w:r>
              <w:rPr>
                <w:rFonts w:eastAsia="Times New Roman"/>
                <w:color w:val="000000"/>
                <w:spacing w:val="3"/>
                <w:sz w:val="22"/>
                <w:szCs w:val="22"/>
                <w:shd w:val="clear" w:color="auto" w:fill="FFFFFF"/>
              </w:rPr>
              <w:t>-</w:t>
            </w:r>
            <w:r>
              <w:rPr>
                <w:rFonts w:eastAsia="Times New Roman"/>
                <w:color w:val="000000"/>
                <w:spacing w:val="3"/>
                <w:sz w:val="22"/>
                <w:szCs w:val="22"/>
                <w:shd w:val="clear" w:color="auto" w:fill="FFFFFF"/>
                <w:lang w:val="en-US"/>
              </w:rPr>
              <w:t>ZE</w:t>
            </w:r>
            <w:r>
              <w:rPr>
                <w:rFonts w:eastAsia="Times New Roman"/>
                <w:color w:val="000000"/>
                <w:spacing w:val="3"/>
                <w:sz w:val="22"/>
                <w:szCs w:val="22"/>
                <w:shd w:val="clear" w:color="auto" w:fill="FFFFFF"/>
              </w:rPr>
              <w:t>504</w:t>
            </w:r>
            <w:r>
              <w:rPr>
                <w:rFonts w:eastAsia="Times New Roman"/>
                <w:color w:val="000000"/>
                <w:spacing w:val="3"/>
                <w:sz w:val="22"/>
                <w:szCs w:val="22"/>
                <w:shd w:val="clear" w:color="auto" w:fill="FFFFFF"/>
                <w:lang w:val="en-US"/>
              </w:rPr>
              <w:t>HS</w:t>
            </w:r>
          </w:p>
        </w:tc>
        <w:tc>
          <w:tcPr>
            <w:tcW w:w="222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58F1E2" w14:textId="77777777" w:rsidR="00030930" w:rsidRDefault="00C55616">
            <w:pPr>
              <w:spacing w:before="20" w:after="20"/>
              <w:ind w:left="-108" w:right="-108"/>
              <w:jc w:val="center"/>
              <w:rPr>
                <w:spacing w:val="-8"/>
                <w:sz w:val="22"/>
                <w:szCs w:val="22"/>
              </w:rPr>
            </w:pPr>
            <w:r>
              <w:rPr>
                <w:spacing w:val="-8"/>
                <w:sz w:val="22"/>
                <w:szCs w:val="22"/>
              </w:rPr>
              <w:t>1</w:t>
            </w:r>
          </w:p>
        </w:tc>
      </w:tr>
    </w:tbl>
    <w:p w14:paraId="482CA230" w14:textId="77777777" w:rsidR="00030930" w:rsidRDefault="00030930">
      <w:pPr>
        <w:pStyle w:val="FTNtxt"/>
        <w:numPr>
          <w:ilvl w:val="0"/>
          <w:numId w:val="0"/>
        </w:numPr>
        <w:spacing w:before="120" w:line="240" w:lineRule="auto"/>
        <w:ind w:firstLine="709"/>
        <w:jc w:val="right"/>
        <w:rPr>
          <w:rFonts w:eastAsia="Calibri"/>
          <w:lang w:eastAsia="en-US"/>
        </w:rPr>
      </w:pPr>
    </w:p>
    <w:p w14:paraId="7356EA38" w14:textId="77777777" w:rsidR="00030930" w:rsidRDefault="00C55616">
      <w:pPr>
        <w:spacing w:before="240" w:after="200"/>
        <w:ind w:firstLine="709"/>
        <w:contextualSpacing/>
      </w:pPr>
      <w:r>
        <w:t>Для каждого из указанных в таблице 2 наименования материально-технических ресурсов проводится промежуточный расчет рейтинга каждой заявки по следующей формуле:</w:t>
      </w:r>
    </w:p>
    <w:p w14:paraId="68645DED" w14:textId="77777777" w:rsidR="00030930" w:rsidRDefault="00C55616">
      <w:pPr>
        <w:spacing w:after="200"/>
        <w:ind w:firstLine="709"/>
        <w:contextualSpacing/>
        <w:jc w:val="center"/>
        <w:rPr>
          <w:rFonts w:eastAsia="Calibri"/>
          <w:i/>
          <w:sz w:val="22"/>
          <w:szCs w:val="22"/>
        </w:rPr>
      </w:pPr>
      <w:r>
        <w:rPr>
          <w:rFonts w:eastAsia="Calibri"/>
          <w:i/>
          <w:sz w:val="22"/>
          <w:szCs w:val="22"/>
          <w:lang w:val="en-US"/>
        </w:rPr>
        <w:t>M</w:t>
      </w:r>
      <w:r>
        <w:rPr>
          <w:rFonts w:eastAsia="Calibri"/>
          <w:i/>
          <w:sz w:val="22"/>
          <w:szCs w:val="22"/>
          <w:vertAlign w:val="subscript"/>
          <w:lang w:val="en-US"/>
        </w:rPr>
        <w:t>ji</w:t>
      </w:r>
    </w:p>
    <w:p w14:paraId="6D744967" w14:textId="77777777" w:rsidR="00030930" w:rsidRDefault="00C55616">
      <w:pPr>
        <w:spacing w:after="200"/>
        <w:ind w:firstLine="709"/>
        <w:contextualSpacing/>
        <w:jc w:val="center"/>
        <w:rPr>
          <w:rFonts w:eastAsia="Calibri"/>
          <w:i/>
          <w:sz w:val="22"/>
          <w:szCs w:val="22"/>
        </w:rPr>
      </w:pPr>
      <w:r>
        <w:rPr>
          <w:rFonts w:eastAsia="Calibri"/>
          <w:i/>
          <w:sz w:val="22"/>
          <w:szCs w:val="22"/>
          <w:lang w:val="en-US"/>
        </w:rPr>
        <w:t>R</w:t>
      </w:r>
      <w:r>
        <w:rPr>
          <w:rFonts w:eastAsia="Calibri"/>
          <w:i/>
          <w:sz w:val="22"/>
          <w:szCs w:val="22"/>
          <w:vertAlign w:val="subscript"/>
          <w:lang w:val="en-US"/>
        </w:rPr>
        <w:t>mji</w:t>
      </w:r>
      <w:r>
        <w:rPr>
          <w:rFonts w:eastAsia="Calibri"/>
          <w:i/>
          <w:sz w:val="22"/>
          <w:szCs w:val="22"/>
          <w:vertAlign w:val="subscript"/>
        </w:rPr>
        <w:t xml:space="preserve">    </w:t>
      </w:r>
      <w:r>
        <w:rPr>
          <w:rFonts w:eastAsia="Calibri"/>
          <w:i/>
          <w:sz w:val="22"/>
          <w:szCs w:val="22"/>
        </w:rPr>
        <w:t>=     ----------  *100, где:</w:t>
      </w:r>
    </w:p>
    <w:p w14:paraId="2130DB5F" w14:textId="77777777" w:rsidR="00030930" w:rsidRDefault="00C55616">
      <w:pPr>
        <w:spacing w:after="200"/>
        <w:ind w:firstLine="709"/>
        <w:contextualSpacing/>
        <w:jc w:val="center"/>
        <w:rPr>
          <w:rFonts w:eastAsia="Calibri"/>
          <w:i/>
          <w:sz w:val="22"/>
          <w:szCs w:val="22"/>
        </w:rPr>
      </w:pPr>
      <w:r>
        <w:rPr>
          <w:rFonts w:eastAsia="Calibri"/>
          <w:i/>
          <w:sz w:val="22"/>
          <w:szCs w:val="22"/>
          <w:lang w:val="en-US"/>
        </w:rPr>
        <w:t>M</w:t>
      </w:r>
      <w:r>
        <w:rPr>
          <w:rFonts w:eastAsia="Calibri"/>
          <w:i/>
          <w:sz w:val="22"/>
          <w:szCs w:val="22"/>
          <w:vertAlign w:val="subscript"/>
          <w:lang w:val="en-US"/>
        </w:rPr>
        <w:t>jmin</w:t>
      </w:r>
      <w:r>
        <w:fldChar w:fldCharType="begin"/>
      </w:r>
      <w:r>
        <w:rPr>
          <w:rFonts w:eastAsia="Calibri"/>
          <w:i/>
          <w:sz w:val="22"/>
          <w:szCs w:val="22"/>
          <w:vertAlign w:val="subscript"/>
          <w:lang w:val="en-US"/>
        </w:rPr>
        <w:instrText>QUOTE</w:instrText>
      </w:r>
      <w:r>
        <w:rPr>
          <w:rFonts w:eastAsia="Calibri"/>
          <w:i/>
          <w:sz w:val="22"/>
          <w:szCs w:val="22"/>
        </w:rPr>
        <w:fldChar w:fldCharType="end"/>
      </w:r>
    </w:p>
    <w:p w14:paraId="6A5C952A" w14:textId="77777777" w:rsidR="00030930" w:rsidRDefault="00030930">
      <w:pPr>
        <w:spacing w:after="200"/>
        <w:ind w:firstLine="709"/>
        <w:contextualSpacing/>
        <w:rPr>
          <w:rFonts w:eastAsia="Calibri"/>
          <w:i/>
        </w:rPr>
      </w:pPr>
    </w:p>
    <w:p w14:paraId="7CD35B4C" w14:textId="77777777" w:rsidR="00030930" w:rsidRDefault="00C55616">
      <w:pPr>
        <w:spacing w:after="200"/>
        <w:ind w:left="1418"/>
        <w:contextualSpacing/>
        <w:rPr>
          <w:i/>
          <w:iCs/>
          <w:color w:val="000000"/>
          <w:sz w:val="20"/>
          <w:szCs w:val="20"/>
          <w:lang w:eastAsia="en-US"/>
        </w:rPr>
      </w:pPr>
      <w:r>
        <w:rPr>
          <w:rFonts w:eastAsia="Calibri"/>
          <w:i/>
          <w:sz w:val="20"/>
          <w:szCs w:val="20"/>
          <w:lang w:val="en-US"/>
        </w:rPr>
        <w:t>R</w:t>
      </w:r>
      <w:r>
        <w:rPr>
          <w:rFonts w:eastAsia="Calibri"/>
          <w:i/>
          <w:sz w:val="20"/>
          <w:szCs w:val="20"/>
          <w:vertAlign w:val="subscript"/>
          <w:lang w:val="en-US"/>
        </w:rPr>
        <w:t>mji</w:t>
      </w:r>
      <w:r>
        <w:rPr>
          <w:rFonts w:eastAsia="Calibri"/>
          <w:i/>
          <w:sz w:val="20"/>
          <w:szCs w:val="20"/>
          <w:vertAlign w:val="subscript"/>
        </w:rPr>
        <w:t xml:space="preserve"> </w:t>
      </w:r>
      <w:r>
        <w:rPr>
          <w:i/>
          <w:iCs/>
          <w:sz w:val="20"/>
          <w:szCs w:val="20"/>
        </w:rPr>
        <w:t xml:space="preserve">– </w:t>
      </w:r>
      <w:r>
        <w:rPr>
          <w:sz w:val="20"/>
          <w:szCs w:val="20"/>
        </w:rPr>
        <w:t>промежуточный</w:t>
      </w:r>
      <w:r>
        <w:rPr>
          <w:i/>
          <w:iCs/>
          <w:sz w:val="20"/>
          <w:szCs w:val="20"/>
        </w:rPr>
        <w:t xml:space="preserve"> </w:t>
      </w:r>
      <w:r>
        <w:rPr>
          <w:sz w:val="20"/>
          <w:szCs w:val="20"/>
        </w:rPr>
        <w:t xml:space="preserve">рейтинг заявки </w:t>
      </w:r>
      <w:r>
        <w:rPr>
          <w:sz w:val="20"/>
          <w:szCs w:val="20"/>
          <w:lang w:val="en-US"/>
        </w:rPr>
        <w:t>i</w:t>
      </w:r>
      <w:r>
        <w:rPr>
          <w:sz w:val="20"/>
          <w:szCs w:val="20"/>
        </w:rPr>
        <w:t xml:space="preserve">-го участника по </w:t>
      </w:r>
      <w:r>
        <w:rPr>
          <w:sz w:val="20"/>
          <w:szCs w:val="20"/>
          <w:lang w:val="en-US"/>
        </w:rPr>
        <w:t>j</w:t>
      </w:r>
      <w:r>
        <w:rPr>
          <w:sz w:val="20"/>
          <w:szCs w:val="20"/>
        </w:rPr>
        <w:t>-му наименованию материально-технических ресурсов</w:t>
      </w:r>
      <w:r>
        <w:rPr>
          <w:color w:val="000000"/>
          <w:sz w:val="20"/>
          <w:szCs w:val="20"/>
        </w:rPr>
        <w:t>;</w:t>
      </w:r>
    </w:p>
    <w:p w14:paraId="53627A27" w14:textId="77777777" w:rsidR="00030930" w:rsidRDefault="00C55616">
      <w:pPr>
        <w:spacing w:after="200"/>
        <w:ind w:left="1418"/>
        <w:contextualSpacing/>
        <w:rPr>
          <w:sz w:val="20"/>
          <w:szCs w:val="20"/>
        </w:rPr>
      </w:pPr>
      <w:r>
        <w:rPr>
          <w:sz w:val="20"/>
          <w:szCs w:val="20"/>
          <w:lang w:val="en-US"/>
        </w:rPr>
        <w:t>M</w:t>
      </w:r>
      <w:r>
        <w:rPr>
          <w:sz w:val="20"/>
          <w:szCs w:val="20"/>
          <w:vertAlign w:val="subscript"/>
          <w:lang w:val="en-US"/>
        </w:rPr>
        <w:t>ji</w:t>
      </w:r>
      <w:r>
        <w:rPr>
          <w:sz w:val="20"/>
          <w:szCs w:val="20"/>
        </w:rPr>
        <w:t xml:space="preserve"> – количество материально-технических ресурсов по </w:t>
      </w:r>
      <w:r>
        <w:rPr>
          <w:sz w:val="20"/>
          <w:szCs w:val="20"/>
          <w:lang w:val="en-US"/>
        </w:rPr>
        <w:t>j</w:t>
      </w:r>
      <w:r>
        <w:rPr>
          <w:sz w:val="20"/>
          <w:szCs w:val="20"/>
        </w:rPr>
        <w:t xml:space="preserve">-му наименованию материально-технических ресурсов, привлекаемых </w:t>
      </w:r>
      <w:r>
        <w:rPr>
          <w:sz w:val="20"/>
          <w:szCs w:val="20"/>
          <w:lang w:val="en-US"/>
        </w:rPr>
        <w:t>i</w:t>
      </w:r>
      <w:r>
        <w:rPr>
          <w:sz w:val="20"/>
          <w:szCs w:val="20"/>
        </w:rPr>
        <w:t>-м участником, согласно справке о привлекаемых материально-технических ресурсах;</w:t>
      </w:r>
    </w:p>
    <w:p w14:paraId="03F51AA4" w14:textId="77777777" w:rsidR="00030930" w:rsidRDefault="00C55616">
      <w:pPr>
        <w:spacing w:after="200"/>
        <w:ind w:left="1418"/>
        <w:contextualSpacing/>
        <w:rPr>
          <w:sz w:val="20"/>
          <w:szCs w:val="20"/>
        </w:rPr>
      </w:pPr>
      <w:r>
        <w:rPr>
          <w:sz w:val="20"/>
          <w:szCs w:val="20"/>
          <w:lang w:val="en-US"/>
        </w:rPr>
        <w:t>M</w:t>
      </w:r>
      <w:r>
        <w:rPr>
          <w:sz w:val="20"/>
          <w:szCs w:val="20"/>
          <w:vertAlign w:val="subscript"/>
          <w:lang w:val="en-US"/>
        </w:rPr>
        <w:t>jmin</w:t>
      </w:r>
      <w:r>
        <w:rPr>
          <w:sz w:val="20"/>
          <w:szCs w:val="20"/>
        </w:rPr>
        <w:t xml:space="preserve"> – расчетное количество материально-технических ресурсов по </w:t>
      </w:r>
      <w:r>
        <w:rPr>
          <w:sz w:val="20"/>
          <w:szCs w:val="20"/>
          <w:lang w:val="en-US"/>
        </w:rPr>
        <w:t>j</w:t>
      </w:r>
      <w:r>
        <w:rPr>
          <w:sz w:val="20"/>
          <w:szCs w:val="20"/>
        </w:rPr>
        <w:t>-му наименованию материально-технических ресурсов, указанное в таблице 2.</w:t>
      </w:r>
    </w:p>
    <w:p w14:paraId="6D0BAB57" w14:textId="77777777" w:rsidR="00030930" w:rsidRDefault="00030930">
      <w:pPr>
        <w:spacing w:after="200"/>
        <w:ind w:firstLine="709"/>
        <w:contextualSpacing/>
      </w:pPr>
    </w:p>
    <w:p w14:paraId="73B9176C" w14:textId="77777777" w:rsidR="00030930" w:rsidRDefault="00C55616">
      <w:pPr>
        <w:spacing w:after="200"/>
        <w:ind w:firstLine="709"/>
        <w:contextualSpacing/>
      </w:pPr>
      <w:r>
        <w:t>При этом:</w:t>
      </w:r>
    </w:p>
    <w:p w14:paraId="1EC47CF4" w14:textId="77777777" w:rsidR="00030930" w:rsidRDefault="00C55616">
      <w:pPr>
        <w:numPr>
          <w:ilvl w:val="0"/>
          <w:numId w:val="52"/>
        </w:numPr>
        <w:spacing w:after="200"/>
        <w:ind w:left="0" w:firstLine="709"/>
        <w:contextualSpacing/>
      </w:pPr>
      <w:r>
        <w:t xml:space="preserve">если в справке о привлекаемых материально-технических ресурсах не указаны материально-технические ресурсы по </w:t>
      </w:r>
      <w:r>
        <w:rPr>
          <w:lang w:val="en-US"/>
        </w:rPr>
        <w:t>j</w:t>
      </w:r>
      <w:r>
        <w:t xml:space="preserve">-му наименованию материально-технических ресурсов, промежуточный рейтинг заявки данного участника по </w:t>
      </w:r>
      <w:r>
        <w:rPr>
          <w:lang w:val="en-US"/>
        </w:rPr>
        <w:t>j</w:t>
      </w:r>
      <w:r>
        <w:t>-му наименованию материально-технических ресурсов равен 0 баллов;</w:t>
      </w:r>
    </w:p>
    <w:p w14:paraId="72FA53B6" w14:textId="77777777" w:rsidR="00030930" w:rsidRDefault="00030930">
      <w:pPr>
        <w:spacing w:after="200"/>
        <w:ind w:left="709"/>
        <w:contextualSpacing/>
        <w:rPr>
          <w:lang w:eastAsia="en-US"/>
        </w:rPr>
      </w:pPr>
    </w:p>
    <w:p w14:paraId="086A5A5E" w14:textId="77777777" w:rsidR="00030930" w:rsidRDefault="00C55616">
      <w:pPr>
        <w:numPr>
          <w:ilvl w:val="0"/>
          <w:numId w:val="52"/>
        </w:numPr>
        <w:spacing w:after="200"/>
        <w:ind w:left="0" w:firstLine="709"/>
        <w:contextualSpacing/>
        <w:rPr>
          <w:lang w:eastAsia="en-US"/>
        </w:rPr>
      </w:pPr>
      <w:r>
        <w:t xml:space="preserve">если указанное в справке о привлекаемых материально-технических ресурсах количество материально-технических ресурсов по </w:t>
      </w:r>
      <w:r>
        <w:rPr>
          <w:lang w:val="en-US"/>
        </w:rPr>
        <w:t>j</w:t>
      </w:r>
      <w:r>
        <w:t xml:space="preserve">-му наименованию материально-технических ресурсов равно или превышает расчетное количество материально-технических ресурсов по </w:t>
      </w:r>
      <w:r>
        <w:rPr>
          <w:lang w:val="en-US"/>
        </w:rPr>
        <w:t>j</w:t>
      </w:r>
      <w:r>
        <w:t xml:space="preserve">-му наименованию материально-технических ресурсов, промежуточный рейтинг заявки данного участника по </w:t>
      </w:r>
      <w:r>
        <w:rPr>
          <w:lang w:val="en-US"/>
        </w:rPr>
        <w:t>j</w:t>
      </w:r>
      <w:r>
        <w:t>-му наименованию материально-технических ресурсов равен 100 баллов.</w:t>
      </w:r>
    </w:p>
    <w:p w14:paraId="73197554" w14:textId="77777777" w:rsidR="00030930" w:rsidRDefault="00030930">
      <w:pPr>
        <w:spacing w:after="200"/>
        <w:ind w:firstLine="709"/>
        <w:contextualSpacing/>
      </w:pPr>
    </w:p>
    <w:p w14:paraId="32B705A9" w14:textId="77777777" w:rsidR="00030930" w:rsidRDefault="00C55616">
      <w:pPr>
        <w:spacing w:after="200"/>
        <w:ind w:firstLine="709"/>
        <w:contextualSpacing/>
      </w:pPr>
      <w:r>
        <w:t>Рейтинг заявки по критерию «</w:t>
      </w:r>
      <w:r>
        <w:rPr>
          <w:b/>
          <w:bCs/>
        </w:rPr>
        <w:t>Наличие материально-технических ресурсов</w:t>
      </w:r>
      <w:r>
        <w:t>» рассчитывается по формуле:</w:t>
      </w:r>
    </w:p>
    <w:p w14:paraId="3260FED6" w14:textId="77777777" w:rsidR="00030930" w:rsidRDefault="00030930">
      <w:pPr>
        <w:spacing w:after="200"/>
        <w:ind w:firstLine="709"/>
        <w:contextualSpacing/>
        <w:rPr>
          <w:lang w:eastAsia="en-US"/>
        </w:rPr>
      </w:pPr>
    </w:p>
    <w:p w14:paraId="4E1D146F" w14:textId="77777777" w:rsidR="00030930" w:rsidRDefault="00C55616">
      <w:pPr>
        <w:spacing w:after="200"/>
        <w:ind w:firstLine="709"/>
        <w:contextualSpacing/>
        <w:jc w:val="center"/>
        <w:rPr>
          <w:i/>
        </w:rPr>
      </w:pPr>
      <w:r>
        <w:rPr>
          <w:i/>
          <w:lang w:val="en-US"/>
        </w:rPr>
        <w:t>R</w:t>
      </w:r>
      <w:r>
        <w:rPr>
          <w:i/>
          <w:vertAlign w:val="subscript"/>
          <w:lang w:val="en-US"/>
        </w:rPr>
        <w:t>mi</w:t>
      </w:r>
      <w:r>
        <w:rPr>
          <w:i/>
        </w:rPr>
        <w:t>= (</w:t>
      </w:r>
      <w:r>
        <w:rPr>
          <w:i/>
          <w:lang w:val="en-US"/>
        </w:rPr>
        <w:t>R</w:t>
      </w:r>
      <w:r>
        <w:rPr>
          <w:i/>
          <w:vertAlign w:val="subscript"/>
          <w:lang w:val="en-US"/>
        </w:rPr>
        <w:t>m</w:t>
      </w:r>
      <w:r>
        <w:rPr>
          <w:i/>
          <w:vertAlign w:val="subscript"/>
        </w:rPr>
        <w:t>1</w:t>
      </w:r>
      <w:r>
        <w:rPr>
          <w:i/>
          <w:vertAlign w:val="subscript"/>
          <w:lang w:val="en-US"/>
        </w:rPr>
        <w:t>i</w:t>
      </w:r>
      <w:r>
        <w:rPr>
          <w:i/>
        </w:rPr>
        <w:t>+</w:t>
      </w:r>
      <w:r>
        <w:rPr>
          <w:i/>
          <w:lang w:val="en-US"/>
        </w:rPr>
        <w:t>R</w:t>
      </w:r>
      <w:r>
        <w:rPr>
          <w:i/>
          <w:vertAlign w:val="subscript"/>
          <w:lang w:val="en-US"/>
        </w:rPr>
        <w:t>m</w:t>
      </w:r>
      <w:r>
        <w:rPr>
          <w:i/>
          <w:vertAlign w:val="subscript"/>
        </w:rPr>
        <w:t>2</w:t>
      </w:r>
      <w:r>
        <w:rPr>
          <w:i/>
          <w:vertAlign w:val="subscript"/>
          <w:lang w:val="en-US"/>
        </w:rPr>
        <w:t>i</w:t>
      </w:r>
      <w:r>
        <w:rPr>
          <w:i/>
        </w:rPr>
        <w:t>+…+</w:t>
      </w:r>
      <w:r>
        <w:rPr>
          <w:i/>
          <w:lang w:val="en-US"/>
        </w:rPr>
        <w:t>R</w:t>
      </w:r>
      <w:r>
        <w:rPr>
          <w:i/>
          <w:vertAlign w:val="subscript"/>
          <w:lang w:val="en-US"/>
        </w:rPr>
        <w:t>mji</w:t>
      </w:r>
      <w:r>
        <w:rPr>
          <w:i/>
        </w:rPr>
        <w:t>)/</w:t>
      </w:r>
      <w:r>
        <w:rPr>
          <w:i/>
          <w:lang w:val="en-US"/>
        </w:rPr>
        <w:t>j</w:t>
      </w:r>
    </w:p>
    <w:p w14:paraId="4CA5C51C" w14:textId="77777777" w:rsidR="00030930" w:rsidRDefault="00030930">
      <w:pPr>
        <w:spacing w:after="200"/>
        <w:ind w:firstLine="709"/>
        <w:contextualSpacing/>
        <w:jc w:val="center"/>
      </w:pPr>
    </w:p>
    <w:p w14:paraId="0E879466" w14:textId="77777777" w:rsidR="00030930" w:rsidRDefault="00C55616">
      <w:pPr>
        <w:pStyle w:val="affff5"/>
        <w:ind w:left="0" w:firstLine="709"/>
        <w:jc w:val="both"/>
        <w:rPr>
          <w:rFonts w:eastAsia="Calibri"/>
        </w:rPr>
      </w:pPr>
      <w:r>
        <w:rPr>
          <w:rFonts w:eastAsia="Calibri"/>
        </w:rPr>
        <w:t xml:space="preserve">В случае отсутствия в составе заявки Участника </w:t>
      </w:r>
      <w:r>
        <w:rPr>
          <w:rFonts w:eastAsia="Calibri"/>
          <w:bCs/>
          <w:lang w:eastAsia="en-US"/>
        </w:rPr>
        <w:t>справки о привлекаемых материально-технических ресурсах (</w:t>
      </w:r>
      <w:r>
        <w:t xml:space="preserve">часть </w:t>
      </w:r>
      <w:r>
        <w:rPr>
          <w:lang w:val="en-US"/>
        </w:rPr>
        <w:t>III</w:t>
      </w:r>
      <w:r>
        <w:t xml:space="preserve"> «ОБРАЗЦЫ ФОРМ ДЛЯ ЗАПОЛНЕНИЯ УЧАСТНИКАМИ ЗАКУПКИ», форма 5</w:t>
      </w:r>
      <w:r>
        <w:rPr>
          <w:rFonts w:eastAsia="Calibri"/>
          <w:bCs/>
          <w:lang w:eastAsia="en-US"/>
        </w:rPr>
        <w:t>) и/или</w:t>
      </w:r>
      <w:r>
        <w:rPr>
          <w:rFonts w:eastAsia="Calibri"/>
        </w:rPr>
        <w:t xml:space="preserve"> какой-либо позиции, либо документов, указанных в пункте 6 приложения 1 части </w:t>
      </w:r>
      <w:r>
        <w:rPr>
          <w:rFonts w:eastAsia="Calibri"/>
          <w:lang w:val="en-US"/>
        </w:rPr>
        <w:t>II</w:t>
      </w:r>
      <w:r>
        <w:rPr>
          <w:rFonts w:eastAsia="Calibri"/>
        </w:rPr>
        <w:t xml:space="preserve"> «ИНФОРМАЦИОННАЯ КАРТА ЗАКУПКИ», Комиссия присуждает по такой позиции минимальную промежуточную оценку (0 баллов). </w:t>
      </w:r>
    </w:p>
    <w:p w14:paraId="0254BCA3" w14:textId="77777777" w:rsidR="00030930" w:rsidRDefault="00C55616">
      <w:pPr>
        <w:pStyle w:val="affff5"/>
        <w:ind w:left="0" w:firstLine="709"/>
        <w:jc w:val="both"/>
        <w:rPr>
          <w:rFonts w:eastAsia="Calibri"/>
        </w:rPr>
      </w:pPr>
      <w:r>
        <w:rPr>
          <w:rFonts w:eastAsia="Calibri"/>
        </w:rPr>
        <w:t>Отсутствие указанных документов не является основанием для отклонения Заявки участника.</w:t>
      </w:r>
    </w:p>
    <w:p w14:paraId="07D579CF" w14:textId="77777777" w:rsidR="00030930" w:rsidRDefault="00C55616">
      <w:pPr>
        <w:pStyle w:val="affff5"/>
        <w:ind w:left="0" w:firstLine="709"/>
        <w:jc w:val="both"/>
        <w:rPr>
          <w:rFonts w:eastAsia="Calibri"/>
          <w:lang w:eastAsia="en-US"/>
        </w:rPr>
      </w:pPr>
      <w:r>
        <w:rPr>
          <w:rFonts w:eastAsia="Calibri"/>
          <w:lang w:eastAsia="en-US"/>
        </w:rPr>
        <w:t>В случае участия в закупке коллективных участников данные по неценовым критериям оценки в целях осуществления оценки такой заявки суммируются.</w:t>
      </w:r>
    </w:p>
    <w:p w14:paraId="23AE9D58" w14:textId="77777777" w:rsidR="00030930" w:rsidRDefault="00030930">
      <w:pPr>
        <w:shd w:val="clear" w:color="auto" w:fill="FFFFFF"/>
        <w:tabs>
          <w:tab w:val="left" w:pos="1700"/>
        </w:tabs>
        <w:spacing w:after="120"/>
        <w:ind w:firstLine="709"/>
        <w:rPr>
          <w:bCs/>
          <w:lang w:eastAsia="ar-SA"/>
        </w:rPr>
      </w:pPr>
    </w:p>
    <w:p w14:paraId="7CD70AB4" w14:textId="77777777" w:rsidR="00030930" w:rsidRDefault="00C55616">
      <w:pPr>
        <w:ind w:firstLine="709"/>
        <w:rPr>
          <w:rFonts w:eastAsia="Calibri"/>
          <w:b/>
          <w:bCs/>
          <w:lang w:eastAsia="en-US"/>
        </w:rPr>
      </w:pPr>
      <w:r>
        <w:rPr>
          <w:bCs/>
          <w:lang w:eastAsia="ar-SA"/>
        </w:rPr>
        <w:t xml:space="preserve">7. </w:t>
      </w:r>
      <w:r>
        <w:rPr>
          <w:rFonts w:eastAsia="Calibri"/>
          <w:lang w:eastAsia="en-US"/>
        </w:rPr>
        <w:t xml:space="preserve">По критерию </w:t>
      </w:r>
      <w:r>
        <w:rPr>
          <w:rFonts w:eastAsia="Calibri"/>
          <w:b/>
          <w:lang w:eastAsia="en-US"/>
        </w:rPr>
        <w:t>«Наличие лицензии ФСТЭК России по технической защите конфиденциальной информации»</w:t>
      </w:r>
      <w:r>
        <w:rPr>
          <w:rFonts w:eastAsia="Calibri"/>
          <w:lang w:eastAsia="en-US"/>
        </w:rPr>
        <w:t xml:space="preserve"> (коэффициент R</w:t>
      </w:r>
      <w:r>
        <w:rPr>
          <w:rFonts w:eastAsia="Calibri"/>
          <w:vertAlign w:val="subscript"/>
          <w:lang w:eastAsia="en-US"/>
        </w:rPr>
        <w:t>li</w:t>
      </w:r>
      <w:r>
        <w:rPr>
          <w:rFonts w:eastAsia="Calibri"/>
          <w:lang w:eastAsia="en-US"/>
        </w:rPr>
        <w:t xml:space="preserve"> i-й заявки) оценивается наличие у участника лицензии ФСТЭК России на деятельность по технической защите конфиденциальной информации с правом выполнения работ: </w:t>
      </w:r>
    </w:p>
    <w:p w14:paraId="60C292DD" w14:textId="77777777" w:rsidR="00030930" w:rsidRDefault="00C55616">
      <w:pPr>
        <w:ind w:firstLine="709"/>
        <w:rPr>
          <w:rFonts w:eastAsia="Calibri"/>
          <w:lang w:eastAsia="en-US"/>
        </w:rPr>
      </w:pPr>
      <w:r>
        <w:rPr>
          <w:rFonts w:eastAsia="Calibri"/>
          <w:lang w:eastAsia="en-US"/>
        </w:rPr>
        <w:t>д) работы и услуги по проектированию в защищенном исполнении:</w:t>
      </w:r>
    </w:p>
    <w:p w14:paraId="23890712" w14:textId="77777777" w:rsidR="00030930" w:rsidRDefault="00C55616">
      <w:pPr>
        <w:pStyle w:val="affff5"/>
        <w:numPr>
          <w:ilvl w:val="0"/>
          <w:numId w:val="57"/>
        </w:numPr>
        <w:jc w:val="both"/>
        <w:rPr>
          <w:rFonts w:eastAsia="Calibri"/>
          <w:lang w:eastAsia="en-US"/>
        </w:rPr>
      </w:pPr>
      <w:r>
        <w:rPr>
          <w:rFonts w:eastAsia="Calibri"/>
          <w:lang w:eastAsia="en-US"/>
        </w:rPr>
        <w:t>средств и систем информатизации;</w:t>
      </w:r>
    </w:p>
    <w:p w14:paraId="5AE10EC3" w14:textId="77777777" w:rsidR="00030930" w:rsidRDefault="00C55616">
      <w:pPr>
        <w:ind w:firstLine="709"/>
        <w:rPr>
          <w:rFonts w:eastAsia="Calibri"/>
          <w:lang w:eastAsia="en-US"/>
        </w:rPr>
      </w:pPr>
      <w:r>
        <w:rPr>
          <w:rFonts w:eastAsia="Calibri"/>
          <w:lang w:eastAsia="en-US"/>
        </w:rPr>
        <w:t xml:space="preserve">е) услуги по установке, монтажу, наладке, испытаниям, ремонту средств защиты информации. </w:t>
      </w:r>
    </w:p>
    <w:p w14:paraId="070024C9" w14:textId="77777777" w:rsidR="00030930" w:rsidRDefault="00C55616">
      <w:pPr>
        <w:ind w:firstLine="709"/>
        <w:rPr>
          <w:rFonts w:eastAsia="Calibri"/>
          <w:lang w:eastAsia="en-US"/>
        </w:rPr>
      </w:pPr>
      <w:r>
        <w:rPr>
          <w:bCs/>
          <w:lang w:eastAsia="ar-SA"/>
        </w:rPr>
        <w:t xml:space="preserve">Оценка производится </w:t>
      </w:r>
      <w:r>
        <w:rPr>
          <w:rFonts w:eastAsia="Calibri"/>
          <w:bCs/>
          <w:lang w:eastAsia="en-US"/>
        </w:rPr>
        <w:t xml:space="preserve">членами Закупочной комиссии (при необходимости – с привлечением экспертов) </w:t>
      </w:r>
      <w:r>
        <w:rPr>
          <w:bCs/>
          <w:lang w:eastAsia="ar-SA"/>
        </w:rPr>
        <w:t xml:space="preserve">на основании информации, полученной из реестра лицензий </w:t>
      </w:r>
      <w:r>
        <w:rPr>
          <w:rFonts w:eastAsia="Calibri"/>
          <w:lang w:eastAsia="en-US"/>
        </w:rPr>
        <w:t xml:space="preserve">ФСТЭК России </w:t>
      </w:r>
      <w:r>
        <w:rPr>
          <w:rFonts w:eastAsia="Calibri"/>
          <w:bCs/>
          <w:lang w:eastAsia="en-US"/>
        </w:rPr>
        <w:t xml:space="preserve">по технической защите конфиденциальной информации </w:t>
      </w:r>
      <w:r>
        <w:rPr>
          <w:rFonts w:eastAsia="Calibri"/>
          <w:lang w:eastAsia="en-US"/>
        </w:rPr>
        <w:t xml:space="preserve">с правом выполнения работ </w:t>
      </w:r>
      <w:r>
        <w:rPr>
          <w:rFonts w:eastAsia="Calibri"/>
          <w:bCs/>
          <w:lang w:eastAsia="en-US"/>
        </w:rPr>
        <w:t>(</w:t>
      </w:r>
      <w:hyperlink r:id="rId24" w:tooltip="https://reestr.fstec.ru/reg1" w:history="1">
        <w:r>
          <w:rPr>
            <w:rStyle w:val="aff2"/>
            <w:rFonts w:eastAsia="Calibri"/>
            <w:bCs/>
            <w:lang w:eastAsia="en-US"/>
          </w:rPr>
          <w:t>https://reestr.fstec.ru/reg1</w:t>
        </w:r>
      </w:hyperlink>
      <w:r>
        <w:rPr>
          <w:rFonts w:eastAsia="Calibri"/>
          <w:bCs/>
          <w:lang w:eastAsia="en-US"/>
        </w:rPr>
        <w:t>)</w:t>
      </w:r>
      <w:r>
        <w:rPr>
          <w:rFonts w:eastAsia="Calibri"/>
          <w:lang w:eastAsia="en-US"/>
        </w:rPr>
        <w:t xml:space="preserve">: </w:t>
      </w:r>
    </w:p>
    <w:p w14:paraId="2B8FF39C" w14:textId="77777777" w:rsidR="00030930" w:rsidRDefault="00C55616">
      <w:pPr>
        <w:ind w:firstLine="709"/>
        <w:rPr>
          <w:rFonts w:eastAsia="Calibri"/>
          <w:lang w:eastAsia="en-US"/>
        </w:rPr>
      </w:pPr>
      <w:r>
        <w:rPr>
          <w:rFonts w:eastAsia="Calibri"/>
          <w:lang w:eastAsia="en-US"/>
        </w:rPr>
        <w:t>д) работы и услуги по проектированию в защищенном исполнении:</w:t>
      </w:r>
    </w:p>
    <w:p w14:paraId="4C81712D" w14:textId="77777777" w:rsidR="00030930" w:rsidRDefault="00C55616">
      <w:pPr>
        <w:pStyle w:val="affff5"/>
        <w:numPr>
          <w:ilvl w:val="0"/>
          <w:numId w:val="56"/>
        </w:numPr>
        <w:jc w:val="both"/>
        <w:rPr>
          <w:rFonts w:eastAsia="Calibri"/>
          <w:lang w:eastAsia="en-US"/>
        </w:rPr>
      </w:pPr>
      <w:r>
        <w:rPr>
          <w:rFonts w:eastAsia="Calibri"/>
          <w:lang w:eastAsia="en-US"/>
        </w:rPr>
        <w:t>средств и систем информатизации;</w:t>
      </w:r>
    </w:p>
    <w:p w14:paraId="1CDFAC75" w14:textId="77777777" w:rsidR="00030930" w:rsidRDefault="00C55616">
      <w:pPr>
        <w:spacing w:after="120"/>
        <w:ind w:firstLine="709"/>
        <w:rPr>
          <w:lang w:eastAsia="ar-SA"/>
        </w:rPr>
      </w:pPr>
      <w:r>
        <w:rPr>
          <w:rFonts w:eastAsia="Calibri"/>
          <w:lang w:eastAsia="en-US"/>
        </w:rPr>
        <w:t>е) услуги по установке, монтажу, наладке, испытаниям, ремонту средств защиты информации.</w:t>
      </w:r>
    </w:p>
    <w:p w14:paraId="4BE7C790" w14:textId="77777777" w:rsidR="00030930" w:rsidRDefault="00C55616">
      <w:pPr>
        <w:spacing w:after="120"/>
        <w:ind w:firstLine="709"/>
        <w:rPr>
          <w:bCs/>
          <w:lang w:eastAsia="ar-SA"/>
        </w:rPr>
      </w:pPr>
      <w:r>
        <w:rPr>
          <w:bCs/>
          <w:lang w:eastAsia="ar-SA"/>
        </w:rPr>
        <w:t>Оценка производится по следующей шкале:</w:t>
      </w:r>
    </w:p>
    <w:p w14:paraId="15DFCEF5" w14:textId="77777777" w:rsidR="00030930" w:rsidRDefault="00C55616">
      <w:pPr>
        <w:pStyle w:val="affff5"/>
        <w:widowControl w:val="0"/>
        <w:numPr>
          <w:ilvl w:val="0"/>
          <w:numId w:val="54"/>
        </w:numPr>
        <w:shd w:val="clear" w:color="auto" w:fill="FFFFFF"/>
        <w:contextualSpacing/>
        <w:jc w:val="both"/>
        <w:rPr>
          <w:rFonts w:eastAsia="Calibri"/>
          <w:lang w:eastAsia="en-US"/>
        </w:rPr>
      </w:pPr>
      <w:r>
        <w:rPr>
          <w:rFonts w:eastAsia="Calibri"/>
          <w:lang w:eastAsia="en-US"/>
        </w:rPr>
        <w:t xml:space="preserve">0 баллов – отсутствие лицензии ФСТЭК России по технической защите конфиденциальной информации. </w:t>
      </w:r>
    </w:p>
    <w:p w14:paraId="46135935" w14:textId="77777777" w:rsidR="00030930" w:rsidRDefault="00C55616">
      <w:pPr>
        <w:pStyle w:val="affff5"/>
        <w:numPr>
          <w:ilvl w:val="0"/>
          <w:numId w:val="54"/>
        </w:numPr>
        <w:jc w:val="both"/>
        <w:rPr>
          <w:rFonts w:eastAsia="Calibri"/>
          <w:lang w:eastAsia="en-US"/>
        </w:rPr>
      </w:pPr>
      <w:r>
        <w:rPr>
          <w:rFonts w:eastAsia="Calibri"/>
          <w:lang w:eastAsia="en-US"/>
        </w:rPr>
        <w:t xml:space="preserve">100 баллов – при наличии лицензии ФСТЭК России по технической защите конфиденциальной информации с правом выполнения работ: </w:t>
      </w:r>
    </w:p>
    <w:p w14:paraId="6F5215AD" w14:textId="77777777" w:rsidR="00030930" w:rsidRDefault="00C55616">
      <w:pPr>
        <w:ind w:firstLine="709"/>
        <w:rPr>
          <w:rFonts w:eastAsia="Calibri"/>
          <w:lang w:eastAsia="en-US"/>
        </w:rPr>
      </w:pPr>
      <w:r>
        <w:rPr>
          <w:rFonts w:eastAsia="Calibri"/>
          <w:lang w:eastAsia="en-US"/>
        </w:rPr>
        <w:t>д) работы и услуги по проектированию в защищенном исполнении:</w:t>
      </w:r>
    </w:p>
    <w:p w14:paraId="3B167C5E" w14:textId="77777777" w:rsidR="00030930" w:rsidRDefault="00C55616">
      <w:pPr>
        <w:pStyle w:val="affff5"/>
        <w:numPr>
          <w:ilvl w:val="0"/>
          <w:numId w:val="55"/>
        </w:numPr>
        <w:jc w:val="both"/>
        <w:rPr>
          <w:rFonts w:eastAsia="Calibri"/>
          <w:lang w:eastAsia="en-US"/>
        </w:rPr>
      </w:pPr>
      <w:r>
        <w:rPr>
          <w:rFonts w:eastAsia="Calibri"/>
          <w:lang w:eastAsia="en-US"/>
        </w:rPr>
        <w:t>средств и систем информатизации;</w:t>
      </w:r>
    </w:p>
    <w:p w14:paraId="68ADF8FD" w14:textId="77777777" w:rsidR="00030930" w:rsidRDefault="00C55616">
      <w:pPr>
        <w:ind w:firstLine="709"/>
        <w:rPr>
          <w:rFonts w:eastAsia="Calibri"/>
          <w:lang w:eastAsia="en-US"/>
        </w:rPr>
      </w:pPr>
      <w:r>
        <w:rPr>
          <w:rFonts w:eastAsia="Calibri"/>
          <w:lang w:eastAsia="en-US"/>
        </w:rPr>
        <w:t xml:space="preserve">е) услуги по установке, монтажу, наладке, испытаниям, ремонту средств защиты информации. </w:t>
      </w:r>
    </w:p>
    <w:p w14:paraId="7535EFC1" w14:textId="77777777" w:rsidR="00030930" w:rsidRDefault="00030930">
      <w:pPr>
        <w:pStyle w:val="affff5"/>
        <w:ind w:left="0" w:firstLine="709"/>
        <w:jc w:val="both"/>
        <w:rPr>
          <w:bCs/>
          <w:lang w:eastAsia="ar-SA"/>
        </w:rPr>
      </w:pPr>
    </w:p>
    <w:p w14:paraId="313BA3E5" w14:textId="77777777" w:rsidR="00030930" w:rsidRDefault="00C55616">
      <w:pPr>
        <w:shd w:val="clear" w:color="auto" w:fill="FFFFFF"/>
        <w:tabs>
          <w:tab w:val="left" w:pos="1700"/>
        </w:tabs>
        <w:spacing w:after="120"/>
        <w:ind w:firstLine="709"/>
        <w:rPr>
          <w:bCs/>
          <w:lang w:eastAsia="ar-SA"/>
        </w:rPr>
      </w:pPr>
      <w:r>
        <w:rPr>
          <w:bCs/>
          <w:lang w:eastAsia="ar-SA"/>
        </w:rPr>
        <w:t>Отсутствие информации о наличии лицензии у участника не является основанием для отклонения Заявки участника.</w:t>
      </w:r>
      <w:r>
        <w:br w:type="page" w:clear="all"/>
      </w:r>
    </w:p>
    <w:p w14:paraId="580B4781" w14:textId="77777777" w:rsidR="00030930" w:rsidRDefault="00C55616">
      <w:pPr>
        <w:pStyle w:val="11"/>
        <w:numPr>
          <w:ilvl w:val="0"/>
          <w:numId w:val="6"/>
        </w:numPr>
        <w:spacing w:before="0" w:after="0"/>
        <w:ind w:left="0" w:firstLine="567"/>
        <w:rPr>
          <w:rStyle w:val="14"/>
          <w:b/>
          <w:bCs/>
          <w:sz w:val="24"/>
          <w:szCs w:val="24"/>
        </w:rPr>
      </w:pPr>
      <w:bookmarkStart w:id="111" w:name="_РАЗДЕЛ_I_4_ОБРАЗЦЫ_ФОРМ_И_ДОКУМЕНТО"/>
      <w:bookmarkStart w:id="112" w:name="_Toc205812991"/>
      <w:bookmarkStart w:id="113" w:name="_Ref166329217"/>
      <w:bookmarkStart w:id="114" w:name="_Ref166329212"/>
      <w:bookmarkStart w:id="115" w:name="_Ref166329210"/>
      <w:bookmarkStart w:id="116" w:name="_Ref166158279"/>
      <w:bookmarkStart w:id="117" w:name="_Ref166158276"/>
      <w:bookmarkStart w:id="118" w:name="_Ref166101291"/>
      <w:bookmarkStart w:id="119" w:name="_Ref166101288"/>
      <w:bookmarkStart w:id="120" w:name="_Ref119427310"/>
      <w:bookmarkEnd w:id="111"/>
      <w:r>
        <w:rPr>
          <w:rStyle w:val="14"/>
          <w:b/>
          <w:bCs/>
          <w:sz w:val="24"/>
          <w:szCs w:val="24"/>
        </w:rPr>
        <w:t>ОБРАЗЦЫ ФОРМ ДЛЯ ЗАПОЛНЕНИЯ УЧАСТНИКАМИ ЗАКУПКИ</w:t>
      </w:r>
      <w:bookmarkEnd w:id="112"/>
      <w:bookmarkEnd w:id="113"/>
      <w:bookmarkEnd w:id="114"/>
      <w:bookmarkEnd w:id="115"/>
      <w:bookmarkEnd w:id="116"/>
      <w:bookmarkEnd w:id="117"/>
      <w:bookmarkEnd w:id="118"/>
      <w:bookmarkEnd w:id="119"/>
      <w:bookmarkEnd w:id="120"/>
    </w:p>
    <w:p w14:paraId="43C30C5C" w14:textId="77777777" w:rsidR="00030930" w:rsidRDefault="00030930">
      <w:pPr>
        <w:spacing w:after="0"/>
        <w:ind w:firstLine="567"/>
        <w:rPr>
          <w:vertAlign w:val="superscript"/>
        </w:rPr>
      </w:pPr>
    </w:p>
    <w:p w14:paraId="2CBDFFDD" w14:textId="77777777" w:rsidR="00030930" w:rsidRDefault="00C55616">
      <w:pPr>
        <w:jc w:val="center"/>
        <w:rPr>
          <w:lang w:eastAsia="en-US"/>
        </w:rPr>
      </w:pPr>
      <w:r>
        <w:rPr>
          <w:b/>
          <w:u w:val="single"/>
          <w:lang w:val="en-US"/>
        </w:rPr>
        <w:t>I</w:t>
      </w:r>
      <w:r>
        <w:rPr>
          <w:b/>
          <w:u w:val="single"/>
        </w:rPr>
        <w:t xml:space="preserve"> ЧАСТЬ ЗАЯВКИ</w:t>
      </w:r>
      <w:r>
        <w:rPr>
          <w:lang w:eastAsia="en-US"/>
        </w:rPr>
        <w:t xml:space="preserve"> </w:t>
      </w:r>
    </w:p>
    <w:p w14:paraId="100D7DFB" w14:textId="77777777" w:rsidR="00030930" w:rsidRDefault="00C55616">
      <w:pPr>
        <w:jc w:val="center"/>
        <w:rPr>
          <w:b/>
          <w:u w:val="single"/>
        </w:rPr>
      </w:pPr>
      <w:r>
        <w:rPr>
          <w:b/>
          <w:lang w:eastAsia="en-US"/>
        </w:rPr>
        <w:t>ПРЕДЛОЖЕНИЕ УЧАСТНИКА В ОТНОШЕНИИ ПРЕДМЕТА ЗАКУПКИ</w:t>
      </w:r>
    </w:p>
    <w:p w14:paraId="70A6BE9A" w14:textId="77777777" w:rsidR="00030930" w:rsidRDefault="00C55616">
      <w:pPr>
        <w:pStyle w:val="21"/>
        <w:tabs>
          <w:tab w:val="clear" w:pos="576"/>
          <w:tab w:val="left" w:pos="1276"/>
          <w:tab w:val="left" w:pos="1843"/>
        </w:tabs>
        <w:ind w:left="900" w:firstLine="0"/>
        <w:rPr>
          <w:sz w:val="24"/>
          <w:szCs w:val="24"/>
        </w:rPr>
      </w:pPr>
      <w:bookmarkStart w:id="121" w:name="_Toc205812992"/>
      <w:r>
        <w:rPr>
          <w:sz w:val="24"/>
          <w:szCs w:val="24"/>
        </w:rPr>
        <w:t>Форма 1. Предложение участника закупки в отношении предмета закупки</w:t>
      </w:r>
      <w:bookmarkEnd w:id="121"/>
    </w:p>
    <w:p w14:paraId="47EB1188" w14:textId="77777777" w:rsidR="00030930" w:rsidRDefault="00C55616">
      <w:r>
        <w:t xml:space="preserve">В данном предложении приводится подтверждение выполнения каждого пункта части </w:t>
      </w:r>
      <w:r>
        <w:rPr>
          <w:lang w:val="en-US"/>
        </w:rPr>
        <w:t>V</w:t>
      </w:r>
      <w:r>
        <w:t xml:space="preserve"> «Техническая часть», с подтверждением, если установлено документацией о закупке, соответствия поставляемой заказчику, в том числе при выполнении закупаемых работ, оказании закупаемых услуг, продукции, требованиям о запрете, ограничении закупок товаров, происходящих из иностранных государств, работ, услуг согласно Постановлению Правительства РФ от 23.12.2024 № 1875. </w:t>
      </w:r>
    </w:p>
    <w:p w14:paraId="200C645A" w14:textId="77777777" w:rsidR="00030930" w:rsidRDefault="00030930">
      <w:pPr>
        <w:rPr>
          <w:sz w:val="22"/>
          <w:szCs w:val="22"/>
        </w:rPr>
      </w:pPr>
    </w:p>
    <w:p w14:paraId="16729149" w14:textId="77777777" w:rsidR="00030930" w:rsidRDefault="00C55616">
      <w:pPr>
        <w:rPr>
          <w:b/>
          <w:sz w:val="20"/>
        </w:rPr>
      </w:pPr>
      <w:r>
        <w:rPr>
          <w:b/>
          <w:sz w:val="20"/>
        </w:rPr>
        <w:t>Инструкции по заполнению</w:t>
      </w:r>
    </w:p>
    <w:p w14:paraId="443C6706" w14:textId="77777777" w:rsidR="00030930" w:rsidRDefault="00C55616">
      <w:pPr>
        <w:numPr>
          <w:ilvl w:val="0"/>
          <w:numId w:val="53"/>
        </w:numPr>
        <w:tabs>
          <w:tab w:val="clear" w:pos="720"/>
          <w:tab w:val="left" w:pos="0"/>
          <w:tab w:val="left" w:pos="928"/>
        </w:tabs>
        <w:spacing w:after="0"/>
        <w:ind w:left="0" w:firstLine="567"/>
        <w:rPr>
          <w:sz w:val="20"/>
        </w:rPr>
      </w:pPr>
      <w:r>
        <w:rPr>
          <w:sz w:val="20"/>
        </w:rPr>
        <w:t>Данные инструкции не следует воспроизводить в документах, подготовленных Участником.</w:t>
      </w:r>
    </w:p>
    <w:p w14:paraId="5C493249" w14:textId="77777777" w:rsidR="00030930" w:rsidRDefault="00C55616">
      <w:pPr>
        <w:numPr>
          <w:ilvl w:val="0"/>
          <w:numId w:val="53"/>
        </w:numPr>
        <w:tabs>
          <w:tab w:val="clear" w:pos="720"/>
          <w:tab w:val="left" w:pos="0"/>
          <w:tab w:val="left" w:pos="928"/>
        </w:tabs>
        <w:spacing w:after="0"/>
        <w:ind w:left="0" w:firstLine="567"/>
        <w:rPr>
          <w:sz w:val="20"/>
        </w:rPr>
      </w:pPr>
      <w:r>
        <w:rPr>
          <w:sz w:val="20"/>
        </w:rPr>
        <w:t xml:space="preserve">Выше приведена форма титульного листа Предложения участника. </w:t>
      </w:r>
    </w:p>
    <w:p w14:paraId="7F1B03F1" w14:textId="77777777" w:rsidR="00030930" w:rsidRDefault="00C55616">
      <w:pPr>
        <w:pStyle w:val="affff5"/>
        <w:numPr>
          <w:ilvl w:val="0"/>
          <w:numId w:val="53"/>
        </w:numPr>
        <w:tabs>
          <w:tab w:val="clear" w:pos="720"/>
          <w:tab w:val="left" w:pos="0"/>
          <w:tab w:val="left" w:pos="928"/>
        </w:tabs>
        <w:ind w:left="0" w:firstLine="567"/>
        <w:jc w:val="both"/>
        <w:rPr>
          <w:sz w:val="20"/>
          <w:highlight w:val="white"/>
        </w:rPr>
      </w:pPr>
      <w:r>
        <w:rPr>
          <w:sz w:val="20"/>
        </w:rPr>
        <w:t xml:space="preserve">В тексте Предложения участника должно быть указано выполнение каждого пункта части </w:t>
      </w:r>
      <w:r>
        <w:rPr>
          <w:sz w:val="20"/>
          <w:lang w:val="en-US"/>
        </w:rPr>
        <w:t>V</w:t>
      </w:r>
      <w:r>
        <w:rPr>
          <w:sz w:val="20"/>
        </w:rPr>
        <w:t xml:space="preserve"> «Техническая часть». Формулировки «Согласно с Техническим заданием», «Работы будут выполнены согласно техническому заданию» и подобные рассматриваются как непредоставление Пред</w:t>
      </w:r>
      <w:r>
        <w:rPr>
          <w:sz w:val="20"/>
          <w:highlight w:val="white"/>
        </w:rPr>
        <w:t>ложения участника.</w:t>
      </w:r>
    </w:p>
    <w:p w14:paraId="4A732432" w14:textId="77777777" w:rsidR="00030930" w:rsidRDefault="00C55616">
      <w:pPr>
        <w:pStyle w:val="affff5"/>
        <w:numPr>
          <w:ilvl w:val="0"/>
          <w:numId w:val="53"/>
        </w:numPr>
        <w:tabs>
          <w:tab w:val="num" w:pos="928"/>
        </w:tabs>
        <w:jc w:val="both"/>
        <w:rPr>
          <w:sz w:val="20"/>
          <w:highlight w:val="white"/>
        </w:rPr>
      </w:pPr>
      <w:r>
        <w:rPr>
          <w:sz w:val="20"/>
          <w:szCs w:val="20"/>
          <w:highlight w:val="white"/>
        </w:rPr>
        <w:t>Предложение участника должно содержать сведения, подтверждающие страну происхождения товара:</w:t>
      </w:r>
    </w:p>
    <w:p w14:paraId="3E405E84" w14:textId="77777777" w:rsidR="00030930" w:rsidRDefault="00C55616">
      <w:pPr>
        <w:pStyle w:val="affff5"/>
        <w:keepLines/>
        <w:widowControl w:val="0"/>
        <w:spacing w:after="120"/>
        <w:ind w:left="0" w:firstLine="567"/>
        <w:jc w:val="both"/>
        <w:rPr>
          <w:sz w:val="22"/>
          <w:szCs w:val="22"/>
          <w:highlight w:val="white"/>
        </w:rPr>
      </w:pPr>
      <w:r>
        <w:rPr>
          <w:sz w:val="20"/>
          <w:szCs w:val="20"/>
          <w:highlight w:val="white"/>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w:t>
      </w:r>
      <w:r>
        <w:rPr>
          <w:sz w:val="20"/>
          <w:szCs w:val="20"/>
          <w:highlight w:val="white"/>
        </w:rPr>
        <w:t>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4676CB50" w14:textId="77777777" w:rsidR="00030930" w:rsidRDefault="00C55616">
      <w:pPr>
        <w:pStyle w:val="affff5"/>
        <w:keepLines/>
        <w:widowControl w:val="0"/>
        <w:spacing w:after="120"/>
        <w:ind w:left="0" w:firstLine="567"/>
        <w:jc w:val="both"/>
        <w:rPr>
          <w:sz w:val="22"/>
          <w:szCs w:val="22"/>
          <w:highlight w:val="white"/>
        </w:rPr>
      </w:pPr>
      <w:r>
        <w:rPr>
          <w:sz w:val="20"/>
          <w:szCs w:val="20"/>
          <w:highlight w:val="white"/>
        </w:rPr>
        <w:t>ИЛИ</w:t>
      </w:r>
    </w:p>
    <w:p w14:paraId="5662A257" w14:textId="77777777" w:rsidR="00030930" w:rsidRDefault="00C55616">
      <w:pPr>
        <w:tabs>
          <w:tab w:val="num" w:pos="0"/>
          <w:tab w:val="num" w:pos="928"/>
        </w:tabs>
        <w:ind w:firstLine="567"/>
        <w:rPr>
          <w:sz w:val="20"/>
          <w:szCs w:val="20"/>
          <w:highlight w:val="white"/>
        </w:rPr>
      </w:pPr>
      <w:r>
        <w:rPr>
          <w:sz w:val="20"/>
          <w:szCs w:val="20"/>
          <w:highlight w:val="white"/>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w:t>
      </w:r>
      <w:r>
        <w:rPr>
          <w:sz w:val="20"/>
          <w:szCs w:val="20"/>
          <w:highlight w:val="white"/>
        </w:rPr>
        <w:t>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0FABB20" w14:textId="77777777" w:rsidR="00030930" w:rsidRDefault="00C55616">
      <w:pPr>
        <w:numPr>
          <w:ilvl w:val="0"/>
          <w:numId w:val="53"/>
        </w:numPr>
        <w:spacing w:after="0"/>
        <w:rPr>
          <w:sz w:val="20"/>
        </w:rPr>
      </w:pPr>
      <w:r>
        <w:rPr>
          <w:sz w:val="20"/>
        </w:rPr>
        <w:t>Предложение участника закупки должно включать: описание всех предлагаемых технических решений и характеристик систем с необходимыми чертежами.</w:t>
      </w:r>
    </w:p>
    <w:p w14:paraId="4DE97418" w14:textId="77777777" w:rsidR="00030930" w:rsidRDefault="00C55616">
      <w:pPr>
        <w:numPr>
          <w:ilvl w:val="0"/>
          <w:numId w:val="53"/>
        </w:numPr>
        <w:spacing w:after="0"/>
        <w:rPr>
          <w:sz w:val="20"/>
        </w:rPr>
      </w:pPr>
      <w:r>
        <w:rPr>
          <w:sz w:val="20"/>
        </w:rPr>
        <w:t xml:space="preserve">Участник в Предложении участника должен представить таблицу соответствия своего предложения техническим требованиям оборудования (часть </w:t>
      </w:r>
      <w:r>
        <w:rPr>
          <w:sz w:val="20"/>
          <w:lang w:val="en-US"/>
        </w:rPr>
        <w:t>V</w:t>
      </w:r>
      <w:r>
        <w:rPr>
          <w:sz w:val="20"/>
        </w:rPr>
        <w:t xml:space="preserve">) в соответствии с  приложением 1 к части </w:t>
      </w:r>
      <w:r>
        <w:rPr>
          <w:sz w:val="20"/>
          <w:lang w:val="en-US"/>
        </w:rPr>
        <w:t>V</w:t>
      </w:r>
      <w:r>
        <w:rPr>
          <w:sz w:val="20"/>
        </w:rPr>
        <w:t xml:space="preserve"> «Техническая часть».</w:t>
      </w:r>
    </w:p>
    <w:p w14:paraId="1017A2C6" w14:textId="77777777" w:rsidR="00030930" w:rsidRDefault="00030930">
      <w:pPr>
        <w:rPr>
          <w:sz w:val="22"/>
          <w:szCs w:val="22"/>
        </w:rPr>
      </w:pPr>
    </w:p>
    <w:p w14:paraId="75CC488A" w14:textId="77777777" w:rsidR="00030930" w:rsidRDefault="00C55616">
      <w:pPr>
        <w:rPr>
          <w:sz w:val="22"/>
          <w:szCs w:val="22"/>
        </w:rPr>
      </w:pPr>
      <w:r>
        <w:rPr>
          <w:sz w:val="22"/>
          <w:szCs w:val="22"/>
        </w:rPr>
        <w:t xml:space="preserve">Данная форма подается участником закупки в составе первой части заявки.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  </w:t>
      </w:r>
      <w:r>
        <w:br w:type="page" w:clear="all"/>
      </w:r>
    </w:p>
    <w:p w14:paraId="3907C254" w14:textId="77777777" w:rsidR="00030930" w:rsidRDefault="00030930">
      <w:pPr>
        <w:spacing w:after="0"/>
        <w:jc w:val="left"/>
        <w:rPr>
          <w:sz w:val="20"/>
        </w:rPr>
      </w:pPr>
    </w:p>
    <w:p w14:paraId="79B6F571" w14:textId="77777777" w:rsidR="00030930" w:rsidRDefault="00030930">
      <w:pPr>
        <w:sectPr w:rsidR="00030930">
          <w:footerReference w:type="even" r:id="rId25"/>
          <w:footerReference w:type="default" r:id="rId26"/>
          <w:footerReference w:type="first" r:id="rId27"/>
          <w:pgSz w:w="11906" w:h="16838"/>
          <w:pgMar w:top="1134" w:right="850" w:bottom="1134" w:left="1701" w:header="0" w:footer="170" w:gutter="0"/>
          <w:cols w:space="720"/>
          <w:titlePg/>
          <w:docGrid w:linePitch="360"/>
        </w:sectPr>
      </w:pPr>
    </w:p>
    <w:p w14:paraId="7AF2E396" w14:textId="77777777" w:rsidR="00030930" w:rsidRDefault="00030930"/>
    <w:p w14:paraId="5311F54A" w14:textId="77777777" w:rsidR="00030930" w:rsidRDefault="00030930">
      <w:pPr>
        <w:sectPr w:rsidR="00030930">
          <w:type w:val="continuous"/>
          <w:pgSz w:w="11906" w:h="16838"/>
          <w:pgMar w:top="1134" w:right="850" w:bottom="1134" w:left="1701" w:header="0" w:footer="170" w:gutter="0"/>
          <w:cols w:space="720"/>
          <w:titlePg/>
          <w:docGrid w:linePitch="360"/>
        </w:sectPr>
      </w:pPr>
    </w:p>
    <w:p w14:paraId="72FC0533" w14:textId="77777777" w:rsidR="00030930" w:rsidRDefault="00C55616">
      <w:pPr>
        <w:pStyle w:val="21"/>
        <w:rPr>
          <w:sz w:val="24"/>
          <w:szCs w:val="24"/>
          <w:u w:val="single"/>
        </w:rPr>
      </w:pPr>
      <w:bookmarkStart w:id="122" w:name="_Toc205812993"/>
      <w:r>
        <w:rPr>
          <w:sz w:val="24"/>
          <w:szCs w:val="24"/>
          <w:u w:val="single"/>
          <w:lang w:val="en-US"/>
        </w:rPr>
        <w:t>II</w:t>
      </w:r>
      <w:r>
        <w:rPr>
          <w:sz w:val="24"/>
          <w:szCs w:val="24"/>
          <w:u w:val="single"/>
        </w:rPr>
        <w:t xml:space="preserve"> ЧАСТЬ ЗАЯВКИ</w:t>
      </w:r>
      <w:bookmarkEnd w:id="122"/>
    </w:p>
    <w:p w14:paraId="49607641" w14:textId="77777777" w:rsidR="00030930" w:rsidRDefault="00030930"/>
    <w:p w14:paraId="14A577DA" w14:textId="77777777" w:rsidR="00030930" w:rsidRDefault="00C55616">
      <w:pPr>
        <w:pStyle w:val="21"/>
        <w:tabs>
          <w:tab w:val="clear" w:pos="576"/>
        </w:tabs>
        <w:ind w:left="0" w:firstLine="0"/>
        <w:rPr>
          <w:sz w:val="24"/>
          <w:szCs w:val="24"/>
        </w:rPr>
      </w:pPr>
      <w:bookmarkStart w:id="123" w:name="_Toc205812994"/>
      <w:r>
        <w:rPr>
          <w:sz w:val="24"/>
          <w:szCs w:val="24"/>
        </w:rPr>
        <w:t>Форма 2. СВЕДЕНИЯ ОБ УЧАСТНИКЕ ЗАКУПКИ</w:t>
      </w:r>
      <w:bookmarkEnd w:id="123"/>
    </w:p>
    <w:p w14:paraId="2AF3B0AD" w14:textId="77777777" w:rsidR="00030930" w:rsidRDefault="00C55616">
      <w:pPr>
        <w:pStyle w:val="ConsPlusNormal0"/>
        <w:jc w:val="both"/>
        <w:rPr>
          <w:rFonts w:ascii="Times New Roman" w:hAnsi="Times New Roman" w:cs="Times New Roman"/>
          <w:sz w:val="24"/>
          <w:szCs w:val="24"/>
        </w:rPr>
      </w:pPr>
      <w:r>
        <w:rPr>
          <w:rFonts w:ascii="Times New Roman" w:hAnsi="Times New Roman" w:cs="Times New Roman"/>
          <w:sz w:val="24"/>
          <w:szCs w:val="24"/>
        </w:rPr>
        <w:t>на участие в конкурсе ___________ {указывается титул закупки}</w:t>
      </w:r>
    </w:p>
    <w:p w14:paraId="61CDA574" w14:textId="77777777" w:rsidR="00030930" w:rsidRDefault="00030930">
      <w:pPr>
        <w:pStyle w:val="ConsPlusNormal0"/>
        <w:jc w:val="both"/>
        <w:rPr>
          <w:rFonts w:ascii="Times New Roman" w:hAnsi="Times New Roman" w:cs="Times New Roman"/>
          <w:sz w:val="24"/>
          <w:szCs w:val="24"/>
        </w:rPr>
      </w:pPr>
    </w:p>
    <w:p w14:paraId="29512D5B" w14:textId="77777777" w:rsidR="00030930" w:rsidRDefault="00C55616">
      <w:pPr>
        <w:pStyle w:val="ConsPlusNormal0"/>
        <w:numPr>
          <w:ilvl w:val="1"/>
          <w:numId w:val="22"/>
        </w:numPr>
        <w:jc w:val="both"/>
        <w:rPr>
          <w:rFonts w:ascii="Times New Roman" w:hAnsi="Times New Roman" w:cs="Times New Roman"/>
          <w:sz w:val="24"/>
          <w:szCs w:val="24"/>
        </w:rPr>
      </w:pPr>
      <w:r>
        <w:rPr>
          <w:rFonts w:ascii="Times New Roman" w:hAnsi="Times New Roman" w:cs="Times New Roman"/>
          <w:sz w:val="24"/>
          <w:szCs w:val="24"/>
        </w:rPr>
        <w:t>Информация об участнике закупки</w:t>
      </w:r>
      <w:r>
        <w:rPr>
          <w:rStyle w:val="af7"/>
          <w:sz w:val="24"/>
          <w:szCs w:val="24"/>
        </w:rPr>
        <w:footnoteReference w:id="3"/>
      </w:r>
      <w:r>
        <w:rPr>
          <w:rFonts w:ascii="Times New Roman" w:hAnsi="Times New Roman" w:cs="Times New Roman"/>
          <w:sz w:val="24"/>
          <w:szCs w:val="24"/>
        </w:rPr>
        <w:t>:</w:t>
      </w:r>
    </w:p>
    <w:tbl>
      <w:tblPr>
        <w:tblW w:w="5000" w:type="pct"/>
        <w:tblLayout w:type="fixed"/>
        <w:tblCellMar>
          <w:top w:w="102" w:type="dxa"/>
          <w:left w:w="62" w:type="dxa"/>
          <w:bottom w:w="102" w:type="dxa"/>
          <w:right w:w="62" w:type="dxa"/>
        </w:tblCellMar>
        <w:tblLook w:val="04A0" w:firstRow="1" w:lastRow="0" w:firstColumn="1" w:lastColumn="0" w:noHBand="0" w:noVBand="1"/>
      </w:tblPr>
      <w:tblGrid>
        <w:gridCol w:w="5746"/>
        <w:gridCol w:w="3733"/>
      </w:tblGrid>
      <w:tr w:rsidR="00030930" w14:paraId="4AB73976" w14:textId="77777777">
        <w:tc>
          <w:tcPr>
            <w:tcW w:w="5670" w:type="dxa"/>
            <w:tcBorders>
              <w:top w:val="single" w:sz="4" w:space="0" w:color="000000"/>
              <w:left w:val="single" w:sz="4" w:space="0" w:color="000000"/>
              <w:bottom w:val="single" w:sz="4" w:space="0" w:color="000000"/>
              <w:right w:val="single" w:sz="4" w:space="0" w:color="000000"/>
            </w:tcBorders>
          </w:tcPr>
          <w:p w14:paraId="2A45CA36"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Наименование</w:t>
            </w:r>
          </w:p>
          <w:p w14:paraId="526B3E67"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i/>
                <w:sz w:val="22"/>
                <w:szCs w:val="22"/>
              </w:rPr>
              <w:t>(для юридического лица)</w:t>
            </w:r>
            <w:r>
              <w:rPr>
                <w:rFonts w:ascii="Times New Roman" w:hAnsi="Times New Roman" w:cs="Times New Roman"/>
                <w:sz w:val="22"/>
                <w:szCs w:val="22"/>
              </w:rPr>
              <w:t>:</w:t>
            </w:r>
          </w:p>
        </w:tc>
        <w:tc>
          <w:tcPr>
            <w:tcW w:w="3684" w:type="dxa"/>
            <w:tcBorders>
              <w:top w:val="single" w:sz="4" w:space="0" w:color="000000"/>
              <w:left w:val="single" w:sz="4" w:space="0" w:color="000000"/>
              <w:bottom w:val="single" w:sz="4" w:space="0" w:color="000000"/>
              <w:right w:val="single" w:sz="4" w:space="0" w:color="000000"/>
            </w:tcBorders>
          </w:tcPr>
          <w:p w14:paraId="7745C583" w14:textId="77777777" w:rsidR="00030930" w:rsidRDefault="00030930">
            <w:pPr>
              <w:pStyle w:val="ConsPlusNormal0"/>
              <w:rPr>
                <w:rFonts w:ascii="Times New Roman" w:hAnsi="Times New Roman" w:cs="Times New Roman"/>
                <w:sz w:val="22"/>
                <w:szCs w:val="22"/>
              </w:rPr>
            </w:pPr>
          </w:p>
        </w:tc>
      </w:tr>
      <w:tr w:rsidR="00030930" w14:paraId="6A251315" w14:textId="77777777">
        <w:tc>
          <w:tcPr>
            <w:tcW w:w="5670" w:type="dxa"/>
            <w:tcBorders>
              <w:top w:val="single" w:sz="4" w:space="0" w:color="000000"/>
              <w:left w:val="single" w:sz="4" w:space="0" w:color="000000"/>
              <w:bottom w:val="single" w:sz="4" w:space="0" w:color="000000"/>
              <w:right w:val="single" w:sz="4" w:space="0" w:color="000000"/>
            </w:tcBorders>
          </w:tcPr>
          <w:p w14:paraId="72243BE8"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Фирменное наименование</w:t>
            </w:r>
          </w:p>
          <w:p w14:paraId="731B1D87"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i/>
                <w:sz w:val="22"/>
                <w:szCs w:val="22"/>
              </w:rPr>
              <w:t>(для юридического лица, указывается при наличии):</w:t>
            </w:r>
          </w:p>
        </w:tc>
        <w:tc>
          <w:tcPr>
            <w:tcW w:w="3684" w:type="dxa"/>
            <w:tcBorders>
              <w:top w:val="single" w:sz="4" w:space="0" w:color="000000"/>
              <w:left w:val="single" w:sz="4" w:space="0" w:color="000000"/>
              <w:bottom w:val="single" w:sz="4" w:space="0" w:color="000000"/>
              <w:right w:val="single" w:sz="4" w:space="0" w:color="000000"/>
            </w:tcBorders>
          </w:tcPr>
          <w:p w14:paraId="7248B3C2" w14:textId="77777777" w:rsidR="00030930" w:rsidRDefault="00030930">
            <w:pPr>
              <w:pStyle w:val="ConsPlusNormal0"/>
              <w:rPr>
                <w:rFonts w:ascii="Times New Roman" w:hAnsi="Times New Roman" w:cs="Times New Roman"/>
                <w:sz w:val="22"/>
                <w:szCs w:val="22"/>
              </w:rPr>
            </w:pPr>
          </w:p>
        </w:tc>
      </w:tr>
      <w:tr w:rsidR="00030930" w14:paraId="4EB58F7C" w14:textId="77777777">
        <w:tc>
          <w:tcPr>
            <w:tcW w:w="5670" w:type="dxa"/>
            <w:tcBorders>
              <w:top w:val="single" w:sz="4" w:space="0" w:color="000000"/>
              <w:left w:val="single" w:sz="4" w:space="0" w:color="000000"/>
              <w:bottom w:val="single" w:sz="4" w:space="0" w:color="000000"/>
              <w:right w:val="single" w:sz="4" w:space="0" w:color="000000"/>
            </w:tcBorders>
          </w:tcPr>
          <w:p w14:paraId="2B5A0557"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Адрес в пределах места нахождения</w:t>
            </w:r>
          </w:p>
          <w:p w14:paraId="378BA5FC"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i/>
                <w:sz w:val="22"/>
                <w:szCs w:val="22"/>
              </w:rPr>
              <w:t>(для юридического лица):</w:t>
            </w:r>
          </w:p>
        </w:tc>
        <w:tc>
          <w:tcPr>
            <w:tcW w:w="3684" w:type="dxa"/>
            <w:tcBorders>
              <w:top w:val="single" w:sz="4" w:space="0" w:color="000000"/>
              <w:left w:val="single" w:sz="4" w:space="0" w:color="000000"/>
              <w:bottom w:val="single" w:sz="4" w:space="0" w:color="000000"/>
              <w:right w:val="single" w:sz="4" w:space="0" w:color="000000"/>
            </w:tcBorders>
          </w:tcPr>
          <w:p w14:paraId="036B840D" w14:textId="77777777" w:rsidR="00030930" w:rsidRDefault="00030930">
            <w:pPr>
              <w:pStyle w:val="ConsPlusNormal0"/>
              <w:rPr>
                <w:rFonts w:ascii="Times New Roman" w:hAnsi="Times New Roman" w:cs="Times New Roman"/>
                <w:sz w:val="22"/>
                <w:szCs w:val="22"/>
              </w:rPr>
            </w:pPr>
          </w:p>
        </w:tc>
      </w:tr>
      <w:tr w:rsidR="00030930" w14:paraId="67A96991" w14:textId="77777777">
        <w:tc>
          <w:tcPr>
            <w:tcW w:w="5670" w:type="dxa"/>
            <w:tcBorders>
              <w:top w:val="single" w:sz="4" w:space="0" w:color="000000"/>
              <w:left w:val="single" w:sz="4" w:space="0" w:color="000000"/>
              <w:bottom w:val="single" w:sz="4" w:space="0" w:color="000000"/>
              <w:right w:val="single" w:sz="4" w:space="0" w:color="000000"/>
            </w:tcBorders>
          </w:tcPr>
          <w:p w14:paraId="264E5AB2"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Фамилия, имя, отчество (при наличии)</w:t>
            </w:r>
          </w:p>
          <w:p w14:paraId="26FA1F8E"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i/>
                <w:sz w:val="22"/>
                <w:szCs w:val="22"/>
              </w:rPr>
              <w:t xml:space="preserve">(для физического лица, если </w:t>
            </w:r>
            <w:r>
              <w:rPr>
                <w:rFonts w:ascii="Times New Roman" w:eastAsia="Arial Unicode MS" w:hAnsi="Times New Roman" w:cs="Times New Roman"/>
                <w:i/>
                <w:sz w:val="22"/>
                <w:szCs w:val="22"/>
              </w:rPr>
              <w:t>участником закупки является индивидуальный предприниматель)</w:t>
            </w:r>
          </w:p>
        </w:tc>
        <w:tc>
          <w:tcPr>
            <w:tcW w:w="3684" w:type="dxa"/>
            <w:tcBorders>
              <w:top w:val="single" w:sz="4" w:space="0" w:color="000000"/>
              <w:left w:val="single" w:sz="4" w:space="0" w:color="000000"/>
              <w:bottom w:val="single" w:sz="4" w:space="0" w:color="000000"/>
              <w:right w:val="single" w:sz="4" w:space="0" w:color="000000"/>
            </w:tcBorders>
          </w:tcPr>
          <w:p w14:paraId="64994999" w14:textId="77777777" w:rsidR="00030930" w:rsidRDefault="00030930">
            <w:pPr>
              <w:pStyle w:val="ConsPlusNormal0"/>
              <w:rPr>
                <w:rFonts w:ascii="Times New Roman" w:hAnsi="Times New Roman" w:cs="Times New Roman"/>
                <w:sz w:val="22"/>
                <w:szCs w:val="22"/>
              </w:rPr>
            </w:pPr>
          </w:p>
        </w:tc>
      </w:tr>
      <w:tr w:rsidR="00030930" w14:paraId="55326968" w14:textId="77777777">
        <w:tc>
          <w:tcPr>
            <w:tcW w:w="5670" w:type="dxa"/>
            <w:tcBorders>
              <w:top w:val="single" w:sz="4" w:space="0" w:color="000000"/>
              <w:left w:val="single" w:sz="4" w:space="0" w:color="000000"/>
              <w:bottom w:val="single" w:sz="4" w:space="0" w:color="000000"/>
              <w:right w:val="single" w:sz="4" w:space="0" w:color="000000"/>
            </w:tcBorders>
          </w:tcPr>
          <w:p w14:paraId="6943CA99"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Паспортные данные</w:t>
            </w:r>
          </w:p>
          <w:p w14:paraId="68C03123"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i/>
                <w:sz w:val="22"/>
                <w:szCs w:val="22"/>
              </w:rPr>
              <w:t xml:space="preserve">(для физического лица, если </w:t>
            </w:r>
            <w:r>
              <w:rPr>
                <w:rFonts w:ascii="Times New Roman" w:eastAsia="Arial Unicode MS" w:hAnsi="Times New Roman" w:cs="Times New Roman"/>
                <w:i/>
                <w:sz w:val="22"/>
                <w:szCs w:val="22"/>
              </w:rPr>
              <w:t>участником закупки является индивидуальный предприниматель)</w:t>
            </w:r>
          </w:p>
        </w:tc>
        <w:tc>
          <w:tcPr>
            <w:tcW w:w="3684" w:type="dxa"/>
            <w:tcBorders>
              <w:top w:val="single" w:sz="4" w:space="0" w:color="000000"/>
              <w:left w:val="single" w:sz="4" w:space="0" w:color="000000"/>
              <w:bottom w:val="single" w:sz="4" w:space="0" w:color="000000"/>
              <w:right w:val="single" w:sz="4" w:space="0" w:color="000000"/>
            </w:tcBorders>
          </w:tcPr>
          <w:p w14:paraId="3029F896" w14:textId="77777777" w:rsidR="00030930" w:rsidRDefault="00030930">
            <w:pPr>
              <w:pStyle w:val="ConsPlusNormal0"/>
              <w:rPr>
                <w:rFonts w:ascii="Times New Roman" w:hAnsi="Times New Roman" w:cs="Times New Roman"/>
                <w:sz w:val="22"/>
                <w:szCs w:val="22"/>
              </w:rPr>
            </w:pPr>
          </w:p>
        </w:tc>
      </w:tr>
      <w:tr w:rsidR="00030930" w14:paraId="22B423B4" w14:textId="77777777">
        <w:tc>
          <w:tcPr>
            <w:tcW w:w="5670" w:type="dxa"/>
            <w:tcBorders>
              <w:top w:val="single" w:sz="4" w:space="0" w:color="000000"/>
              <w:left w:val="single" w:sz="4" w:space="0" w:color="000000"/>
              <w:bottom w:val="single" w:sz="4" w:space="0" w:color="000000"/>
              <w:right w:val="single" w:sz="4" w:space="0" w:color="000000"/>
            </w:tcBorders>
          </w:tcPr>
          <w:p w14:paraId="0A02AF99"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Адрес места жительства физического лица, зарегистрированного в качестве индивидуального предпринимательства</w:t>
            </w:r>
          </w:p>
          <w:p w14:paraId="24173AE1"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i/>
                <w:sz w:val="22"/>
                <w:szCs w:val="22"/>
              </w:rPr>
              <w:t xml:space="preserve">(для физического лица, если </w:t>
            </w:r>
            <w:r>
              <w:rPr>
                <w:rFonts w:ascii="Times New Roman" w:eastAsia="Arial Unicode MS" w:hAnsi="Times New Roman" w:cs="Times New Roman"/>
                <w:i/>
                <w:sz w:val="22"/>
                <w:szCs w:val="22"/>
              </w:rPr>
              <w:t>участником закупки является индивидуальный предприниматель)</w:t>
            </w:r>
          </w:p>
        </w:tc>
        <w:tc>
          <w:tcPr>
            <w:tcW w:w="3684" w:type="dxa"/>
            <w:tcBorders>
              <w:top w:val="single" w:sz="4" w:space="0" w:color="000000"/>
              <w:left w:val="single" w:sz="4" w:space="0" w:color="000000"/>
              <w:bottom w:val="single" w:sz="4" w:space="0" w:color="000000"/>
              <w:right w:val="single" w:sz="4" w:space="0" w:color="000000"/>
            </w:tcBorders>
          </w:tcPr>
          <w:p w14:paraId="2A3A895B" w14:textId="77777777" w:rsidR="00030930" w:rsidRDefault="00030930">
            <w:pPr>
              <w:pStyle w:val="ConsPlusNormal0"/>
              <w:rPr>
                <w:rFonts w:ascii="Times New Roman" w:hAnsi="Times New Roman" w:cs="Times New Roman"/>
                <w:sz w:val="22"/>
                <w:szCs w:val="22"/>
              </w:rPr>
            </w:pPr>
          </w:p>
        </w:tc>
      </w:tr>
      <w:tr w:rsidR="00030930" w14:paraId="4C945B82" w14:textId="77777777">
        <w:tc>
          <w:tcPr>
            <w:tcW w:w="5670" w:type="dxa"/>
            <w:tcBorders>
              <w:top w:val="single" w:sz="4" w:space="0" w:color="000000"/>
              <w:left w:val="single" w:sz="4" w:space="0" w:color="000000"/>
              <w:bottom w:val="single" w:sz="4" w:space="0" w:color="000000"/>
              <w:right w:val="single" w:sz="4" w:space="0" w:color="000000"/>
            </w:tcBorders>
          </w:tcPr>
          <w:p w14:paraId="73CA7A58"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Идентификационный номер налогоплательщика – участника закупки</w:t>
            </w:r>
          </w:p>
          <w:p w14:paraId="39C46686"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i/>
                <w:sz w:val="22"/>
                <w:szCs w:val="22"/>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r>
              <w:rPr>
                <w:rFonts w:ascii="Times New Roman" w:hAnsi="Times New Roman" w:cs="Times New Roman"/>
                <w:sz w:val="22"/>
                <w:szCs w:val="22"/>
              </w:rPr>
              <w:t>):</w:t>
            </w:r>
          </w:p>
        </w:tc>
        <w:tc>
          <w:tcPr>
            <w:tcW w:w="3684" w:type="dxa"/>
            <w:tcBorders>
              <w:top w:val="single" w:sz="4" w:space="0" w:color="000000"/>
              <w:left w:val="single" w:sz="4" w:space="0" w:color="000000"/>
              <w:bottom w:val="single" w:sz="4" w:space="0" w:color="000000"/>
              <w:right w:val="single" w:sz="4" w:space="0" w:color="000000"/>
            </w:tcBorders>
          </w:tcPr>
          <w:p w14:paraId="3E9DF387" w14:textId="77777777" w:rsidR="00030930" w:rsidRDefault="00030930">
            <w:pPr>
              <w:pStyle w:val="ConsPlusNormal0"/>
              <w:rPr>
                <w:rFonts w:ascii="Times New Roman" w:hAnsi="Times New Roman" w:cs="Times New Roman"/>
                <w:sz w:val="22"/>
                <w:szCs w:val="22"/>
              </w:rPr>
            </w:pPr>
          </w:p>
        </w:tc>
      </w:tr>
      <w:tr w:rsidR="00030930" w14:paraId="7FA405FF" w14:textId="77777777">
        <w:tc>
          <w:tcPr>
            <w:tcW w:w="5670" w:type="dxa"/>
            <w:tcBorders>
              <w:top w:val="single" w:sz="4" w:space="0" w:color="000000"/>
              <w:left w:val="single" w:sz="4" w:space="0" w:color="000000"/>
              <w:bottom w:val="single" w:sz="4" w:space="0" w:color="000000"/>
              <w:right w:val="single" w:sz="4" w:space="0" w:color="000000"/>
            </w:tcBorders>
          </w:tcPr>
          <w:p w14:paraId="72875F6B" w14:textId="77777777" w:rsidR="00030930" w:rsidRDefault="00C55616">
            <w:pPr>
              <w:pStyle w:val="ConsPlusNormal0"/>
              <w:ind w:firstLine="0"/>
              <w:rPr>
                <w:rFonts w:ascii="Times New Roman" w:hAnsi="Times New Roman" w:cs="Times New Roman"/>
                <w:sz w:val="22"/>
                <w:szCs w:val="22"/>
              </w:rPr>
            </w:pPr>
            <w:r>
              <w:rPr>
                <w:rFonts w:ascii="Times New Roman" w:hAnsi="Times New Roman" w:cs="Times New Roman"/>
                <w:sz w:val="22"/>
                <w:szCs w:val="22"/>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w:t>
            </w:r>
            <w:r>
              <w:rPr>
                <w:rFonts w:ascii="Times New Roman" w:hAnsi="Times New Roman" w:cs="Times New Roman"/>
                <w:i/>
                <w:sz w:val="22"/>
                <w:szCs w:val="22"/>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w:t>
            </w:r>
            <w:r>
              <w:rPr>
                <w:rFonts w:ascii="Times New Roman" w:hAnsi="Times New Roman" w:cs="Times New Roman"/>
                <w:sz w:val="22"/>
                <w:szCs w:val="22"/>
              </w:rPr>
              <w:t>)</w:t>
            </w:r>
            <w:r>
              <w:rPr>
                <w:rFonts w:ascii="Times New Roman" w:hAnsi="Times New Roman" w:cs="Times New Roman"/>
                <w:i/>
                <w:sz w:val="22"/>
                <w:szCs w:val="22"/>
              </w:rPr>
              <w:t xml:space="preserve"> (для юридического лица):</w:t>
            </w:r>
          </w:p>
        </w:tc>
        <w:tc>
          <w:tcPr>
            <w:tcW w:w="3684" w:type="dxa"/>
            <w:tcBorders>
              <w:top w:val="single" w:sz="4" w:space="0" w:color="000000"/>
              <w:left w:val="single" w:sz="4" w:space="0" w:color="000000"/>
              <w:bottom w:val="single" w:sz="4" w:space="0" w:color="000000"/>
              <w:right w:val="single" w:sz="4" w:space="0" w:color="000000"/>
            </w:tcBorders>
          </w:tcPr>
          <w:p w14:paraId="4E6479DE" w14:textId="77777777" w:rsidR="00030930" w:rsidRDefault="00030930">
            <w:pPr>
              <w:pStyle w:val="ConsPlusNormal0"/>
              <w:rPr>
                <w:rFonts w:ascii="Times New Roman" w:hAnsi="Times New Roman" w:cs="Times New Roman"/>
                <w:sz w:val="22"/>
                <w:szCs w:val="22"/>
              </w:rPr>
            </w:pPr>
          </w:p>
        </w:tc>
      </w:tr>
    </w:tbl>
    <w:p w14:paraId="52870B5C" w14:textId="77777777" w:rsidR="00030930" w:rsidRDefault="00030930">
      <w:pPr>
        <w:pStyle w:val="affff5"/>
        <w:tabs>
          <w:tab w:val="left" w:pos="1080"/>
        </w:tabs>
        <w:spacing w:after="120"/>
        <w:ind w:left="851"/>
      </w:pPr>
    </w:p>
    <w:p w14:paraId="21CBAEDA" w14:textId="77777777" w:rsidR="00030930" w:rsidRDefault="00C55616">
      <w:pPr>
        <w:pStyle w:val="affff5"/>
        <w:numPr>
          <w:ilvl w:val="1"/>
          <w:numId w:val="22"/>
        </w:numPr>
        <w:tabs>
          <w:tab w:val="left" w:pos="1080"/>
        </w:tabs>
        <w:spacing w:after="120"/>
        <w:ind w:left="0" w:firstLine="851"/>
      </w:pPr>
      <w:r>
        <w:t>Перечень документов, прилагаемых участником закупки в составе заявки.</w:t>
      </w:r>
    </w:p>
    <w:p w14:paraId="1DFFA04A" w14:textId="77777777" w:rsidR="00030930" w:rsidRDefault="00030930">
      <w:pPr>
        <w:tabs>
          <w:tab w:val="left" w:pos="1080"/>
        </w:tabs>
        <w:ind w:firstLine="540"/>
      </w:pPr>
    </w:p>
    <w:tbl>
      <w:tblPr>
        <w:tblW w:w="5000" w:type="pct"/>
        <w:tblLayout w:type="fixed"/>
        <w:tblLook w:val="0000" w:firstRow="0" w:lastRow="0" w:firstColumn="0" w:lastColumn="0" w:noHBand="0" w:noVBand="0"/>
      </w:tblPr>
      <w:tblGrid>
        <w:gridCol w:w="854"/>
        <w:gridCol w:w="6477"/>
        <w:gridCol w:w="1200"/>
        <w:gridCol w:w="1040"/>
      </w:tblGrid>
      <w:tr w:rsidR="00030930" w14:paraId="1580A4FD" w14:textId="77777777">
        <w:trPr>
          <w:tblHeader/>
        </w:trPr>
        <w:tc>
          <w:tcPr>
            <w:tcW w:w="835" w:type="dxa"/>
            <w:tcBorders>
              <w:top w:val="single" w:sz="4" w:space="0" w:color="000000"/>
              <w:left w:val="single" w:sz="4" w:space="0" w:color="000000"/>
              <w:bottom w:val="single" w:sz="4" w:space="0" w:color="000000"/>
              <w:right w:val="single" w:sz="4" w:space="0" w:color="000000"/>
            </w:tcBorders>
            <w:vAlign w:val="center"/>
          </w:tcPr>
          <w:p w14:paraId="72B4E81C" w14:textId="77777777" w:rsidR="00030930" w:rsidRDefault="00C55616">
            <w:pPr>
              <w:tabs>
                <w:tab w:val="left" w:pos="1080"/>
              </w:tabs>
              <w:rPr>
                <w:sz w:val="20"/>
                <w:szCs w:val="20"/>
              </w:rPr>
            </w:pPr>
            <w:r>
              <w:rPr>
                <w:sz w:val="20"/>
                <w:szCs w:val="20"/>
              </w:rPr>
              <w:t>№ п/п</w:t>
            </w:r>
          </w:p>
        </w:tc>
        <w:tc>
          <w:tcPr>
            <w:tcW w:w="6330" w:type="dxa"/>
            <w:tcBorders>
              <w:top w:val="single" w:sz="4" w:space="0" w:color="000000"/>
              <w:left w:val="single" w:sz="4" w:space="0" w:color="000000"/>
              <w:bottom w:val="single" w:sz="4" w:space="0" w:color="000000"/>
              <w:right w:val="single" w:sz="4" w:space="0" w:color="000000"/>
            </w:tcBorders>
            <w:vAlign w:val="center"/>
          </w:tcPr>
          <w:p w14:paraId="213960FA" w14:textId="77777777" w:rsidR="00030930" w:rsidRDefault="00C55616">
            <w:pPr>
              <w:tabs>
                <w:tab w:val="left" w:pos="1080"/>
              </w:tabs>
              <w:rPr>
                <w:sz w:val="20"/>
                <w:szCs w:val="20"/>
              </w:rPr>
            </w:pPr>
            <w:r>
              <w:rPr>
                <w:sz w:val="20"/>
                <w:szCs w:val="20"/>
              </w:rPr>
              <w:t>Наименование</w:t>
            </w:r>
          </w:p>
        </w:tc>
        <w:tc>
          <w:tcPr>
            <w:tcW w:w="1173" w:type="dxa"/>
            <w:tcBorders>
              <w:top w:val="single" w:sz="4" w:space="0" w:color="000000"/>
              <w:left w:val="single" w:sz="4" w:space="0" w:color="000000"/>
              <w:bottom w:val="single" w:sz="4" w:space="0" w:color="000000"/>
              <w:right w:val="single" w:sz="4" w:space="0" w:color="000000"/>
            </w:tcBorders>
            <w:vAlign w:val="center"/>
          </w:tcPr>
          <w:p w14:paraId="314A1264" w14:textId="77777777" w:rsidR="00030930" w:rsidRDefault="00C55616">
            <w:pPr>
              <w:tabs>
                <w:tab w:val="left" w:pos="1080"/>
              </w:tabs>
              <w:rPr>
                <w:sz w:val="20"/>
                <w:szCs w:val="20"/>
              </w:rPr>
            </w:pPr>
            <w:r>
              <w:rPr>
                <w:sz w:val="20"/>
                <w:szCs w:val="20"/>
              </w:rPr>
              <w:t>№</w:t>
            </w:r>
          </w:p>
          <w:p w14:paraId="01B04951" w14:textId="77777777" w:rsidR="00030930" w:rsidRDefault="00C55616">
            <w:pPr>
              <w:tabs>
                <w:tab w:val="left" w:pos="1080"/>
              </w:tabs>
              <w:rPr>
                <w:sz w:val="20"/>
                <w:szCs w:val="20"/>
              </w:rPr>
            </w:pPr>
            <w:r>
              <w:rPr>
                <w:sz w:val="20"/>
                <w:szCs w:val="20"/>
              </w:rPr>
              <w:t>страницы</w:t>
            </w:r>
          </w:p>
        </w:tc>
        <w:tc>
          <w:tcPr>
            <w:tcW w:w="1016" w:type="dxa"/>
            <w:tcBorders>
              <w:top w:val="single" w:sz="4" w:space="0" w:color="000000"/>
              <w:left w:val="single" w:sz="4" w:space="0" w:color="000000"/>
              <w:bottom w:val="single" w:sz="4" w:space="0" w:color="000000"/>
              <w:right w:val="single" w:sz="4" w:space="0" w:color="000000"/>
            </w:tcBorders>
            <w:vAlign w:val="center"/>
          </w:tcPr>
          <w:p w14:paraId="62F96ABC" w14:textId="77777777" w:rsidR="00030930" w:rsidRDefault="00C55616">
            <w:pPr>
              <w:tabs>
                <w:tab w:val="left" w:pos="1080"/>
              </w:tabs>
              <w:rPr>
                <w:sz w:val="20"/>
                <w:szCs w:val="20"/>
              </w:rPr>
            </w:pPr>
            <w:r>
              <w:rPr>
                <w:sz w:val="20"/>
                <w:szCs w:val="20"/>
              </w:rPr>
              <w:t>Число страниц</w:t>
            </w:r>
          </w:p>
        </w:tc>
      </w:tr>
      <w:tr w:rsidR="00030930" w14:paraId="6C3D0EF7" w14:textId="77777777">
        <w:tc>
          <w:tcPr>
            <w:tcW w:w="835" w:type="dxa"/>
            <w:tcBorders>
              <w:top w:val="single" w:sz="4" w:space="0" w:color="000000"/>
              <w:left w:val="single" w:sz="4" w:space="0" w:color="000000"/>
              <w:bottom w:val="single" w:sz="4" w:space="0" w:color="000000"/>
              <w:right w:val="single" w:sz="4" w:space="0" w:color="000000"/>
            </w:tcBorders>
            <w:vAlign w:val="center"/>
          </w:tcPr>
          <w:p w14:paraId="03463D9A" w14:textId="77777777" w:rsidR="00030930" w:rsidRDefault="00C55616">
            <w:pPr>
              <w:tabs>
                <w:tab w:val="left" w:pos="1080"/>
              </w:tabs>
              <w:rPr>
                <w:sz w:val="20"/>
                <w:szCs w:val="20"/>
              </w:rPr>
            </w:pPr>
            <w:r>
              <w:rPr>
                <w:sz w:val="20"/>
                <w:szCs w:val="20"/>
              </w:rPr>
              <w:t>1.</w:t>
            </w:r>
          </w:p>
        </w:tc>
        <w:tc>
          <w:tcPr>
            <w:tcW w:w="6330" w:type="dxa"/>
            <w:tcBorders>
              <w:top w:val="single" w:sz="4" w:space="0" w:color="000000"/>
              <w:left w:val="single" w:sz="4" w:space="0" w:color="000000"/>
              <w:bottom w:val="single" w:sz="4" w:space="0" w:color="000000"/>
              <w:right w:val="single" w:sz="4" w:space="0" w:color="000000"/>
            </w:tcBorders>
          </w:tcPr>
          <w:p w14:paraId="38B5FF8F" w14:textId="77777777" w:rsidR="00030930" w:rsidRDefault="00030930">
            <w:pPr>
              <w:tabs>
                <w:tab w:val="left" w:pos="1080"/>
              </w:tabs>
              <w:rPr>
                <w:sz w:val="20"/>
                <w:szCs w:val="20"/>
              </w:rPr>
            </w:pPr>
          </w:p>
        </w:tc>
        <w:tc>
          <w:tcPr>
            <w:tcW w:w="1173" w:type="dxa"/>
            <w:tcBorders>
              <w:top w:val="single" w:sz="4" w:space="0" w:color="000000"/>
              <w:left w:val="single" w:sz="4" w:space="0" w:color="000000"/>
              <w:bottom w:val="single" w:sz="4" w:space="0" w:color="000000"/>
              <w:right w:val="single" w:sz="4" w:space="0" w:color="000000"/>
            </w:tcBorders>
          </w:tcPr>
          <w:p w14:paraId="3919D6C9" w14:textId="77777777" w:rsidR="00030930" w:rsidRDefault="00030930">
            <w:pPr>
              <w:tabs>
                <w:tab w:val="left" w:pos="1080"/>
              </w:tabs>
              <w:rPr>
                <w:sz w:val="20"/>
                <w:szCs w:val="20"/>
              </w:rPr>
            </w:pPr>
          </w:p>
        </w:tc>
        <w:tc>
          <w:tcPr>
            <w:tcW w:w="1016" w:type="dxa"/>
            <w:tcBorders>
              <w:top w:val="single" w:sz="4" w:space="0" w:color="000000"/>
              <w:left w:val="single" w:sz="4" w:space="0" w:color="000000"/>
              <w:bottom w:val="single" w:sz="4" w:space="0" w:color="000000"/>
              <w:right w:val="single" w:sz="4" w:space="0" w:color="000000"/>
            </w:tcBorders>
          </w:tcPr>
          <w:p w14:paraId="2F51B297" w14:textId="77777777" w:rsidR="00030930" w:rsidRDefault="00030930">
            <w:pPr>
              <w:tabs>
                <w:tab w:val="left" w:pos="1080"/>
              </w:tabs>
              <w:rPr>
                <w:sz w:val="20"/>
                <w:szCs w:val="20"/>
              </w:rPr>
            </w:pPr>
          </w:p>
        </w:tc>
      </w:tr>
      <w:tr w:rsidR="00030930" w14:paraId="065444D2" w14:textId="77777777">
        <w:tc>
          <w:tcPr>
            <w:tcW w:w="835" w:type="dxa"/>
            <w:tcBorders>
              <w:top w:val="single" w:sz="4" w:space="0" w:color="000000"/>
              <w:left w:val="single" w:sz="4" w:space="0" w:color="000000"/>
              <w:bottom w:val="single" w:sz="4" w:space="0" w:color="000000"/>
              <w:right w:val="single" w:sz="4" w:space="0" w:color="000000"/>
            </w:tcBorders>
            <w:vAlign w:val="center"/>
          </w:tcPr>
          <w:p w14:paraId="7D73F7D6" w14:textId="77777777" w:rsidR="00030930" w:rsidRDefault="00C55616">
            <w:pPr>
              <w:tabs>
                <w:tab w:val="left" w:pos="1080"/>
              </w:tabs>
              <w:rPr>
                <w:sz w:val="20"/>
                <w:szCs w:val="20"/>
              </w:rPr>
            </w:pPr>
            <w:r>
              <w:rPr>
                <w:sz w:val="20"/>
                <w:szCs w:val="20"/>
              </w:rPr>
              <w:t>2</w:t>
            </w:r>
          </w:p>
        </w:tc>
        <w:tc>
          <w:tcPr>
            <w:tcW w:w="6330" w:type="dxa"/>
            <w:tcBorders>
              <w:top w:val="single" w:sz="4" w:space="0" w:color="000000"/>
              <w:left w:val="single" w:sz="4" w:space="0" w:color="000000"/>
              <w:bottom w:val="single" w:sz="4" w:space="0" w:color="000000"/>
              <w:right w:val="single" w:sz="4" w:space="0" w:color="000000"/>
            </w:tcBorders>
          </w:tcPr>
          <w:p w14:paraId="64F7D256" w14:textId="77777777" w:rsidR="00030930" w:rsidRDefault="00030930">
            <w:pPr>
              <w:tabs>
                <w:tab w:val="left" w:pos="1080"/>
              </w:tabs>
              <w:rPr>
                <w:sz w:val="20"/>
                <w:szCs w:val="20"/>
              </w:rPr>
            </w:pPr>
          </w:p>
        </w:tc>
        <w:tc>
          <w:tcPr>
            <w:tcW w:w="1173" w:type="dxa"/>
            <w:tcBorders>
              <w:top w:val="single" w:sz="4" w:space="0" w:color="000000"/>
              <w:left w:val="single" w:sz="4" w:space="0" w:color="000000"/>
              <w:bottom w:val="single" w:sz="4" w:space="0" w:color="000000"/>
              <w:right w:val="single" w:sz="4" w:space="0" w:color="000000"/>
            </w:tcBorders>
          </w:tcPr>
          <w:p w14:paraId="124D285A" w14:textId="77777777" w:rsidR="00030930" w:rsidRDefault="00030930">
            <w:pPr>
              <w:tabs>
                <w:tab w:val="left" w:pos="1080"/>
              </w:tabs>
              <w:rPr>
                <w:sz w:val="20"/>
                <w:szCs w:val="20"/>
              </w:rPr>
            </w:pPr>
          </w:p>
        </w:tc>
        <w:tc>
          <w:tcPr>
            <w:tcW w:w="1016" w:type="dxa"/>
            <w:tcBorders>
              <w:top w:val="single" w:sz="4" w:space="0" w:color="000000"/>
              <w:left w:val="single" w:sz="4" w:space="0" w:color="000000"/>
              <w:bottom w:val="single" w:sz="4" w:space="0" w:color="000000"/>
              <w:right w:val="single" w:sz="4" w:space="0" w:color="000000"/>
            </w:tcBorders>
          </w:tcPr>
          <w:p w14:paraId="3511C8E2" w14:textId="77777777" w:rsidR="00030930" w:rsidRDefault="00030930">
            <w:pPr>
              <w:tabs>
                <w:tab w:val="left" w:pos="1080"/>
              </w:tabs>
              <w:rPr>
                <w:sz w:val="20"/>
                <w:szCs w:val="20"/>
              </w:rPr>
            </w:pPr>
          </w:p>
        </w:tc>
      </w:tr>
      <w:tr w:rsidR="00030930" w14:paraId="3626E6BB" w14:textId="77777777">
        <w:tc>
          <w:tcPr>
            <w:tcW w:w="835" w:type="dxa"/>
            <w:tcBorders>
              <w:top w:val="single" w:sz="4" w:space="0" w:color="000000"/>
              <w:left w:val="single" w:sz="4" w:space="0" w:color="000000"/>
              <w:bottom w:val="single" w:sz="4" w:space="0" w:color="000000"/>
              <w:right w:val="single" w:sz="4" w:space="0" w:color="000000"/>
            </w:tcBorders>
            <w:vAlign w:val="center"/>
          </w:tcPr>
          <w:p w14:paraId="69E0E109" w14:textId="77777777" w:rsidR="00030930" w:rsidRDefault="00C55616">
            <w:pPr>
              <w:tabs>
                <w:tab w:val="left" w:pos="1080"/>
              </w:tabs>
              <w:rPr>
                <w:sz w:val="20"/>
                <w:szCs w:val="20"/>
              </w:rPr>
            </w:pPr>
            <w:r>
              <w:rPr>
                <w:sz w:val="20"/>
                <w:szCs w:val="20"/>
              </w:rPr>
              <w:t>3.</w:t>
            </w:r>
          </w:p>
        </w:tc>
        <w:tc>
          <w:tcPr>
            <w:tcW w:w="6330" w:type="dxa"/>
            <w:tcBorders>
              <w:top w:val="single" w:sz="4" w:space="0" w:color="000000"/>
              <w:left w:val="single" w:sz="4" w:space="0" w:color="000000"/>
              <w:bottom w:val="single" w:sz="4" w:space="0" w:color="000000"/>
              <w:right w:val="single" w:sz="4" w:space="0" w:color="000000"/>
            </w:tcBorders>
          </w:tcPr>
          <w:p w14:paraId="732611AC" w14:textId="77777777" w:rsidR="00030930" w:rsidRDefault="00030930">
            <w:pPr>
              <w:tabs>
                <w:tab w:val="left" w:pos="1080"/>
              </w:tabs>
              <w:rPr>
                <w:sz w:val="20"/>
                <w:szCs w:val="20"/>
              </w:rPr>
            </w:pPr>
          </w:p>
        </w:tc>
        <w:tc>
          <w:tcPr>
            <w:tcW w:w="1173" w:type="dxa"/>
            <w:tcBorders>
              <w:top w:val="single" w:sz="4" w:space="0" w:color="000000"/>
              <w:left w:val="single" w:sz="4" w:space="0" w:color="000000"/>
              <w:bottom w:val="single" w:sz="4" w:space="0" w:color="000000"/>
              <w:right w:val="single" w:sz="4" w:space="0" w:color="000000"/>
            </w:tcBorders>
          </w:tcPr>
          <w:p w14:paraId="1680F9E9" w14:textId="77777777" w:rsidR="00030930" w:rsidRDefault="00030930">
            <w:pPr>
              <w:tabs>
                <w:tab w:val="left" w:pos="1080"/>
              </w:tabs>
              <w:rPr>
                <w:sz w:val="20"/>
                <w:szCs w:val="20"/>
              </w:rPr>
            </w:pPr>
          </w:p>
        </w:tc>
        <w:tc>
          <w:tcPr>
            <w:tcW w:w="1016" w:type="dxa"/>
            <w:tcBorders>
              <w:top w:val="single" w:sz="4" w:space="0" w:color="000000"/>
              <w:left w:val="single" w:sz="4" w:space="0" w:color="000000"/>
              <w:bottom w:val="single" w:sz="4" w:space="0" w:color="000000"/>
              <w:right w:val="single" w:sz="4" w:space="0" w:color="000000"/>
            </w:tcBorders>
          </w:tcPr>
          <w:p w14:paraId="6D000E06" w14:textId="77777777" w:rsidR="00030930" w:rsidRDefault="00030930">
            <w:pPr>
              <w:tabs>
                <w:tab w:val="left" w:pos="1080"/>
              </w:tabs>
              <w:rPr>
                <w:sz w:val="20"/>
                <w:szCs w:val="20"/>
              </w:rPr>
            </w:pPr>
          </w:p>
        </w:tc>
      </w:tr>
      <w:tr w:rsidR="00030930" w14:paraId="5F37BA82" w14:textId="77777777">
        <w:tc>
          <w:tcPr>
            <w:tcW w:w="835" w:type="dxa"/>
            <w:tcBorders>
              <w:top w:val="single" w:sz="4" w:space="0" w:color="000000"/>
              <w:left w:val="single" w:sz="4" w:space="0" w:color="000000"/>
              <w:bottom w:val="single" w:sz="4" w:space="0" w:color="000000"/>
              <w:right w:val="single" w:sz="4" w:space="0" w:color="000000"/>
            </w:tcBorders>
          </w:tcPr>
          <w:p w14:paraId="0D6E52CD" w14:textId="77777777" w:rsidR="00030930" w:rsidRDefault="00C55616">
            <w:pPr>
              <w:tabs>
                <w:tab w:val="left" w:pos="1080"/>
              </w:tabs>
              <w:rPr>
                <w:sz w:val="20"/>
                <w:szCs w:val="20"/>
              </w:rPr>
            </w:pPr>
            <w:r>
              <w:rPr>
                <w:sz w:val="20"/>
                <w:szCs w:val="20"/>
              </w:rPr>
              <w:t>4.</w:t>
            </w:r>
          </w:p>
        </w:tc>
        <w:tc>
          <w:tcPr>
            <w:tcW w:w="6330" w:type="dxa"/>
            <w:tcBorders>
              <w:top w:val="single" w:sz="4" w:space="0" w:color="000000"/>
              <w:left w:val="single" w:sz="4" w:space="0" w:color="000000"/>
              <w:bottom w:val="single" w:sz="4" w:space="0" w:color="000000"/>
              <w:right w:val="single" w:sz="4" w:space="0" w:color="000000"/>
            </w:tcBorders>
          </w:tcPr>
          <w:p w14:paraId="5C6B4528" w14:textId="77777777" w:rsidR="00030930" w:rsidRDefault="00C55616">
            <w:pPr>
              <w:tabs>
                <w:tab w:val="left" w:pos="1080"/>
              </w:tabs>
              <w:rPr>
                <w:sz w:val="20"/>
                <w:szCs w:val="20"/>
              </w:rPr>
            </w:pPr>
            <w:r>
              <w:rPr>
                <w:sz w:val="20"/>
                <w:szCs w:val="20"/>
              </w:rPr>
              <w:t>….</w:t>
            </w:r>
          </w:p>
        </w:tc>
        <w:tc>
          <w:tcPr>
            <w:tcW w:w="1173" w:type="dxa"/>
            <w:tcBorders>
              <w:top w:val="single" w:sz="4" w:space="0" w:color="000000"/>
              <w:left w:val="single" w:sz="4" w:space="0" w:color="000000"/>
              <w:bottom w:val="single" w:sz="4" w:space="0" w:color="000000"/>
              <w:right w:val="single" w:sz="4" w:space="0" w:color="000000"/>
            </w:tcBorders>
          </w:tcPr>
          <w:p w14:paraId="1A4902B3" w14:textId="77777777" w:rsidR="00030930" w:rsidRDefault="00030930">
            <w:pPr>
              <w:tabs>
                <w:tab w:val="left" w:pos="1080"/>
              </w:tabs>
              <w:rPr>
                <w:sz w:val="20"/>
                <w:szCs w:val="20"/>
              </w:rPr>
            </w:pPr>
          </w:p>
        </w:tc>
        <w:tc>
          <w:tcPr>
            <w:tcW w:w="1016" w:type="dxa"/>
            <w:tcBorders>
              <w:top w:val="single" w:sz="4" w:space="0" w:color="000000"/>
              <w:left w:val="single" w:sz="4" w:space="0" w:color="000000"/>
              <w:bottom w:val="single" w:sz="4" w:space="0" w:color="000000"/>
              <w:right w:val="single" w:sz="4" w:space="0" w:color="000000"/>
            </w:tcBorders>
          </w:tcPr>
          <w:p w14:paraId="7DF94778" w14:textId="77777777" w:rsidR="00030930" w:rsidRDefault="00030930">
            <w:pPr>
              <w:tabs>
                <w:tab w:val="left" w:pos="1080"/>
              </w:tabs>
              <w:rPr>
                <w:sz w:val="20"/>
                <w:szCs w:val="20"/>
              </w:rPr>
            </w:pPr>
          </w:p>
        </w:tc>
      </w:tr>
      <w:tr w:rsidR="00030930" w14:paraId="66527E3A" w14:textId="77777777">
        <w:tc>
          <w:tcPr>
            <w:tcW w:w="835" w:type="dxa"/>
            <w:tcBorders>
              <w:top w:val="single" w:sz="4" w:space="0" w:color="000000"/>
              <w:left w:val="single" w:sz="4" w:space="0" w:color="000000"/>
              <w:bottom w:val="single" w:sz="4" w:space="0" w:color="000000"/>
              <w:right w:val="single" w:sz="4" w:space="0" w:color="000000"/>
            </w:tcBorders>
          </w:tcPr>
          <w:p w14:paraId="77FAE710" w14:textId="77777777" w:rsidR="00030930" w:rsidRDefault="00030930">
            <w:pPr>
              <w:tabs>
                <w:tab w:val="left" w:pos="1080"/>
              </w:tabs>
              <w:rPr>
                <w:sz w:val="20"/>
                <w:szCs w:val="20"/>
              </w:rPr>
            </w:pPr>
          </w:p>
        </w:tc>
        <w:tc>
          <w:tcPr>
            <w:tcW w:w="6330" w:type="dxa"/>
            <w:tcBorders>
              <w:top w:val="single" w:sz="4" w:space="0" w:color="000000"/>
              <w:left w:val="single" w:sz="4" w:space="0" w:color="000000"/>
              <w:bottom w:val="single" w:sz="4" w:space="0" w:color="000000"/>
              <w:right w:val="single" w:sz="4" w:space="0" w:color="000000"/>
            </w:tcBorders>
          </w:tcPr>
          <w:p w14:paraId="6F7F48D8" w14:textId="77777777" w:rsidR="00030930" w:rsidRDefault="00C55616">
            <w:pPr>
              <w:tabs>
                <w:tab w:val="left" w:pos="1080"/>
              </w:tabs>
              <w:rPr>
                <w:sz w:val="20"/>
                <w:szCs w:val="20"/>
              </w:rPr>
            </w:pPr>
            <w:r>
              <w:rPr>
                <w:sz w:val="20"/>
                <w:szCs w:val="20"/>
              </w:rPr>
              <w:t>….</w:t>
            </w:r>
          </w:p>
        </w:tc>
        <w:tc>
          <w:tcPr>
            <w:tcW w:w="1173" w:type="dxa"/>
            <w:tcBorders>
              <w:top w:val="single" w:sz="4" w:space="0" w:color="000000"/>
              <w:left w:val="single" w:sz="4" w:space="0" w:color="000000"/>
              <w:bottom w:val="single" w:sz="4" w:space="0" w:color="000000"/>
              <w:right w:val="single" w:sz="4" w:space="0" w:color="000000"/>
            </w:tcBorders>
          </w:tcPr>
          <w:p w14:paraId="011A8660" w14:textId="77777777" w:rsidR="00030930" w:rsidRDefault="00030930">
            <w:pPr>
              <w:tabs>
                <w:tab w:val="left" w:pos="1080"/>
              </w:tabs>
              <w:rPr>
                <w:sz w:val="20"/>
                <w:szCs w:val="20"/>
              </w:rPr>
            </w:pPr>
          </w:p>
        </w:tc>
        <w:tc>
          <w:tcPr>
            <w:tcW w:w="1016" w:type="dxa"/>
            <w:tcBorders>
              <w:top w:val="single" w:sz="4" w:space="0" w:color="000000"/>
              <w:left w:val="single" w:sz="4" w:space="0" w:color="000000"/>
              <w:bottom w:val="single" w:sz="4" w:space="0" w:color="000000"/>
              <w:right w:val="single" w:sz="4" w:space="0" w:color="000000"/>
            </w:tcBorders>
          </w:tcPr>
          <w:p w14:paraId="71A1C6BF" w14:textId="77777777" w:rsidR="00030930" w:rsidRDefault="00030930">
            <w:pPr>
              <w:tabs>
                <w:tab w:val="left" w:pos="1080"/>
              </w:tabs>
              <w:rPr>
                <w:sz w:val="20"/>
                <w:szCs w:val="20"/>
              </w:rPr>
            </w:pPr>
          </w:p>
        </w:tc>
      </w:tr>
    </w:tbl>
    <w:p w14:paraId="05C17195" w14:textId="77777777" w:rsidR="00030930" w:rsidRDefault="00030930">
      <w:pPr>
        <w:sectPr w:rsidR="00030930">
          <w:type w:val="continuous"/>
          <w:pgSz w:w="11906" w:h="16838"/>
          <w:pgMar w:top="1134" w:right="850" w:bottom="1134" w:left="1701" w:header="0" w:footer="170" w:gutter="0"/>
          <w:cols w:space="720"/>
          <w:titlePg/>
          <w:docGrid w:linePitch="360"/>
        </w:sectPr>
      </w:pPr>
    </w:p>
    <w:p w14:paraId="692F13EE" w14:textId="77777777" w:rsidR="00030930" w:rsidRDefault="00030930"/>
    <w:p w14:paraId="4E1C7125" w14:textId="77777777" w:rsidR="00030930" w:rsidRDefault="00030930">
      <w:pPr>
        <w:sectPr w:rsidR="00030930">
          <w:type w:val="continuous"/>
          <w:pgSz w:w="11906" w:h="16838"/>
          <w:pgMar w:top="1134" w:right="850" w:bottom="1134" w:left="1701" w:header="0" w:footer="170" w:gutter="0"/>
          <w:cols w:space="720"/>
          <w:titlePg/>
          <w:docGrid w:linePitch="360"/>
        </w:sectPr>
      </w:pPr>
    </w:p>
    <w:p w14:paraId="342D708F" w14:textId="77777777" w:rsidR="00030930" w:rsidRDefault="00030930"/>
    <w:p w14:paraId="4E43E8CD" w14:textId="77777777" w:rsidR="00030930" w:rsidRDefault="00C55616">
      <w:pPr>
        <w:pStyle w:val="21"/>
        <w:tabs>
          <w:tab w:val="clear" w:pos="576"/>
          <w:tab w:val="left" w:pos="1276"/>
          <w:tab w:val="left" w:pos="1843"/>
        </w:tabs>
        <w:ind w:left="540" w:firstLine="0"/>
        <w:rPr>
          <w:sz w:val="22"/>
          <w:szCs w:val="22"/>
        </w:rPr>
      </w:pPr>
      <w:bookmarkStart w:id="124" w:name="_Toc205812995"/>
      <w:r>
        <w:rPr>
          <w:sz w:val="22"/>
          <w:szCs w:val="22"/>
        </w:rPr>
        <w:t>Форма 3. Справка для оценки опыта выполнения  строительно</w:t>
      </w:r>
      <w:r>
        <w:rPr>
          <w:sz w:val="22"/>
          <w:szCs w:val="22"/>
        </w:rPr>
        <w:t>-монтажных работ на электросетевых объектах капитального строительства 110 кВ и выше за последние три года, стоимостью не менее 50% начальной (максимальной) цены договора</w:t>
      </w:r>
      <w:bookmarkEnd w:id="124"/>
    </w:p>
    <w:p w14:paraId="1E46EBEC" w14:textId="77777777" w:rsidR="00030930" w:rsidRDefault="00030930">
      <w:pPr>
        <w:pStyle w:val="affff5"/>
      </w:pPr>
    </w:p>
    <w:p w14:paraId="21D58258" w14:textId="77777777" w:rsidR="00030930" w:rsidRDefault="00030930">
      <w:pPr>
        <w:pStyle w:val="affff5"/>
      </w:pPr>
    </w:p>
    <w:tbl>
      <w:tblPr>
        <w:tblW w:w="5000" w:type="pct"/>
        <w:tblLayout w:type="fixed"/>
        <w:tblLook w:val="0000" w:firstRow="0" w:lastRow="0" w:firstColumn="0" w:lastColumn="0" w:noHBand="0" w:noVBand="0"/>
      </w:tblPr>
      <w:tblGrid>
        <w:gridCol w:w="658"/>
        <w:gridCol w:w="2421"/>
        <w:gridCol w:w="2245"/>
        <w:gridCol w:w="1604"/>
        <w:gridCol w:w="1023"/>
        <w:gridCol w:w="1620"/>
      </w:tblGrid>
      <w:tr w:rsidR="00030930" w14:paraId="6DCCD032" w14:textId="77777777">
        <w:trPr>
          <w:cantSplit/>
          <w:tblHeader/>
        </w:trPr>
        <w:tc>
          <w:tcPr>
            <w:tcW w:w="643" w:type="dxa"/>
            <w:tcBorders>
              <w:top w:val="single" w:sz="4" w:space="0" w:color="000000"/>
              <w:left w:val="single" w:sz="4" w:space="0" w:color="000000"/>
              <w:bottom w:val="single" w:sz="4" w:space="0" w:color="000000"/>
              <w:right w:val="single" w:sz="4" w:space="0" w:color="000000"/>
            </w:tcBorders>
            <w:vAlign w:val="center"/>
          </w:tcPr>
          <w:p w14:paraId="16F639FF" w14:textId="77777777" w:rsidR="00030930" w:rsidRDefault="00C55616">
            <w:pPr>
              <w:ind w:right="-97"/>
              <w:jc w:val="center"/>
              <w:rPr>
                <w:sz w:val="20"/>
                <w:szCs w:val="20"/>
              </w:rPr>
            </w:pPr>
            <w:r>
              <w:rPr>
                <w:sz w:val="20"/>
                <w:szCs w:val="20"/>
              </w:rPr>
              <w:t>№</w:t>
            </w:r>
          </w:p>
          <w:p w14:paraId="7F1B9ECF" w14:textId="77777777" w:rsidR="00030930" w:rsidRDefault="00C55616">
            <w:pPr>
              <w:ind w:right="-97"/>
              <w:jc w:val="center"/>
              <w:rPr>
                <w:sz w:val="20"/>
                <w:szCs w:val="20"/>
              </w:rPr>
            </w:pPr>
            <w:r>
              <w:rPr>
                <w:sz w:val="20"/>
                <w:szCs w:val="20"/>
              </w:rPr>
              <w:t>п/п</w:t>
            </w:r>
          </w:p>
        </w:tc>
        <w:tc>
          <w:tcPr>
            <w:tcW w:w="2366" w:type="dxa"/>
            <w:tcBorders>
              <w:top w:val="single" w:sz="4" w:space="0" w:color="000000"/>
              <w:left w:val="single" w:sz="4" w:space="0" w:color="000000"/>
              <w:bottom w:val="single" w:sz="4" w:space="0" w:color="000000"/>
              <w:right w:val="single" w:sz="4" w:space="0" w:color="000000"/>
            </w:tcBorders>
            <w:vAlign w:val="center"/>
          </w:tcPr>
          <w:p w14:paraId="61A86DB9" w14:textId="77777777" w:rsidR="00030930" w:rsidRDefault="00C55616">
            <w:pPr>
              <w:jc w:val="center"/>
              <w:rPr>
                <w:sz w:val="20"/>
                <w:szCs w:val="20"/>
              </w:rPr>
            </w:pPr>
            <w:r>
              <w:rPr>
                <w:sz w:val="20"/>
                <w:szCs w:val="20"/>
              </w:rPr>
              <w:t>Сроки выполнения        (год и месяц начала выполнения - год и месяц фактического или планируемого окончания выполнения)</w:t>
            </w:r>
          </w:p>
        </w:tc>
        <w:tc>
          <w:tcPr>
            <w:tcW w:w="2194" w:type="dxa"/>
            <w:tcBorders>
              <w:top w:val="single" w:sz="4" w:space="0" w:color="000000"/>
              <w:left w:val="single" w:sz="4" w:space="0" w:color="000000"/>
              <w:bottom w:val="single" w:sz="4" w:space="0" w:color="000000"/>
              <w:right w:val="single" w:sz="4" w:space="0" w:color="000000"/>
            </w:tcBorders>
            <w:vAlign w:val="center"/>
          </w:tcPr>
          <w:p w14:paraId="15863C3C" w14:textId="77777777" w:rsidR="00030930" w:rsidRDefault="00C55616">
            <w:pPr>
              <w:jc w:val="center"/>
              <w:rPr>
                <w:sz w:val="20"/>
                <w:szCs w:val="20"/>
              </w:rPr>
            </w:pPr>
            <w:r>
              <w:rPr>
                <w:sz w:val="20"/>
                <w:szCs w:val="20"/>
              </w:rPr>
              <w:t>Заказчик (наименование, адрес, контактное лицо с указанием должности, контактные телефоны)</w:t>
            </w:r>
          </w:p>
        </w:tc>
        <w:tc>
          <w:tcPr>
            <w:tcW w:w="1568" w:type="dxa"/>
            <w:tcBorders>
              <w:top w:val="single" w:sz="4" w:space="0" w:color="000000"/>
              <w:left w:val="single" w:sz="4" w:space="0" w:color="000000"/>
              <w:bottom w:val="single" w:sz="4" w:space="0" w:color="000000"/>
              <w:right w:val="single" w:sz="4" w:space="0" w:color="000000"/>
            </w:tcBorders>
            <w:vAlign w:val="center"/>
          </w:tcPr>
          <w:p w14:paraId="59C17E18" w14:textId="77777777" w:rsidR="00030930" w:rsidRDefault="00C55616">
            <w:pPr>
              <w:jc w:val="center"/>
              <w:rPr>
                <w:sz w:val="20"/>
                <w:szCs w:val="20"/>
              </w:rPr>
            </w:pPr>
            <w:r>
              <w:rPr>
                <w:sz w:val="20"/>
                <w:szCs w:val="20"/>
              </w:rPr>
              <w:t>Предмет договора и наименование электросетевого объекта капитального строительства 110 кВ и более</w:t>
            </w:r>
          </w:p>
        </w:tc>
        <w:tc>
          <w:tcPr>
            <w:tcW w:w="1000" w:type="dxa"/>
            <w:tcBorders>
              <w:top w:val="single" w:sz="4" w:space="0" w:color="000000"/>
              <w:left w:val="single" w:sz="4" w:space="0" w:color="000000"/>
              <w:bottom w:val="single" w:sz="4" w:space="0" w:color="000000"/>
              <w:right w:val="single" w:sz="4" w:space="0" w:color="000000"/>
            </w:tcBorders>
            <w:vAlign w:val="center"/>
          </w:tcPr>
          <w:p w14:paraId="6F0F56AD" w14:textId="77777777" w:rsidR="00030930" w:rsidRDefault="00C55616">
            <w:pPr>
              <w:ind w:hanging="11"/>
              <w:jc w:val="center"/>
              <w:rPr>
                <w:sz w:val="20"/>
                <w:szCs w:val="20"/>
              </w:rPr>
            </w:pPr>
            <w:r>
              <w:rPr>
                <w:sz w:val="20"/>
                <w:szCs w:val="20"/>
              </w:rPr>
              <w:t>Сумма договора, рублей</w:t>
            </w:r>
          </w:p>
        </w:tc>
        <w:tc>
          <w:tcPr>
            <w:tcW w:w="1583" w:type="dxa"/>
            <w:tcBorders>
              <w:top w:val="single" w:sz="4" w:space="0" w:color="000000"/>
              <w:left w:val="single" w:sz="4" w:space="0" w:color="000000"/>
              <w:bottom w:val="single" w:sz="4" w:space="0" w:color="000000"/>
              <w:right w:val="single" w:sz="4" w:space="0" w:color="000000"/>
            </w:tcBorders>
            <w:vAlign w:val="center"/>
          </w:tcPr>
          <w:p w14:paraId="3A7D23A2" w14:textId="77777777" w:rsidR="00030930" w:rsidRDefault="00C55616">
            <w:pPr>
              <w:ind w:firstLine="4"/>
              <w:jc w:val="center"/>
              <w:rPr>
                <w:sz w:val="20"/>
                <w:szCs w:val="20"/>
              </w:rPr>
            </w:pPr>
            <w:r>
              <w:rPr>
                <w:sz w:val="20"/>
                <w:szCs w:val="20"/>
              </w:rPr>
              <w:t>Сведения о рекламациях по перечисленным договорам, процент завершенности выполнения</w:t>
            </w:r>
          </w:p>
        </w:tc>
      </w:tr>
      <w:tr w:rsidR="00030930" w14:paraId="3C5A1DA1"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655BFFE7" w14:textId="77777777" w:rsidR="00030930" w:rsidRDefault="00C55616">
            <w:pPr>
              <w:ind w:right="-239"/>
              <w:rPr>
                <w:sz w:val="20"/>
                <w:szCs w:val="20"/>
              </w:rPr>
            </w:pPr>
            <w:r>
              <w:rPr>
                <w:sz w:val="20"/>
                <w:szCs w:val="20"/>
              </w:rPr>
              <w:t>1.</w:t>
            </w:r>
          </w:p>
        </w:tc>
        <w:tc>
          <w:tcPr>
            <w:tcW w:w="6128" w:type="dxa"/>
            <w:gridSpan w:val="3"/>
            <w:tcBorders>
              <w:top w:val="single" w:sz="4" w:space="0" w:color="000000"/>
              <w:left w:val="single" w:sz="4" w:space="0" w:color="000000"/>
              <w:bottom w:val="single" w:sz="4" w:space="0" w:color="000000"/>
              <w:right w:val="single" w:sz="4" w:space="0" w:color="000000"/>
            </w:tcBorders>
          </w:tcPr>
          <w:p w14:paraId="157536EF" w14:textId="77777777" w:rsidR="00030930" w:rsidRDefault="00C55616">
            <w:pPr>
              <w:rPr>
                <w:sz w:val="20"/>
                <w:szCs w:val="20"/>
              </w:rPr>
            </w:pPr>
            <w:r>
              <w:rPr>
                <w:sz w:val="20"/>
                <w:szCs w:val="20"/>
              </w:rPr>
              <w:t>Договор 1</w:t>
            </w:r>
          </w:p>
        </w:tc>
        <w:tc>
          <w:tcPr>
            <w:tcW w:w="1000" w:type="dxa"/>
            <w:tcBorders>
              <w:top w:val="single" w:sz="4" w:space="0" w:color="000000"/>
              <w:left w:val="single" w:sz="4" w:space="0" w:color="000000"/>
              <w:bottom w:val="single" w:sz="4" w:space="0" w:color="000000"/>
              <w:right w:val="single" w:sz="4" w:space="0" w:color="000000"/>
            </w:tcBorders>
          </w:tcPr>
          <w:p w14:paraId="4CC92585"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5BB15015" w14:textId="77777777" w:rsidR="00030930" w:rsidRDefault="00030930">
            <w:pPr>
              <w:rPr>
                <w:sz w:val="20"/>
                <w:szCs w:val="20"/>
              </w:rPr>
            </w:pPr>
          </w:p>
        </w:tc>
      </w:tr>
      <w:tr w:rsidR="00030930" w14:paraId="3522E0E4"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682F87D2" w14:textId="77777777" w:rsidR="00030930" w:rsidRDefault="00030930">
            <w:pPr>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027A776F"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2F447F45"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71D33868" w14:textId="77777777" w:rsidR="00030930" w:rsidRDefault="00030930">
            <w:pPr>
              <w:rPr>
                <w:i/>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4F27E36B"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484C609A" w14:textId="77777777" w:rsidR="00030930" w:rsidRDefault="00030930">
            <w:pPr>
              <w:rPr>
                <w:sz w:val="20"/>
                <w:szCs w:val="20"/>
              </w:rPr>
            </w:pPr>
          </w:p>
        </w:tc>
      </w:tr>
      <w:tr w:rsidR="00030930" w14:paraId="4D695549"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161A68B7" w14:textId="77777777" w:rsidR="00030930" w:rsidRDefault="00030930">
            <w:pPr>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0E2FFED0"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624F2C3B"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1260B5E4"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232EB93B"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5284D843" w14:textId="77777777" w:rsidR="00030930" w:rsidRDefault="00030930">
            <w:pPr>
              <w:rPr>
                <w:sz w:val="20"/>
                <w:szCs w:val="20"/>
              </w:rPr>
            </w:pPr>
          </w:p>
        </w:tc>
      </w:tr>
      <w:tr w:rsidR="00030930" w14:paraId="381C0833"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5CF9AE48" w14:textId="77777777" w:rsidR="00030930" w:rsidRDefault="00C55616">
            <w:pPr>
              <w:ind w:right="-97"/>
              <w:rPr>
                <w:sz w:val="20"/>
                <w:szCs w:val="20"/>
              </w:rPr>
            </w:pPr>
            <w:r>
              <w:rPr>
                <w:sz w:val="20"/>
                <w:szCs w:val="20"/>
              </w:rPr>
              <w:t>2.</w:t>
            </w:r>
          </w:p>
        </w:tc>
        <w:tc>
          <w:tcPr>
            <w:tcW w:w="6128" w:type="dxa"/>
            <w:gridSpan w:val="3"/>
            <w:tcBorders>
              <w:top w:val="single" w:sz="4" w:space="0" w:color="000000"/>
              <w:left w:val="single" w:sz="4" w:space="0" w:color="000000"/>
              <w:bottom w:val="single" w:sz="4" w:space="0" w:color="000000"/>
              <w:right w:val="single" w:sz="4" w:space="0" w:color="000000"/>
            </w:tcBorders>
          </w:tcPr>
          <w:p w14:paraId="719FD50C" w14:textId="77777777" w:rsidR="00030930" w:rsidRDefault="00C55616">
            <w:pPr>
              <w:rPr>
                <w:i/>
                <w:sz w:val="20"/>
                <w:szCs w:val="20"/>
              </w:rPr>
            </w:pPr>
            <w:r>
              <w:rPr>
                <w:sz w:val="20"/>
                <w:szCs w:val="20"/>
              </w:rPr>
              <w:t>Договор 2</w:t>
            </w:r>
          </w:p>
        </w:tc>
        <w:tc>
          <w:tcPr>
            <w:tcW w:w="1000" w:type="dxa"/>
            <w:tcBorders>
              <w:top w:val="single" w:sz="4" w:space="0" w:color="000000"/>
              <w:left w:val="single" w:sz="4" w:space="0" w:color="000000"/>
              <w:bottom w:val="single" w:sz="4" w:space="0" w:color="000000"/>
              <w:right w:val="single" w:sz="4" w:space="0" w:color="000000"/>
            </w:tcBorders>
          </w:tcPr>
          <w:p w14:paraId="1BBD25D9"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4261AC4E" w14:textId="77777777" w:rsidR="00030930" w:rsidRDefault="00030930">
            <w:pPr>
              <w:rPr>
                <w:sz w:val="20"/>
                <w:szCs w:val="20"/>
              </w:rPr>
            </w:pPr>
          </w:p>
        </w:tc>
      </w:tr>
      <w:tr w:rsidR="00030930" w14:paraId="504EAEE4"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26735A88" w14:textId="77777777" w:rsidR="00030930" w:rsidRDefault="00030930">
            <w:pPr>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3264CA41"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5FAFF7F4"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7CC82B65" w14:textId="77777777" w:rsidR="00030930" w:rsidRDefault="00030930">
            <w:pPr>
              <w:ind w:right="-205"/>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2635C724"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782576E2" w14:textId="77777777" w:rsidR="00030930" w:rsidRDefault="00030930">
            <w:pPr>
              <w:rPr>
                <w:sz w:val="20"/>
                <w:szCs w:val="20"/>
              </w:rPr>
            </w:pPr>
          </w:p>
        </w:tc>
      </w:tr>
      <w:tr w:rsidR="00030930" w14:paraId="64603166"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75984527" w14:textId="77777777" w:rsidR="00030930" w:rsidRDefault="00030930">
            <w:pPr>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6DA1F1AF"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78C1C4FA"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3CAE9525" w14:textId="77777777" w:rsidR="00030930" w:rsidRDefault="00030930">
            <w:pPr>
              <w:ind w:hanging="18"/>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109C7CB1"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5E685A61" w14:textId="77777777" w:rsidR="00030930" w:rsidRDefault="00030930">
            <w:pPr>
              <w:rPr>
                <w:sz w:val="20"/>
                <w:szCs w:val="20"/>
              </w:rPr>
            </w:pPr>
          </w:p>
        </w:tc>
      </w:tr>
      <w:tr w:rsidR="00030930" w14:paraId="4F7868FB"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5954010D" w14:textId="77777777" w:rsidR="00030930" w:rsidRDefault="00030930">
            <w:pPr>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06B93840"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0AAFB1A4"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113E9182" w14:textId="77777777" w:rsidR="00030930" w:rsidRDefault="00C55616">
            <w:pPr>
              <w:rPr>
                <w:sz w:val="20"/>
                <w:szCs w:val="20"/>
              </w:rPr>
            </w:pPr>
            <w:r>
              <w:rPr>
                <w:i/>
                <w:sz w:val="20"/>
                <w:szCs w:val="20"/>
              </w:rPr>
              <w:t>…</w:t>
            </w:r>
          </w:p>
        </w:tc>
        <w:tc>
          <w:tcPr>
            <w:tcW w:w="1000" w:type="dxa"/>
            <w:tcBorders>
              <w:top w:val="single" w:sz="4" w:space="0" w:color="000000"/>
              <w:left w:val="single" w:sz="4" w:space="0" w:color="000000"/>
              <w:bottom w:val="single" w:sz="4" w:space="0" w:color="000000"/>
              <w:right w:val="single" w:sz="4" w:space="0" w:color="000000"/>
            </w:tcBorders>
          </w:tcPr>
          <w:p w14:paraId="2860F328"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2A5D1196" w14:textId="77777777" w:rsidR="00030930" w:rsidRDefault="00030930">
            <w:pPr>
              <w:rPr>
                <w:sz w:val="20"/>
                <w:szCs w:val="20"/>
              </w:rPr>
            </w:pPr>
          </w:p>
        </w:tc>
      </w:tr>
      <w:tr w:rsidR="00030930" w14:paraId="67E25027"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59603595" w14:textId="77777777" w:rsidR="00030930" w:rsidRDefault="00C55616">
            <w:pPr>
              <w:ind w:right="-97"/>
              <w:rPr>
                <w:sz w:val="20"/>
                <w:szCs w:val="20"/>
              </w:rPr>
            </w:pPr>
            <w:r>
              <w:rPr>
                <w:sz w:val="20"/>
                <w:szCs w:val="20"/>
              </w:rPr>
              <w:t>…</w:t>
            </w:r>
          </w:p>
        </w:tc>
        <w:tc>
          <w:tcPr>
            <w:tcW w:w="2366" w:type="dxa"/>
            <w:tcBorders>
              <w:top w:val="single" w:sz="4" w:space="0" w:color="000000"/>
              <w:left w:val="single" w:sz="4" w:space="0" w:color="000000"/>
              <w:bottom w:val="single" w:sz="4" w:space="0" w:color="000000"/>
              <w:right w:val="single" w:sz="4" w:space="0" w:color="000000"/>
            </w:tcBorders>
          </w:tcPr>
          <w:p w14:paraId="5AF46B25" w14:textId="77777777" w:rsidR="00030930" w:rsidRDefault="00C55616">
            <w:pPr>
              <w:rPr>
                <w:sz w:val="20"/>
                <w:szCs w:val="20"/>
              </w:rPr>
            </w:pPr>
            <w:r>
              <w:rPr>
                <w:sz w:val="20"/>
                <w:szCs w:val="20"/>
              </w:rPr>
              <w:t>Договор …</w:t>
            </w:r>
          </w:p>
        </w:tc>
        <w:tc>
          <w:tcPr>
            <w:tcW w:w="2194" w:type="dxa"/>
            <w:tcBorders>
              <w:top w:val="single" w:sz="4" w:space="0" w:color="000000"/>
              <w:left w:val="single" w:sz="4" w:space="0" w:color="000000"/>
              <w:bottom w:val="single" w:sz="4" w:space="0" w:color="000000"/>
              <w:right w:val="single" w:sz="4" w:space="0" w:color="000000"/>
            </w:tcBorders>
          </w:tcPr>
          <w:p w14:paraId="6DBF585C"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60ADAD2B"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01D92C42"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03838718" w14:textId="77777777" w:rsidR="00030930" w:rsidRDefault="00030930">
            <w:pPr>
              <w:rPr>
                <w:sz w:val="20"/>
                <w:szCs w:val="20"/>
              </w:rPr>
            </w:pPr>
          </w:p>
        </w:tc>
      </w:tr>
      <w:tr w:rsidR="00030930" w14:paraId="204370C9"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7029CDFC" w14:textId="77777777" w:rsidR="00030930" w:rsidRDefault="00030930">
            <w:pPr>
              <w:rPr>
                <w:sz w:val="20"/>
                <w:szCs w:val="20"/>
              </w:rPr>
            </w:pPr>
          </w:p>
        </w:tc>
        <w:tc>
          <w:tcPr>
            <w:tcW w:w="2366" w:type="dxa"/>
            <w:tcBorders>
              <w:top w:val="single" w:sz="4" w:space="0" w:color="000000"/>
              <w:left w:val="single" w:sz="4" w:space="0" w:color="000000"/>
              <w:bottom w:val="single" w:sz="4" w:space="0" w:color="000000"/>
              <w:right w:val="single" w:sz="4" w:space="0" w:color="000000"/>
            </w:tcBorders>
          </w:tcPr>
          <w:p w14:paraId="0ED027B3"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628FA7E9"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3C298417"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1FBD3628"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38D3612B" w14:textId="77777777" w:rsidR="00030930" w:rsidRDefault="00030930">
            <w:pPr>
              <w:rPr>
                <w:sz w:val="20"/>
                <w:szCs w:val="20"/>
              </w:rPr>
            </w:pPr>
          </w:p>
        </w:tc>
      </w:tr>
      <w:tr w:rsidR="00030930" w14:paraId="4E94586E" w14:textId="77777777">
        <w:trPr>
          <w:cantSplit/>
          <w:trHeight w:val="227"/>
        </w:trPr>
        <w:tc>
          <w:tcPr>
            <w:tcW w:w="6771" w:type="dxa"/>
            <w:gridSpan w:val="4"/>
            <w:tcBorders>
              <w:top w:val="single" w:sz="4" w:space="0" w:color="000000"/>
              <w:left w:val="single" w:sz="4" w:space="0" w:color="000000"/>
              <w:bottom w:val="single" w:sz="4" w:space="0" w:color="000000"/>
              <w:right w:val="single" w:sz="4" w:space="0" w:color="000000"/>
            </w:tcBorders>
          </w:tcPr>
          <w:p w14:paraId="564A9168" w14:textId="77777777" w:rsidR="00030930" w:rsidRDefault="00C55616">
            <w:pPr>
              <w:rPr>
                <w:sz w:val="20"/>
                <w:szCs w:val="20"/>
              </w:rPr>
            </w:pPr>
            <w:r>
              <w:rPr>
                <w:b/>
                <w:sz w:val="20"/>
                <w:szCs w:val="20"/>
              </w:rPr>
              <w:t>ИТОГО за полный год</w:t>
            </w:r>
          </w:p>
        </w:tc>
        <w:tc>
          <w:tcPr>
            <w:tcW w:w="1000" w:type="dxa"/>
            <w:tcBorders>
              <w:top w:val="single" w:sz="4" w:space="0" w:color="000000"/>
              <w:left w:val="single" w:sz="4" w:space="0" w:color="000000"/>
              <w:bottom w:val="single" w:sz="4" w:space="0" w:color="000000"/>
              <w:right w:val="single" w:sz="4" w:space="0" w:color="000000"/>
            </w:tcBorders>
          </w:tcPr>
          <w:p w14:paraId="05B91A14"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292A15D5" w14:textId="77777777" w:rsidR="00030930" w:rsidRDefault="00C55616">
            <w:pPr>
              <w:rPr>
                <w:sz w:val="20"/>
                <w:szCs w:val="20"/>
              </w:rPr>
            </w:pPr>
            <w:r>
              <w:rPr>
                <w:b/>
                <w:sz w:val="20"/>
                <w:szCs w:val="20"/>
              </w:rPr>
              <w:t>Х</w:t>
            </w:r>
          </w:p>
        </w:tc>
      </w:tr>
      <w:tr w:rsidR="00030930" w14:paraId="38638E26"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2C115BD0" w14:textId="77777777" w:rsidR="00030930" w:rsidRDefault="00C55616">
            <w:pPr>
              <w:ind w:right="-97"/>
              <w:rPr>
                <w:sz w:val="20"/>
                <w:szCs w:val="20"/>
              </w:rPr>
            </w:pPr>
            <w:r>
              <w:rPr>
                <w:sz w:val="20"/>
                <w:szCs w:val="20"/>
              </w:rPr>
              <w:t>1.</w:t>
            </w:r>
          </w:p>
        </w:tc>
        <w:tc>
          <w:tcPr>
            <w:tcW w:w="2366" w:type="dxa"/>
            <w:tcBorders>
              <w:top w:val="single" w:sz="4" w:space="0" w:color="000000"/>
              <w:left w:val="single" w:sz="4" w:space="0" w:color="000000"/>
              <w:bottom w:val="single" w:sz="4" w:space="0" w:color="000000"/>
              <w:right w:val="single" w:sz="4" w:space="0" w:color="000000"/>
            </w:tcBorders>
          </w:tcPr>
          <w:p w14:paraId="30FC0AF6"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503D5562"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5C017E85"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405FA010"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2F8C674C" w14:textId="77777777" w:rsidR="00030930" w:rsidRDefault="00030930">
            <w:pPr>
              <w:rPr>
                <w:sz w:val="20"/>
                <w:szCs w:val="20"/>
              </w:rPr>
            </w:pPr>
          </w:p>
        </w:tc>
      </w:tr>
      <w:tr w:rsidR="00030930" w14:paraId="76D2300A"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5E5122D7" w14:textId="77777777" w:rsidR="00030930" w:rsidRDefault="00C55616">
            <w:pPr>
              <w:ind w:right="-239"/>
              <w:rPr>
                <w:sz w:val="20"/>
                <w:szCs w:val="20"/>
              </w:rPr>
            </w:pPr>
            <w:r>
              <w:rPr>
                <w:sz w:val="20"/>
                <w:szCs w:val="20"/>
              </w:rPr>
              <w:t>2.</w:t>
            </w:r>
          </w:p>
        </w:tc>
        <w:tc>
          <w:tcPr>
            <w:tcW w:w="2366" w:type="dxa"/>
            <w:tcBorders>
              <w:top w:val="single" w:sz="4" w:space="0" w:color="000000"/>
              <w:left w:val="single" w:sz="4" w:space="0" w:color="000000"/>
              <w:bottom w:val="single" w:sz="4" w:space="0" w:color="000000"/>
              <w:right w:val="single" w:sz="4" w:space="0" w:color="000000"/>
            </w:tcBorders>
          </w:tcPr>
          <w:p w14:paraId="69B2868B"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00E066AE"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3BCFCF11"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2E479F50"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0CB780BB" w14:textId="77777777" w:rsidR="00030930" w:rsidRDefault="00030930">
            <w:pPr>
              <w:rPr>
                <w:sz w:val="20"/>
                <w:szCs w:val="20"/>
              </w:rPr>
            </w:pPr>
          </w:p>
        </w:tc>
      </w:tr>
      <w:tr w:rsidR="00030930" w14:paraId="26C5F4E9"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tcPr>
          <w:p w14:paraId="7889F2FB" w14:textId="77777777" w:rsidR="00030930" w:rsidRDefault="00C55616">
            <w:pPr>
              <w:ind w:right="-97"/>
              <w:rPr>
                <w:sz w:val="20"/>
                <w:szCs w:val="20"/>
              </w:rPr>
            </w:pPr>
            <w:r>
              <w:rPr>
                <w:sz w:val="20"/>
                <w:szCs w:val="20"/>
              </w:rPr>
              <w:t>…</w:t>
            </w:r>
          </w:p>
        </w:tc>
        <w:tc>
          <w:tcPr>
            <w:tcW w:w="2366" w:type="dxa"/>
            <w:tcBorders>
              <w:top w:val="single" w:sz="4" w:space="0" w:color="000000"/>
              <w:left w:val="single" w:sz="4" w:space="0" w:color="000000"/>
              <w:bottom w:val="single" w:sz="4" w:space="0" w:color="000000"/>
              <w:right w:val="single" w:sz="4" w:space="0" w:color="000000"/>
            </w:tcBorders>
          </w:tcPr>
          <w:p w14:paraId="5F3B710E"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066D1941"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226E8D0F"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06264601"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055847C5" w14:textId="77777777" w:rsidR="00030930" w:rsidRDefault="00030930">
            <w:pPr>
              <w:rPr>
                <w:sz w:val="20"/>
                <w:szCs w:val="20"/>
              </w:rPr>
            </w:pPr>
          </w:p>
        </w:tc>
      </w:tr>
      <w:tr w:rsidR="00030930" w14:paraId="47941824" w14:textId="77777777">
        <w:trPr>
          <w:cantSplit/>
          <w:trHeight w:val="227"/>
        </w:trPr>
        <w:tc>
          <w:tcPr>
            <w:tcW w:w="6771" w:type="dxa"/>
            <w:gridSpan w:val="4"/>
            <w:tcBorders>
              <w:top w:val="single" w:sz="4" w:space="0" w:color="000000"/>
              <w:left w:val="single" w:sz="4" w:space="0" w:color="000000"/>
              <w:bottom w:val="single" w:sz="4" w:space="0" w:color="000000"/>
              <w:right w:val="single" w:sz="4" w:space="0" w:color="000000"/>
            </w:tcBorders>
          </w:tcPr>
          <w:p w14:paraId="135145CB" w14:textId="77777777" w:rsidR="00030930" w:rsidRDefault="00C55616">
            <w:pPr>
              <w:rPr>
                <w:sz w:val="20"/>
                <w:szCs w:val="20"/>
              </w:rPr>
            </w:pPr>
            <w:r>
              <w:rPr>
                <w:b/>
                <w:sz w:val="20"/>
                <w:szCs w:val="20"/>
              </w:rPr>
              <w:t>ИТОГО за полный год</w:t>
            </w:r>
          </w:p>
        </w:tc>
        <w:tc>
          <w:tcPr>
            <w:tcW w:w="1000" w:type="dxa"/>
            <w:tcBorders>
              <w:top w:val="single" w:sz="4" w:space="0" w:color="000000"/>
              <w:left w:val="single" w:sz="4" w:space="0" w:color="000000"/>
              <w:bottom w:val="single" w:sz="4" w:space="0" w:color="000000"/>
              <w:right w:val="single" w:sz="4" w:space="0" w:color="000000"/>
            </w:tcBorders>
          </w:tcPr>
          <w:p w14:paraId="2FEF4A99"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0A0D9EDC" w14:textId="77777777" w:rsidR="00030930" w:rsidRDefault="00C55616">
            <w:pPr>
              <w:rPr>
                <w:sz w:val="20"/>
                <w:szCs w:val="20"/>
              </w:rPr>
            </w:pPr>
            <w:r>
              <w:rPr>
                <w:b/>
                <w:sz w:val="20"/>
                <w:szCs w:val="20"/>
              </w:rPr>
              <w:t>Х</w:t>
            </w:r>
          </w:p>
        </w:tc>
      </w:tr>
      <w:tr w:rsidR="00030930" w14:paraId="56F6DFDA"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vAlign w:val="center"/>
          </w:tcPr>
          <w:p w14:paraId="176EFC17" w14:textId="77777777" w:rsidR="00030930" w:rsidRDefault="00C55616">
            <w:pPr>
              <w:ind w:right="-97"/>
              <w:rPr>
                <w:sz w:val="20"/>
                <w:szCs w:val="20"/>
              </w:rPr>
            </w:pPr>
            <w:r>
              <w:rPr>
                <w:sz w:val="20"/>
                <w:szCs w:val="20"/>
              </w:rPr>
              <w:t>1.</w:t>
            </w:r>
          </w:p>
        </w:tc>
        <w:tc>
          <w:tcPr>
            <w:tcW w:w="2366" w:type="dxa"/>
            <w:tcBorders>
              <w:top w:val="single" w:sz="4" w:space="0" w:color="000000"/>
              <w:left w:val="single" w:sz="4" w:space="0" w:color="000000"/>
              <w:bottom w:val="single" w:sz="4" w:space="0" w:color="000000"/>
              <w:right w:val="single" w:sz="4" w:space="0" w:color="000000"/>
            </w:tcBorders>
          </w:tcPr>
          <w:p w14:paraId="17C9BE1F"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318F74D8"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6782442E"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0B7E7E04"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0EB5291C" w14:textId="77777777" w:rsidR="00030930" w:rsidRDefault="00030930">
            <w:pPr>
              <w:rPr>
                <w:sz w:val="20"/>
                <w:szCs w:val="20"/>
              </w:rPr>
            </w:pPr>
          </w:p>
        </w:tc>
      </w:tr>
      <w:tr w:rsidR="00030930" w14:paraId="080F1023"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vAlign w:val="center"/>
          </w:tcPr>
          <w:p w14:paraId="57F68F60" w14:textId="77777777" w:rsidR="00030930" w:rsidRDefault="00C55616">
            <w:pPr>
              <w:ind w:right="-97"/>
              <w:rPr>
                <w:sz w:val="20"/>
                <w:szCs w:val="20"/>
              </w:rPr>
            </w:pPr>
            <w:r>
              <w:rPr>
                <w:sz w:val="20"/>
                <w:szCs w:val="20"/>
              </w:rPr>
              <w:t>2.</w:t>
            </w:r>
          </w:p>
        </w:tc>
        <w:tc>
          <w:tcPr>
            <w:tcW w:w="2366" w:type="dxa"/>
            <w:tcBorders>
              <w:top w:val="single" w:sz="4" w:space="0" w:color="000000"/>
              <w:left w:val="single" w:sz="4" w:space="0" w:color="000000"/>
              <w:bottom w:val="single" w:sz="4" w:space="0" w:color="000000"/>
              <w:right w:val="single" w:sz="4" w:space="0" w:color="000000"/>
            </w:tcBorders>
          </w:tcPr>
          <w:p w14:paraId="28E74645"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4B7F8A3A"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76E69FA5"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08876F36"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4EC21E3E" w14:textId="77777777" w:rsidR="00030930" w:rsidRDefault="00030930">
            <w:pPr>
              <w:rPr>
                <w:sz w:val="20"/>
                <w:szCs w:val="20"/>
              </w:rPr>
            </w:pPr>
          </w:p>
        </w:tc>
      </w:tr>
      <w:tr w:rsidR="00030930" w14:paraId="51E20D51" w14:textId="77777777">
        <w:trPr>
          <w:cantSplit/>
          <w:trHeight w:val="227"/>
        </w:trPr>
        <w:tc>
          <w:tcPr>
            <w:tcW w:w="643" w:type="dxa"/>
            <w:tcBorders>
              <w:top w:val="single" w:sz="4" w:space="0" w:color="000000"/>
              <w:left w:val="single" w:sz="4" w:space="0" w:color="000000"/>
              <w:bottom w:val="single" w:sz="4" w:space="0" w:color="000000"/>
              <w:right w:val="single" w:sz="4" w:space="0" w:color="000000"/>
            </w:tcBorders>
            <w:vAlign w:val="center"/>
          </w:tcPr>
          <w:p w14:paraId="44EAB980" w14:textId="77777777" w:rsidR="00030930" w:rsidRDefault="00C55616">
            <w:pPr>
              <w:ind w:right="-239"/>
              <w:rPr>
                <w:sz w:val="20"/>
                <w:szCs w:val="20"/>
              </w:rPr>
            </w:pPr>
            <w:r>
              <w:rPr>
                <w:sz w:val="20"/>
                <w:szCs w:val="20"/>
              </w:rPr>
              <w:t>…</w:t>
            </w:r>
          </w:p>
        </w:tc>
        <w:tc>
          <w:tcPr>
            <w:tcW w:w="2366" w:type="dxa"/>
            <w:tcBorders>
              <w:top w:val="single" w:sz="4" w:space="0" w:color="000000"/>
              <w:left w:val="single" w:sz="4" w:space="0" w:color="000000"/>
              <w:bottom w:val="single" w:sz="4" w:space="0" w:color="000000"/>
              <w:right w:val="single" w:sz="4" w:space="0" w:color="000000"/>
            </w:tcBorders>
          </w:tcPr>
          <w:p w14:paraId="7BDB3279" w14:textId="77777777" w:rsidR="00030930" w:rsidRDefault="00030930">
            <w:pPr>
              <w:rPr>
                <w:sz w:val="20"/>
                <w:szCs w:val="20"/>
              </w:rPr>
            </w:pPr>
          </w:p>
        </w:tc>
        <w:tc>
          <w:tcPr>
            <w:tcW w:w="2194" w:type="dxa"/>
            <w:tcBorders>
              <w:top w:val="single" w:sz="4" w:space="0" w:color="000000"/>
              <w:left w:val="single" w:sz="4" w:space="0" w:color="000000"/>
              <w:bottom w:val="single" w:sz="4" w:space="0" w:color="000000"/>
              <w:right w:val="single" w:sz="4" w:space="0" w:color="000000"/>
            </w:tcBorders>
          </w:tcPr>
          <w:p w14:paraId="232C3708" w14:textId="77777777" w:rsidR="00030930" w:rsidRDefault="00030930">
            <w:pPr>
              <w:rPr>
                <w:sz w:val="20"/>
                <w:szCs w:val="20"/>
              </w:rPr>
            </w:pPr>
          </w:p>
        </w:tc>
        <w:tc>
          <w:tcPr>
            <w:tcW w:w="1568" w:type="dxa"/>
            <w:tcBorders>
              <w:top w:val="single" w:sz="4" w:space="0" w:color="000000"/>
              <w:left w:val="single" w:sz="4" w:space="0" w:color="000000"/>
              <w:bottom w:val="single" w:sz="4" w:space="0" w:color="000000"/>
              <w:right w:val="single" w:sz="4" w:space="0" w:color="000000"/>
            </w:tcBorders>
          </w:tcPr>
          <w:p w14:paraId="7247F71C" w14:textId="77777777" w:rsidR="00030930" w:rsidRDefault="00030930">
            <w:pPr>
              <w:rPr>
                <w:sz w:val="20"/>
                <w:szCs w:val="20"/>
              </w:rPr>
            </w:pPr>
          </w:p>
        </w:tc>
        <w:tc>
          <w:tcPr>
            <w:tcW w:w="1000" w:type="dxa"/>
            <w:tcBorders>
              <w:top w:val="single" w:sz="4" w:space="0" w:color="000000"/>
              <w:left w:val="single" w:sz="4" w:space="0" w:color="000000"/>
              <w:bottom w:val="single" w:sz="4" w:space="0" w:color="000000"/>
              <w:right w:val="single" w:sz="4" w:space="0" w:color="000000"/>
            </w:tcBorders>
          </w:tcPr>
          <w:p w14:paraId="4DDFD8C5"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1F8BD11D" w14:textId="77777777" w:rsidR="00030930" w:rsidRDefault="00030930">
            <w:pPr>
              <w:rPr>
                <w:sz w:val="20"/>
                <w:szCs w:val="20"/>
              </w:rPr>
            </w:pPr>
          </w:p>
        </w:tc>
      </w:tr>
      <w:tr w:rsidR="00030930" w14:paraId="5324CC25" w14:textId="77777777">
        <w:trPr>
          <w:cantSplit/>
          <w:trHeight w:val="227"/>
        </w:trPr>
        <w:tc>
          <w:tcPr>
            <w:tcW w:w="6771" w:type="dxa"/>
            <w:gridSpan w:val="4"/>
            <w:tcBorders>
              <w:top w:val="single" w:sz="4" w:space="0" w:color="000000"/>
              <w:left w:val="single" w:sz="4" w:space="0" w:color="000000"/>
              <w:bottom w:val="single" w:sz="4" w:space="0" w:color="000000"/>
              <w:right w:val="single" w:sz="4" w:space="0" w:color="000000"/>
            </w:tcBorders>
          </w:tcPr>
          <w:p w14:paraId="6825B6B6" w14:textId="77777777" w:rsidR="00030930" w:rsidRDefault="00C55616">
            <w:pPr>
              <w:rPr>
                <w:sz w:val="20"/>
                <w:szCs w:val="20"/>
              </w:rPr>
            </w:pPr>
            <w:r>
              <w:rPr>
                <w:b/>
                <w:sz w:val="20"/>
                <w:szCs w:val="20"/>
              </w:rPr>
              <w:t>ИТОГО</w:t>
            </w:r>
          </w:p>
        </w:tc>
        <w:tc>
          <w:tcPr>
            <w:tcW w:w="1000" w:type="dxa"/>
            <w:tcBorders>
              <w:top w:val="single" w:sz="4" w:space="0" w:color="000000"/>
              <w:left w:val="single" w:sz="4" w:space="0" w:color="000000"/>
              <w:bottom w:val="single" w:sz="4" w:space="0" w:color="000000"/>
              <w:right w:val="single" w:sz="4" w:space="0" w:color="000000"/>
            </w:tcBorders>
          </w:tcPr>
          <w:p w14:paraId="09DF5F9A" w14:textId="77777777" w:rsidR="00030930" w:rsidRDefault="00030930">
            <w:pPr>
              <w:rPr>
                <w:sz w:val="20"/>
                <w:szCs w:val="20"/>
              </w:rPr>
            </w:pPr>
          </w:p>
        </w:tc>
        <w:tc>
          <w:tcPr>
            <w:tcW w:w="1583" w:type="dxa"/>
            <w:tcBorders>
              <w:top w:val="single" w:sz="4" w:space="0" w:color="000000"/>
              <w:left w:val="single" w:sz="4" w:space="0" w:color="000000"/>
              <w:bottom w:val="single" w:sz="4" w:space="0" w:color="000000"/>
              <w:right w:val="single" w:sz="4" w:space="0" w:color="000000"/>
            </w:tcBorders>
          </w:tcPr>
          <w:p w14:paraId="5963579B" w14:textId="77777777" w:rsidR="00030930" w:rsidRDefault="00C55616">
            <w:pPr>
              <w:rPr>
                <w:sz w:val="20"/>
                <w:szCs w:val="20"/>
              </w:rPr>
            </w:pPr>
            <w:r>
              <w:rPr>
                <w:b/>
                <w:sz w:val="20"/>
                <w:szCs w:val="20"/>
              </w:rPr>
              <w:t>Х</w:t>
            </w:r>
          </w:p>
        </w:tc>
      </w:tr>
    </w:tbl>
    <w:p w14:paraId="45B8846D" w14:textId="77777777" w:rsidR="00030930" w:rsidRDefault="00030930">
      <w:pPr>
        <w:pStyle w:val="affff5"/>
      </w:pPr>
    </w:p>
    <w:p w14:paraId="52BD3365" w14:textId="77777777" w:rsidR="00030930" w:rsidRDefault="00030930">
      <w:pPr>
        <w:pStyle w:val="affff5"/>
        <w:rPr>
          <w:b/>
          <w:bCs/>
        </w:rPr>
      </w:pPr>
    </w:p>
    <w:p w14:paraId="3F6995D0" w14:textId="77777777" w:rsidR="00030930" w:rsidRDefault="00C55616">
      <w:pPr>
        <w:pStyle w:val="affff5"/>
        <w:rPr>
          <w:b/>
          <w:bCs/>
          <w:sz w:val="20"/>
        </w:rPr>
      </w:pPr>
      <w:r>
        <w:rPr>
          <w:b/>
          <w:bCs/>
          <w:sz w:val="20"/>
        </w:rPr>
        <w:t>Инструкции по заполнению</w:t>
      </w:r>
    </w:p>
    <w:p w14:paraId="50A52A86" w14:textId="77777777" w:rsidR="00030930" w:rsidRDefault="00C55616">
      <w:pPr>
        <w:pStyle w:val="affff5"/>
        <w:numPr>
          <w:ilvl w:val="0"/>
          <w:numId w:val="24"/>
        </w:numPr>
        <w:tabs>
          <w:tab w:val="left" w:pos="360"/>
        </w:tabs>
        <w:ind w:left="0" w:firstLine="360"/>
        <w:jc w:val="both"/>
        <w:rPr>
          <w:sz w:val="20"/>
        </w:rPr>
      </w:pPr>
      <w:r>
        <w:rPr>
          <w:sz w:val="20"/>
        </w:rPr>
        <w:t>Данные инструкции не следует воспроизводить в документах, подготовленных Участником закупки.</w:t>
      </w:r>
    </w:p>
    <w:p w14:paraId="6B5D27F9" w14:textId="77777777" w:rsidR="00030930" w:rsidRDefault="00C55616">
      <w:pPr>
        <w:pStyle w:val="affff5"/>
        <w:numPr>
          <w:ilvl w:val="0"/>
          <w:numId w:val="24"/>
        </w:numPr>
        <w:tabs>
          <w:tab w:val="left" w:pos="360"/>
        </w:tabs>
        <w:ind w:left="0" w:firstLine="360"/>
        <w:jc w:val="both"/>
        <w:rPr>
          <w:sz w:val="20"/>
        </w:rPr>
      </w:pPr>
      <w:r>
        <w:rPr>
          <w:sz w:val="20"/>
        </w:rPr>
        <w:t xml:space="preserve">Участник конкурса может самостоятельно выбрать договоры, которые, по его мнению, наилучшим образом характеризует его опыт. </w:t>
      </w:r>
    </w:p>
    <w:p w14:paraId="6FD37EBB" w14:textId="77777777" w:rsidR="00030930" w:rsidRDefault="00C55616">
      <w:pPr>
        <w:pStyle w:val="affff5"/>
        <w:numPr>
          <w:ilvl w:val="0"/>
          <w:numId w:val="24"/>
        </w:numPr>
        <w:tabs>
          <w:tab w:val="left" w:pos="360"/>
        </w:tabs>
        <w:ind w:left="0" w:firstLine="360"/>
        <w:jc w:val="both"/>
        <w:rPr>
          <w:sz w:val="20"/>
        </w:rPr>
      </w:pPr>
      <w:r>
        <w:rPr>
          <w:sz w:val="20"/>
        </w:rPr>
        <w:t>Для подтверждения информации, указанной Участниками в данной форме в составе заявки могут быть представлены копии документов по исполнению выполненных договоров (копий контрактов (договоров), копий актов приемки выполненных работ и т.п.)</w:t>
      </w:r>
    </w:p>
    <w:p w14:paraId="1FB1AEC4" w14:textId="77777777" w:rsidR="00030930" w:rsidRDefault="00C55616">
      <w:pPr>
        <w:tabs>
          <w:tab w:val="left" w:pos="709"/>
        </w:tabs>
        <w:spacing w:after="0"/>
        <w:rPr>
          <w:sz w:val="20"/>
        </w:rPr>
        <w:sectPr w:rsidR="00030930">
          <w:footerReference w:type="default" r:id="rId28"/>
          <w:pgSz w:w="11906" w:h="16838"/>
          <w:pgMar w:top="1134" w:right="850" w:bottom="1134" w:left="1701" w:header="0" w:footer="170" w:gutter="0"/>
          <w:cols w:space="720"/>
          <w:docGrid w:linePitch="360"/>
        </w:sectPr>
      </w:pPr>
      <w:r>
        <w:br w:type="page" w:clear="all"/>
      </w:r>
    </w:p>
    <w:p w14:paraId="7E8A5F27" w14:textId="77777777" w:rsidR="00030930" w:rsidRDefault="00C55616">
      <w:pPr>
        <w:pStyle w:val="21"/>
        <w:tabs>
          <w:tab w:val="clear" w:pos="576"/>
          <w:tab w:val="left" w:pos="1276"/>
          <w:tab w:val="left" w:pos="1843"/>
        </w:tabs>
        <w:ind w:left="360" w:firstLine="0"/>
        <w:rPr>
          <w:sz w:val="24"/>
          <w:szCs w:val="24"/>
        </w:rPr>
      </w:pPr>
      <w:bookmarkStart w:id="125" w:name="_Toc205812996"/>
      <w:r>
        <w:rPr>
          <w:bCs w:val="0"/>
          <w:sz w:val="24"/>
          <w:szCs w:val="24"/>
        </w:rPr>
        <w:t>Форма 4. Справка о привлекаемых кадровых ресурсах</w:t>
      </w:r>
      <w:bookmarkEnd w:id="125"/>
    </w:p>
    <w:p w14:paraId="1D716616" w14:textId="77777777" w:rsidR="00030930" w:rsidRDefault="00030930"/>
    <w:tbl>
      <w:tblPr>
        <w:tblW w:w="5000" w:type="pct"/>
        <w:tblLayout w:type="fixed"/>
        <w:tblLook w:val="04A0" w:firstRow="1" w:lastRow="0" w:firstColumn="1" w:lastColumn="0" w:noHBand="0" w:noVBand="1"/>
      </w:tblPr>
      <w:tblGrid>
        <w:gridCol w:w="953"/>
        <w:gridCol w:w="3556"/>
        <w:gridCol w:w="912"/>
        <w:gridCol w:w="2482"/>
        <w:gridCol w:w="1668"/>
      </w:tblGrid>
      <w:tr w:rsidR="00030930" w14:paraId="23E1006D" w14:textId="77777777">
        <w:trPr>
          <w:trHeight w:val="551"/>
          <w:tblHeader/>
        </w:trPr>
        <w:tc>
          <w:tcPr>
            <w:tcW w:w="932" w:type="dxa"/>
            <w:tcBorders>
              <w:top w:val="single" w:sz="6" w:space="0" w:color="000000"/>
              <w:left w:val="single" w:sz="6" w:space="0" w:color="000000"/>
              <w:bottom w:val="single" w:sz="6" w:space="0" w:color="000000"/>
              <w:right w:val="single" w:sz="6" w:space="0" w:color="000000"/>
            </w:tcBorders>
            <w:vAlign w:val="center"/>
          </w:tcPr>
          <w:p w14:paraId="22662AD8" w14:textId="77777777" w:rsidR="00030930" w:rsidRDefault="00C55616">
            <w:pPr>
              <w:rPr>
                <w:sz w:val="20"/>
                <w:szCs w:val="20"/>
              </w:rPr>
            </w:pPr>
            <w:r>
              <w:rPr>
                <w:sz w:val="20"/>
                <w:szCs w:val="20"/>
              </w:rPr>
              <w:t>№</w:t>
            </w:r>
          </w:p>
        </w:tc>
        <w:tc>
          <w:tcPr>
            <w:tcW w:w="3476" w:type="dxa"/>
            <w:tcBorders>
              <w:top w:val="single" w:sz="6" w:space="0" w:color="000000"/>
              <w:left w:val="single" w:sz="6" w:space="0" w:color="000000"/>
              <w:bottom w:val="single" w:sz="6" w:space="0" w:color="000000"/>
              <w:right w:val="single" w:sz="6" w:space="0" w:color="000000"/>
            </w:tcBorders>
            <w:vAlign w:val="center"/>
          </w:tcPr>
          <w:p w14:paraId="44865392" w14:textId="77777777" w:rsidR="00030930" w:rsidRDefault="00C55616">
            <w:pPr>
              <w:jc w:val="center"/>
              <w:rPr>
                <w:sz w:val="20"/>
                <w:szCs w:val="20"/>
              </w:rPr>
            </w:pPr>
            <w:r>
              <w:rPr>
                <w:sz w:val="20"/>
                <w:szCs w:val="20"/>
              </w:rPr>
              <w:t>Персонал, (специальность, разряд)</w:t>
            </w:r>
          </w:p>
        </w:tc>
        <w:tc>
          <w:tcPr>
            <w:tcW w:w="891" w:type="dxa"/>
            <w:tcBorders>
              <w:top w:val="single" w:sz="6" w:space="0" w:color="000000"/>
              <w:left w:val="single" w:sz="6" w:space="0" w:color="000000"/>
              <w:bottom w:val="single" w:sz="6" w:space="0" w:color="000000"/>
              <w:right w:val="single" w:sz="6" w:space="0" w:color="000000"/>
            </w:tcBorders>
            <w:vAlign w:val="center"/>
          </w:tcPr>
          <w:p w14:paraId="7040DD3B" w14:textId="77777777" w:rsidR="00030930" w:rsidRDefault="00C55616">
            <w:pPr>
              <w:jc w:val="center"/>
              <w:rPr>
                <w:sz w:val="20"/>
                <w:szCs w:val="20"/>
              </w:rPr>
            </w:pPr>
            <w:r>
              <w:rPr>
                <w:sz w:val="20"/>
                <w:szCs w:val="20"/>
              </w:rPr>
              <w:t>Кол-во, чел.</w:t>
            </w:r>
          </w:p>
        </w:tc>
        <w:tc>
          <w:tcPr>
            <w:tcW w:w="2426" w:type="dxa"/>
            <w:tcBorders>
              <w:top w:val="single" w:sz="6" w:space="0" w:color="000000"/>
              <w:left w:val="single" w:sz="6" w:space="0" w:color="000000"/>
              <w:bottom w:val="single" w:sz="6" w:space="0" w:color="000000"/>
              <w:right w:val="single" w:sz="6" w:space="0" w:color="000000"/>
            </w:tcBorders>
            <w:vAlign w:val="center"/>
          </w:tcPr>
          <w:p w14:paraId="03740E6F" w14:textId="77777777" w:rsidR="00030930" w:rsidRDefault="00C55616">
            <w:pPr>
              <w:jc w:val="center"/>
              <w:rPr>
                <w:sz w:val="20"/>
                <w:szCs w:val="20"/>
              </w:rPr>
            </w:pPr>
            <w:r>
              <w:rPr>
                <w:sz w:val="20"/>
                <w:szCs w:val="20"/>
              </w:rPr>
              <w:t>Принадлежность персонала (генподрядчик, субподрядчик, член коллективного участника)</w:t>
            </w:r>
          </w:p>
        </w:tc>
        <w:tc>
          <w:tcPr>
            <w:tcW w:w="1630" w:type="dxa"/>
            <w:tcBorders>
              <w:top w:val="single" w:sz="6" w:space="0" w:color="000000"/>
              <w:left w:val="single" w:sz="6" w:space="0" w:color="000000"/>
              <w:bottom w:val="single" w:sz="6" w:space="0" w:color="000000"/>
              <w:right w:val="single" w:sz="6" w:space="0" w:color="000000"/>
            </w:tcBorders>
            <w:vAlign w:val="center"/>
          </w:tcPr>
          <w:p w14:paraId="165A5E51" w14:textId="77777777" w:rsidR="00030930" w:rsidRDefault="00C55616">
            <w:pPr>
              <w:jc w:val="center"/>
              <w:rPr>
                <w:sz w:val="20"/>
                <w:szCs w:val="20"/>
              </w:rPr>
            </w:pPr>
            <w:r>
              <w:rPr>
                <w:sz w:val="20"/>
                <w:szCs w:val="20"/>
              </w:rPr>
              <w:t>Примечания</w:t>
            </w:r>
          </w:p>
        </w:tc>
      </w:tr>
      <w:tr w:rsidR="00030930" w14:paraId="0B19B211" w14:textId="77777777">
        <w:trPr>
          <w:trHeight w:val="227"/>
        </w:trPr>
        <w:tc>
          <w:tcPr>
            <w:tcW w:w="932" w:type="dxa"/>
            <w:tcBorders>
              <w:top w:val="single" w:sz="6" w:space="0" w:color="000000"/>
              <w:left w:val="single" w:sz="6" w:space="0" w:color="000000"/>
              <w:bottom w:val="single" w:sz="6" w:space="0" w:color="000000"/>
              <w:right w:val="single" w:sz="6" w:space="0" w:color="000000"/>
            </w:tcBorders>
          </w:tcPr>
          <w:p w14:paraId="09DA1584" w14:textId="77777777" w:rsidR="00030930" w:rsidRDefault="00C55616">
            <w:pPr>
              <w:spacing w:after="0"/>
              <w:ind w:left="-42" w:right="-28"/>
              <w:rPr>
                <w:color w:val="000000"/>
                <w:sz w:val="22"/>
                <w:szCs w:val="22"/>
                <w:lang w:val="en-US"/>
              </w:rPr>
            </w:pPr>
            <w:r>
              <w:rPr>
                <w:color w:val="000000"/>
                <w:sz w:val="22"/>
                <w:szCs w:val="22"/>
                <w:lang w:val="en-US"/>
              </w:rPr>
              <w:t>1</w:t>
            </w:r>
          </w:p>
        </w:tc>
        <w:tc>
          <w:tcPr>
            <w:tcW w:w="3476" w:type="dxa"/>
            <w:tcBorders>
              <w:top w:val="single" w:sz="6" w:space="0" w:color="000000"/>
              <w:left w:val="single" w:sz="6" w:space="0" w:color="000000"/>
              <w:bottom w:val="single" w:sz="6" w:space="0" w:color="000000"/>
              <w:right w:val="single" w:sz="6" w:space="0" w:color="000000"/>
            </w:tcBorders>
          </w:tcPr>
          <w:p w14:paraId="0E781A1C" w14:textId="77777777" w:rsidR="00030930" w:rsidRDefault="00030930">
            <w:pPr>
              <w:rPr>
                <w:sz w:val="22"/>
                <w:szCs w:val="22"/>
              </w:rPr>
            </w:pPr>
          </w:p>
        </w:tc>
        <w:tc>
          <w:tcPr>
            <w:tcW w:w="891" w:type="dxa"/>
            <w:tcBorders>
              <w:top w:val="single" w:sz="6" w:space="0" w:color="000000"/>
              <w:left w:val="single" w:sz="6" w:space="0" w:color="000000"/>
              <w:bottom w:val="single" w:sz="6" w:space="0" w:color="000000"/>
              <w:right w:val="single" w:sz="6" w:space="0" w:color="000000"/>
            </w:tcBorders>
            <w:vAlign w:val="center"/>
          </w:tcPr>
          <w:p w14:paraId="308E5DA5" w14:textId="77777777" w:rsidR="00030930" w:rsidRDefault="00030930">
            <w:pPr>
              <w:rPr>
                <w:sz w:val="20"/>
                <w:szCs w:val="20"/>
              </w:rPr>
            </w:pPr>
          </w:p>
        </w:tc>
        <w:tc>
          <w:tcPr>
            <w:tcW w:w="2426" w:type="dxa"/>
            <w:tcBorders>
              <w:top w:val="single" w:sz="6" w:space="0" w:color="000000"/>
              <w:left w:val="single" w:sz="6" w:space="0" w:color="000000"/>
              <w:bottom w:val="single" w:sz="6" w:space="0" w:color="000000"/>
              <w:right w:val="single" w:sz="6" w:space="0" w:color="000000"/>
            </w:tcBorders>
            <w:vAlign w:val="center"/>
          </w:tcPr>
          <w:p w14:paraId="60AB42A1" w14:textId="77777777" w:rsidR="00030930" w:rsidRDefault="00030930">
            <w:pPr>
              <w:rPr>
                <w:sz w:val="20"/>
                <w:szCs w:val="20"/>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25280377" w14:textId="77777777" w:rsidR="00030930" w:rsidRDefault="00030930">
            <w:pPr>
              <w:rPr>
                <w:sz w:val="20"/>
                <w:szCs w:val="20"/>
              </w:rPr>
            </w:pPr>
          </w:p>
        </w:tc>
      </w:tr>
      <w:tr w:rsidR="00030930" w14:paraId="1994372C" w14:textId="77777777">
        <w:trPr>
          <w:trHeight w:val="227"/>
        </w:trPr>
        <w:tc>
          <w:tcPr>
            <w:tcW w:w="932" w:type="dxa"/>
            <w:tcBorders>
              <w:top w:val="single" w:sz="6" w:space="0" w:color="000000"/>
              <w:left w:val="single" w:sz="6" w:space="0" w:color="000000"/>
              <w:bottom w:val="single" w:sz="6" w:space="0" w:color="000000"/>
              <w:right w:val="single" w:sz="6" w:space="0" w:color="000000"/>
            </w:tcBorders>
          </w:tcPr>
          <w:p w14:paraId="73D0F4BD" w14:textId="77777777" w:rsidR="00030930" w:rsidRDefault="00C55616">
            <w:pPr>
              <w:spacing w:after="0"/>
              <w:ind w:left="-42" w:right="-28"/>
              <w:rPr>
                <w:color w:val="000000"/>
                <w:sz w:val="22"/>
                <w:szCs w:val="22"/>
                <w:lang w:val="en-US"/>
              </w:rPr>
            </w:pPr>
            <w:r>
              <w:rPr>
                <w:color w:val="000000"/>
                <w:sz w:val="22"/>
                <w:szCs w:val="22"/>
                <w:lang w:val="en-US"/>
              </w:rPr>
              <w:t>2</w:t>
            </w:r>
          </w:p>
        </w:tc>
        <w:tc>
          <w:tcPr>
            <w:tcW w:w="3476" w:type="dxa"/>
            <w:tcBorders>
              <w:top w:val="single" w:sz="6" w:space="0" w:color="000000"/>
              <w:left w:val="single" w:sz="6" w:space="0" w:color="000000"/>
              <w:bottom w:val="single" w:sz="6" w:space="0" w:color="000000"/>
              <w:right w:val="single" w:sz="6" w:space="0" w:color="000000"/>
            </w:tcBorders>
          </w:tcPr>
          <w:p w14:paraId="3249EA33" w14:textId="77777777" w:rsidR="00030930" w:rsidRDefault="00030930">
            <w:pPr>
              <w:rPr>
                <w:sz w:val="22"/>
                <w:szCs w:val="22"/>
              </w:rPr>
            </w:pPr>
          </w:p>
        </w:tc>
        <w:tc>
          <w:tcPr>
            <w:tcW w:w="891" w:type="dxa"/>
            <w:tcBorders>
              <w:top w:val="single" w:sz="6" w:space="0" w:color="000000"/>
              <w:left w:val="single" w:sz="6" w:space="0" w:color="000000"/>
              <w:bottom w:val="single" w:sz="6" w:space="0" w:color="000000"/>
              <w:right w:val="single" w:sz="6" w:space="0" w:color="000000"/>
            </w:tcBorders>
            <w:vAlign w:val="center"/>
          </w:tcPr>
          <w:p w14:paraId="58AA83F6" w14:textId="77777777" w:rsidR="00030930" w:rsidRDefault="00030930">
            <w:pPr>
              <w:rPr>
                <w:sz w:val="20"/>
                <w:szCs w:val="20"/>
              </w:rPr>
            </w:pPr>
          </w:p>
        </w:tc>
        <w:tc>
          <w:tcPr>
            <w:tcW w:w="2426" w:type="dxa"/>
            <w:tcBorders>
              <w:top w:val="single" w:sz="6" w:space="0" w:color="000000"/>
              <w:left w:val="single" w:sz="6" w:space="0" w:color="000000"/>
              <w:bottom w:val="single" w:sz="6" w:space="0" w:color="000000"/>
              <w:right w:val="single" w:sz="6" w:space="0" w:color="000000"/>
            </w:tcBorders>
            <w:vAlign w:val="center"/>
          </w:tcPr>
          <w:p w14:paraId="2095619D" w14:textId="77777777" w:rsidR="00030930" w:rsidRDefault="00030930">
            <w:pPr>
              <w:rPr>
                <w:sz w:val="20"/>
                <w:szCs w:val="20"/>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1DCE976F" w14:textId="77777777" w:rsidR="00030930" w:rsidRDefault="00030930">
            <w:pPr>
              <w:rPr>
                <w:sz w:val="20"/>
                <w:szCs w:val="20"/>
              </w:rPr>
            </w:pPr>
          </w:p>
        </w:tc>
      </w:tr>
      <w:tr w:rsidR="00030930" w14:paraId="27572965" w14:textId="77777777">
        <w:trPr>
          <w:trHeight w:val="227"/>
        </w:trPr>
        <w:tc>
          <w:tcPr>
            <w:tcW w:w="932" w:type="dxa"/>
            <w:tcBorders>
              <w:top w:val="single" w:sz="6" w:space="0" w:color="000000"/>
              <w:left w:val="single" w:sz="6" w:space="0" w:color="000000"/>
              <w:bottom w:val="single" w:sz="6" w:space="0" w:color="000000"/>
              <w:right w:val="single" w:sz="6" w:space="0" w:color="000000"/>
            </w:tcBorders>
          </w:tcPr>
          <w:p w14:paraId="66154F26" w14:textId="77777777" w:rsidR="00030930" w:rsidRDefault="00C55616">
            <w:pPr>
              <w:spacing w:after="0"/>
              <w:ind w:left="-42" w:right="-28"/>
              <w:rPr>
                <w:color w:val="000000"/>
                <w:sz w:val="22"/>
                <w:szCs w:val="22"/>
              </w:rPr>
            </w:pPr>
            <w:r>
              <w:rPr>
                <w:color w:val="000000"/>
                <w:sz w:val="22"/>
                <w:szCs w:val="22"/>
              </w:rPr>
              <w:t>3</w:t>
            </w:r>
          </w:p>
        </w:tc>
        <w:tc>
          <w:tcPr>
            <w:tcW w:w="3476" w:type="dxa"/>
            <w:tcBorders>
              <w:top w:val="single" w:sz="6" w:space="0" w:color="000000"/>
              <w:left w:val="single" w:sz="6" w:space="0" w:color="000000"/>
              <w:bottom w:val="single" w:sz="6" w:space="0" w:color="000000"/>
              <w:right w:val="single" w:sz="6" w:space="0" w:color="000000"/>
            </w:tcBorders>
          </w:tcPr>
          <w:p w14:paraId="5A8A5F89" w14:textId="77777777" w:rsidR="00030930" w:rsidRDefault="00030930">
            <w:pPr>
              <w:rPr>
                <w:sz w:val="22"/>
                <w:szCs w:val="22"/>
              </w:rPr>
            </w:pPr>
          </w:p>
        </w:tc>
        <w:tc>
          <w:tcPr>
            <w:tcW w:w="891" w:type="dxa"/>
            <w:tcBorders>
              <w:top w:val="single" w:sz="6" w:space="0" w:color="000000"/>
              <w:left w:val="single" w:sz="6" w:space="0" w:color="000000"/>
              <w:bottom w:val="single" w:sz="6" w:space="0" w:color="000000"/>
              <w:right w:val="single" w:sz="6" w:space="0" w:color="000000"/>
            </w:tcBorders>
            <w:vAlign w:val="center"/>
          </w:tcPr>
          <w:p w14:paraId="097FF8D8" w14:textId="77777777" w:rsidR="00030930" w:rsidRDefault="00030930">
            <w:pPr>
              <w:rPr>
                <w:sz w:val="20"/>
                <w:szCs w:val="20"/>
              </w:rPr>
            </w:pPr>
          </w:p>
        </w:tc>
        <w:tc>
          <w:tcPr>
            <w:tcW w:w="2426" w:type="dxa"/>
            <w:tcBorders>
              <w:top w:val="single" w:sz="6" w:space="0" w:color="000000"/>
              <w:left w:val="single" w:sz="6" w:space="0" w:color="000000"/>
              <w:bottom w:val="single" w:sz="6" w:space="0" w:color="000000"/>
              <w:right w:val="single" w:sz="6" w:space="0" w:color="000000"/>
            </w:tcBorders>
            <w:vAlign w:val="center"/>
          </w:tcPr>
          <w:p w14:paraId="0D7A236E" w14:textId="77777777" w:rsidR="00030930" w:rsidRDefault="00030930">
            <w:pPr>
              <w:rPr>
                <w:sz w:val="20"/>
                <w:szCs w:val="20"/>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21ADE5D7" w14:textId="77777777" w:rsidR="00030930" w:rsidRDefault="00030930">
            <w:pPr>
              <w:rPr>
                <w:sz w:val="20"/>
                <w:szCs w:val="20"/>
              </w:rPr>
            </w:pPr>
          </w:p>
        </w:tc>
      </w:tr>
      <w:tr w:rsidR="00030930" w14:paraId="0519A71A" w14:textId="77777777">
        <w:trPr>
          <w:trHeight w:val="227"/>
        </w:trPr>
        <w:tc>
          <w:tcPr>
            <w:tcW w:w="932" w:type="dxa"/>
            <w:tcBorders>
              <w:top w:val="single" w:sz="6" w:space="0" w:color="000000"/>
              <w:left w:val="single" w:sz="6" w:space="0" w:color="000000"/>
              <w:bottom w:val="single" w:sz="6" w:space="0" w:color="000000"/>
              <w:right w:val="single" w:sz="6" w:space="0" w:color="000000"/>
            </w:tcBorders>
          </w:tcPr>
          <w:p w14:paraId="55DBDBAF" w14:textId="77777777" w:rsidR="00030930" w:rsidRDefault="00C55616">
            <w:pPr>
              <w:spacing w:after="0"/>
              <w:ind w:left="-42" w:right="-28"/>
              <w:rPr>
                <w:color w:val="000000"/>
                <w:sz w:val="22"/>
                <w:szCs w:val="22"/>
              </w:rPr>
            </w:pPr>
            <w:r>
              <w:rPr>
                <w:color w:val="000000"/>
                <w:sz w:val="22"/>
                <w:szCs w:val="22"/>
              </w:rPr>
              <w:t>4</w:t>
            </w:r>
          </w:p>
        </w:tc>
        <w:tc>
          <w:tcPr>
            <w:tcW w:w="3476" w:type="dxa"/>
            <w:tcBorders>
              <w:top w:val="single" w:sz="6" w:space="0" w:color="000000"/>
              <w:left w:val="single" w:sz="6" w:space="0" w:color="000000"/>
              <w:bottom w:val="single" w:sz="6" w:space="0" w:color="000000"/>
              <w:right w:val="single" w:sz="6" w:space="0" w:color="000000"/>
            </w:tcBorders>
          </w:tcPr>
          <w:p w14:paraId="6E87BA2A" w14:textId="77777777" w:rsidR="00030930" w:rsidRDefault="00030930">
            <w:pPr>
              <w:rPr>
                <w:sz w:val="22"/>
                <w:szCs w:val="22"/>
              </w:rPr>
            </w:pPr>
          </w:p>
        </w:tc>
        <w:tc>
          <w:tcPr>
            <w:tcW w:w="891" w:type="dxa"/>
            <w:tcBorders>
              <w:top w:val="single" w:sz="6" w:space="0" w:color="000000"/>
              <w:left w:val="single" w:sz="6" w:space="0" w:color="000000"/>
              <w:bottom w:val="single" w:sz="6" w:space="0" w:color="000000"/>
              <w:right w:val="single" w:sz="6" w:space="0" w:color="000000"/>
            </w:tcBorders>
            <w:vAlign w:val="center"/>
          </w:tcPr>
          <w:p w14:paraId="67FDC52E" w14:textId="77777777" w:rsidR="00030930" w:rsidRDefault="00030930">
            <w:pPr>
              <w:rPr>
                <w:sz w:val="20"/>
                <w:szCs w:val="20"/>
              </w:rPr>
            </w:pPr>
          </w:p>
        </w:tc>
        <w:tc>
          <w:tcPr>
            <w:tcW w:w="2426" w:type="dxa"/>
            <w:tcBorders>
              <w:top w:val="single" w:sz="6" w:space="0" w:color="000000"/>
              <w:left w:val="single" w:sz="6" w:space="0" w:color="000000"/>
              <w:bottom w:val="single" w:sz="6" w:space="0" w:color="000000"/>
              <w:right w:val="single" w:sz="6" w:space="0" w:color="000000"/>
            </w:tcBorders>
            <w:vAlign w:val="center"/>
          </w:tcPr>
          <w:p w14:paraId="0D827385" w14:textId="77777777" w:rsidR="00030930" w:rsidRDefault="00030930">
            <w:pPr>
              <w:rPr>
                <w:sz w:val="20"/>
                <w:szCs w:val="20"/>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609667D1" w14:textId="77777777" w:rsidR="00030930" w:rsidRDefault="00030930">
            <w:pPr>
              <w:rPr>
                <w:sz w:val="20"/>
                <w:szCs w:val="20"/>
              </w:rPr>
            </w:pPr>
          </w:p>
        </w:tc>
      </w:tr>
      <w:tr w:rsidR="00030930" w14:paraId="25DE76D7" w14:textId="77777777">
        <w:trPr>
          <w:trHeight w:val="227"/>
        </w:trPr>
        <w:tc>
          <w:tcPr>
            <w:tcW w:w="932" w:type="dxa"/>
            <w:tcBorders>
              <w:top w:val="single" w:sz="6" w:space="0" w:color="000000"/>
              <w:left w:val="single" w:sz="6" w:space="0" w:color="000000"/>
              <w:bottom w:val="single" w:sz="6" w:space="0" w:color="000000"/>
              <w:right w:val="single" w:sz="6" w:space="0" w:color="000000"/>
            </w:tcBorders>
          </w:tcPr>
          <w:p w14:paraId="442C52AF" w14:textId="77777777" w:rsidR="00030930" w:rsidRDefault="00030930">
            <w:pPr>
              <w:spacing w:after="0"/>
              <w:ind w:left="-42" w:right="-28"/>
              <w:rPr>
                <w:color w:val="000000"/>
                <w:sz w:val="22"/>
                <w:szCs w:val="22"/>
                <w:lang w:val="en-US"/>
              </w:rPr>
            </w:pPr>
          </w:p>
        </w:tc>
        <w:tc>
          <w:tcPr>
            <w:tcW w:w="3476" w:type="dxa"/>
            <w:tcBorders>
              <w:top w:val="single" w:sz="6" w:space="0" w:color="000000"/>
              <w:left w:val="single" w:sz="6" w:space="0" w:color="000000"/>
              <w:bottom w:val="single" w:sz="6" w:space="0" w:color="000000"/>
              <w:right w:val="single" w:sz="6" w:space="0" w:color="000000"/>
            </w:tcBorders>
          </w:tcPr>
          <w:p w14:paraId="736CCCED" w14:textId="77777777" w:rsidR="00030930" w:rsidRDefault="00030930"/>
        </w:tc>
        <w:tc>
          <w:tcPr>
            <w:tcW w:w="891" w:type="dxa"/>
            <w:tcBorders>
              <w:top w:val="single" w:sz="6" w:space="0" w:color="000000"/>
              <w:left w:val="single" w:sz="6" w:space="0" w:color="000000"/>
              <w:bottom w:val="single" w:sz="6" w:space="0" w:color="000000"/>
              <w:right w:val="single" w:sz="6" w:space="0" w:color="000000"/>
            </w:tcBorders>
            <w:vAlign w:val="center"/>
          </w:tcPr>
          <w:p w14:paraId="2FFE99A2" w14:textId="77777777" w:rsidR="00030930" w:rsidRDefault="00030930">
            <w:pPr>
              <w:rPr>
                <w:sz w:val="20"/>
                <w:szCs w:val="20"/>
              </w:rPr>
            </w:pPr>
          </w:p>
        </w:tc>
        <w:tc>
          <w:tcPr>
            <w:tcW w:w="2426" w:type="dxa"/>
            <w:tcBorders>
              <w:top w:val="single" w:sz="6" w:space="0" w:color="000000"/>
              <w:left w:val="single" w:sz="6" w:space="0" w:color="000000"/>
              <w:bottom w:val="single" w:sz="6" w:space="0" w:color="000000"/>
              <w:right w:val="single" w:sz="6" w:space="0" w:color="000000"/>
            </w:tcBorders>
            <w:vAlign w:val="center"/>
          </w:tcPr>
          <w:p w14:paraId="5558A74E" w14:textId="77777777" w:rsidR="00030930" w:rsidRDefault="00030930">
            <w:pPr>
              <w:rPr>
                <w:sz w:val="20"/>
                <w:szCs w:val="20"/>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451731CE" w14:textId="77777777" w:rsidR="00030930" w:rsidRDefault="00030930">
            <w:pPr>
              <w:rPr>
                <w:sz w:val="20"/>
                <w:szCs w:val="20"/>
              </w:rPr>
            </w:pPr>
          </w:p>
        </w:tc>
      </w:tr>
    </w:tbl>
    <w:p w14:paraId="6281E920" w14:textId="77777777" w:rsidR="00030930" w:rsidRDefault="00030930">
      <w:pPr>
        <w:rPr>
          <w:b/>
        </w:rPr>
      </w:pPr>
    </w:p>
    <w:p w14:paraId="2CD9545B" w14:textId="77777777" w:rsidR="00030930" w:rsidRDefault="00C55616">
      <w:pPr>
        <w:rPr>
          <w:b/>
          <w:sz w:val="20"/>
          <w:szCs w:val="20"/>
        </w:rPr>
      </w:pPr>
      <w:r>
        <w:rPr>
          <w:b/>
          <w:sz w:val="20"/>
          <w:szCs w:val="20"/>
        </w:rPr>
        <w:t>Инструкции по заполнению</w:t>
      </w:r>
    </w:p>
    <w:p w14:paraId="2885F7D5" w14:textId="77777777" w:rsidR="00030930" w:rsidRDefault="00C55616">
      <w:pPr>
        <w:pStyle w:val="affff5"/>
        <w:numPr>
          <w:ilvl w:val="0"/>
          <w:numId w:val="58"/>
        </w:numPr>
        <w:ind w:left="284" w:hanging="284"/>
        <w:jc w:val="both"/>
        <w:rPr>
          <w:sz w:val="20"/>
          <w:szCs w:val="20"/>
        </w:rPr>
      </w:pPr>
      <w:r>
        <w:rPr>
          <w:sz w:val="20"/>
          <w:szCs w:val="20"/>
        </w:rPr>
        <w:t>Данные инструкции не следует воспроизводить в документах, подготовленных Участником закупки.</w:t>
      </w:r>
    </w:p>
    <w:p w14:paraId="368178E0" w14:textId="77777777" w:rsidR="00030930" w:rsidRDefault="00C55616">
      <w:pPr>
        <w:pStyle w:val="affff5"/>
        <w:numPr>
          <w:ilvl w:val="0"/>
          <w:numId w:val="46"/>
        </w:numPr>
        <w:ind w:left="284" w:hanging="284"/>
        <w:jc w:val="both"/>
        <w:rPr>
          <w:sz w:val="20"/>
          <w:szCs w:val="20"/>
        </w:rPr>
        <w:sectPr w:rsidR="00030930">
          <w:footerReference w:type="default" r:id="rId29"/>
          <w:footerReference w:type="first" r:id="rId30"/>
          <w:pgSz w:w="11906" w:h="16838"/>
          <w:pgMar w:top="1134" w:right="850" w:bottom="1134" w:left="1701" w:header="0" w:footer="709" w:gutter="0"/>
          <w:cols w:space="720"/>
          <w:docGrid w:linePitch="360"/>
        </w:sectPr>
      </w:pPr>
      <w:r>
        <w:rPr>
          <w:sz w:val="20"/>
          <w:szCs w:val="20"/>
        </w:rPr>
        <w:t xml:space="preserve">В справке указываются сведения только о персонале необходимом для осуществления оценки заявки Участника согласно таблице 1 Приложения 1 к части </w:t>
      </w:r>
      <w:r>
        <w:rPr>
          <w:sz w:val="20"/>
          <w:szCs w:val="20"/>
          <w:lang w:val="en-US"/>
        </w:rPr>
        <w:t>II</w:t>
      </w:r>
      <w:r>
        <w:rPr>
          <w:sz w:val="20"/>
          <w:szCs w:val="20"/>
        </w:rPr>
        <w:t xml:space="preserve"> «Информационная карта закупки».</w:t>
      </w:r>
    </w:p>
    <w:p w14:paraId="200702B1" w14:textId="77777777" w:rsidR="00030930" w:rsidRDefault="00030930">
      <w:pPr>
        <w:ind w:left="284"/>
        <w:rPr>
          <w:sz w:val="20"/>
          <w:szCs w:val="20"/>
        </w:rPr>
      </w:pPr>
    </w:p>
    <w:p w14:paraId="47FF078F" w14:textId="77777777" w:rsidR="00030930" w:rsidRDefault="00C55616">
      <w:pPr>
        <w:pStyle w:val="21"/>
        <w:tabs>
          <w:tab w:val="clear" w:pos="576"/>
          <w:tab w:val="left" w:pos="1560"/>
        </w:tabs>
        <w:ind w:left="0" w:firstLine="0"/>
        <w:rPr>
          <w:sz w:val="24"/>
          <w:szCs w:val="24"/>
        </w:rPr>
      </w:pPr>
      <w:bookmarkStart w:id="126" w:name="_Toc205812997"/>
      <w:r>
        <w:rPr>
          <w:sz w:val="24"/>
          <w:szCs w:val="24"/>
        </w:rPr>
        <w:t>Форма 5. Справка о привлекаемых материально-технических ресурсах</w:t>
      </w:r>
      <w:bookmarkEnd w:id="126"/>
    </w:p>
    <w:p w14:paraId="1DD1C8D3" w14:textId="77777777" w:rsidR="00030930" w:rsidRDefault="00030930">
      <w:pPr>
        <w:jc w:val="center"/>
        <w:rPr>
          <w:b/>
        </w:rPr>
      </w:pPr>
    </w:p>
    <w:p w14:paraId="14121242" w14:textId="77777777" w:rsidR="00030930" w:rsidRDefault="00C55616">
      <w:pPr>
        <w:rPr>
          <w:i/>
        </w:rPr>
      </w:pPr>
      <w:r>
        <w:t xml:space="preserve">Участник закупки: ________________________________                        </w:t>
      </w:r>
    </w:p>
    <w:p w14:paraId="14532C05" w14:textId="77777777" w:rsidR="00030930" w:rsidRDefault="00030930">
      <w:pPr>
        <w:ind w:left="300" w:firstLine="567"/>
        <w:rPr>
          <w:bCs/>
          <w:lang w:eastAsia="ar-SA"/>
        </w:rPr>
      </w:pPr>
    </w:p>
    <w:tbl>
      <w:tblPr>
        <w:tblW w:w="5000" w:type="pct"/>
        <w:tblLayout w:type="fixed"/>
        <w:tblLook w:val="04A0" w:firstRow="1" w:lastRow="0" w:firstColumn="1" w:lastColumn="0" w:noHBand="0" w:noVBand="1"/>
      </w:tblPr>
      <w:tblGrid>
        <w:gridCol w:w="542"/>
        <w:gridCol w:w="3060"/>
        <w:gridCol w:w="1762"/>
        <w:gridCol w:w="1761"/>
        <w:gridCol w:w="731"/>
        <w:gridCol w:w="1715"/>
      </w:tblGrid>
      <w:tr w:rsidR="00030930" w14:paraId="12424E28" w14:textId="77777777">
        <w:trPr>
          <w:trHeight w:val="584"/>
        </w:trPr>
        <w:tc>
          <w:tcPr>
            <w:tcW w:w="530" w:type="dxa"/>
            <w:tcBorders>
              <w:top w:val="single" w:sz="4" w:space="0" w:color="000000"/>
              <w:left w:val="single" w:sz="4" w:space="0" w:color="000000"/>
              <w:bottom w:val="single" w:sz="4" w:space="0" w:color="000000"/>
              <w:right w:val="single" w:sz="4" w:space="0" w:color="000000"/>
            </w:tcBorders>
            <w:shd w:val="clear" w:color="FFFFFF" w:fill="D9D9D9"/>
            <w:vAlign w:val="center"/>
          </w:tcPr>
          <w:p w14:paraId="55CC7E94" w14:textId="77777777" w:rsidR="00030930" w:rsidRDefault="00030930">
            <w:pPr>
              <w:spacing w:after="120"/>
              <w:jc w:val="left"/>
              <w:rPr>
                <w:bCs/>
                <w:sz w:val="20"/>
                <w:szCs w:val="20"/>
                <w:lang w:eastAsia="en-US"/>
              </w:rPr>
            </w:pPr>
          </w:p>
          <w:p w14:paraId="2120C78A" w14:textId="77777777" w:rsidR="00030930" w:rsidRDefault="00C55616">
            <w:pPr>
              <w:spacing w:after="120"/>
              <w:jc w:val="left"/>
              <w:rPr>
                <w:bCs/>
                <w:sz w:val="20"/>
                <w:szCs w:val="20"/>
                <w:lang w:eastAsia="en-US"/>
              </w:rPr>
            </w:pPr>
            <w:r>
              <w:rPr>
                <w:bCs/>
                <w:sz w:val="20"/>
                <w:szCs w:val="20"/>
                <w:lang w:eastAsia="en-US"/>
              </w:rPr>
              <w:t>№ п.п.</w:t>
            </w:r>
          </w:p>
        </w:tc>
        <w:tc>
          <w:tcPr>
            <w:tcW w:w="2991" w:type="dxa"/>
            <w:tcBorders>
              <w:top w:val="single" w:sz="4" w:space="0" w:color="000000"/>
              <w:left w:val="single" w:sz="4" w:space="0" w:color="000000"/>
              <w:bottom w:val="single" w:sz="4" w:space="0" w:color="000000"/>
              <w:right w:val="single" w:sz="4" w:space="0" w:color="000000"/>
            </w:tcBorders>
            <w:shd w:val="clear" w:color="FFFFFF" w:fill="D9D9D9"/>
            <w:vAlign w:val="center"/>
          </w:tcPr>
          <w:p w14:paraId="0193AF76" w14:textId="77777777" w:rsidR="00030930" w:rsidRDefault="00C55616">
            <w:pPr>
              <w:spacing w:after="0"/>
              <w:jc w:val="left"/>
              <w:rPr>
                <w:bCs/>
                <w:sz w:val="20"/>
                <w:szCs w:val="20"/>
                <w:lang w:eastAsia="en-US"/>
              </w:rPr>
            </w:pPr>
            <w:r>
              <w:rPr>
                <w:bCs/>
                <w:sz w:val="20"/>
                <w:szCs w:val="20"/>
                <w:lang w:eastAsia="en-US"/>
              </w:rPr>
              <w:t>Наименование МТР</w:t>
            </w:r>
          </w:p>
        </w:tc>
        <w:tc>
          <w:tcPr>
            <w:tcW w:w="1722" w:type="dxa"/>
            <w:tcBorders>
              <w:top w:val="single" w:sz="4" w:space="0" w:color="000000"/>
              <w:left w:val="single" w:sz="4" w:space="0" w:color="000000"/>
              <w:bottom w:val="single" w:sz="4" w:space="0" w:color="000000"/>
              <w:right w:val="single" w:sz="4" w:space="0" w:color="000000"/>
            </w:tcBorders>
            <w:shd w:val="clear" w:color="FFFFFF" w:fill="D9D9D9"/>
            <w:vAlign w:val="center"/>
          </w:tcPr>
          <w:p w14:paraId="19BEE96F" w14:textId="77777777" w:rsidR="00030930" w:rsidRDefault="00C55616">
            <w:pPr>
              <w:spacing w:after="120"/>
              <w:jc w:val="center"/>
              <w:rPr>
                <w:bCs/>
                <w:sz w:val="20"/>
                <w:szCs w:val="20"/>
                <w:lang w:eastAsia="en-US"/>
              </w:rPr>
            </w:pPr>
            <w:r>
              <w:rPr>
                <w:bCs/>
                <w:sz w:val="20"/>
                <w:szCs w:val="20"/>
                <w:lang w:eastAsia="en-US"/>
              </w:rPr>
              <w:t>тип/марка или аналог</w:t>
            </w:r>
          </w:p>
        </w:tc>
        <w:tc>
          <w:tcPr>
            <w:tcW w:w="1721" w:type="dxa"/>
            <w:tcBorders>
              <w:top w:val="single" w:sz="4" w:space="0" w:color="000000"/>
              <w:left w:val="single" w:sz="4" w:space="0" w:color="000000"/>
              <w:bottom w:val="single" w:sz="4" w:space="0" w:color="000000"/>
              <w:right w:val="single" w:sz="4" w:space="0" w:color="000000"/>
            </w:tcBorders>
            <w:shd w:val="clear" w:color="FFFFFF" w:fill="D9D9D9"/>
            <w:vAlign w:val="center"/>
          </w:tcPr>
          <w:p w14:paraId="4C0DF734" w14:textId="77777777" w:rsidR="00030930" w:rsidRDefault="00C55616">
            <w:pPr>
              <w:spacing w:after="120"/>
              <w:jc w:val="left"/>
              <w:rPr>
                <w:bCs/>
                <w:sz w:val="20"/>
                <w:szCs w:val="20"/>
                <w:lang w:eastAsia="en-US"/>
              </w:rPr>
            </w:pPr>
            <w:r>
              <w:rPr>
                <w:bCs/>
                <w:sz w:val="20"/>
                <w:szCs w:val="20"/>
                <w:lang w:eastAsia="en-US"/>
              </w:rPr>
              <w:t>Основная характеристика</w:t>
            </w:r>
          </w:p>
        </w:tc>
        <w:tc>
          <w:tcPr>
            <w:tcW w:w="714" w:type="dxa"/>
            <w:tcBorders>
              <w:top w:val="single" w:sz="4" w:space="0" w:color="000000"/>
              <w:left w:val="single" w:sz="4" w:space="0" w:color="000000"/>
              <w:bottom w:val="single" w:sz="4" w:space="0" w:color="000000"/>
              <w:right w:val="single" w:sz="4" w:space="0" w:color="000000"/>
            </w:tcBorders>
            <w:shd w:val="clear" w:color="FFFFFF" w:fill="D9D9D9"/>
            <w:vAlign w:val="center"/>
          </w:tcPr>
          <w:p w14:paraId="4ED16DDA" w14:textId="77777777" w:rsidR="00030930" w:rsidRDefault="00C55616">
            <w:pPr>
              <w:spacing w:after="120"/>
              <w:jc w:val="left"/>
              <w:rPr>
                <w:bCs/>
                <w:sz w:val="20"/>
                <w:szCs w:val="20"/>
                <w:lang w:eastAsia="en-US"/>
              </w:rPr>
            </w:pPr>
            <w:r>
              <w:rPr>
                <w:bCs/>
                <w:sz w:val="20"/>
                <w:szCs w:val="20"/>
                <w:lang w:eastAsia="en-US"/>
              </w:rPr>
              <w:t>Кол-во, ед.</w:t>
            </w:r>
          </w:p>
        </w:tc>
        <w:tc>
          <w:tcPr>
            <w:tcW w:w="1676" w:type="dxa"/>
            <w:tcBorders>
              <w:top w:val="single" w:sz="4" w:space="0" w:color="000000"/>
              <w:left w:val="single" w:sz="4" w:space="0" w:color="000000"/>
              <w:bottom w:val="single" w:sz="4" w:space="0" w:color="000000"/>
              <w:right w:val="single" w:sz="4" w:space="0" w:color="000000"/>
            </w:tcBorders>
            <w:shd w:val="clear" w:color="FFFFFF" w:fill="D9D9D9"/>
            <w:vAlign w:val="center"/>
          </w:tcPr>
          <w:p w14:paraId="53703230" w14:textId="77777777" w:rsidR="00030930" w:rsidRDefault="00C55616">
            <w:pPr>
              <w:spacing w:after="120"/>
              <w:jc w:val="left"/>
              <w:rPr>
                <w:bCs/>
                <w:sz w:val="16"/>
                <w:szCs w:val="16"/>
                <w:lang w:eastAsia="en-US"/>
              </w:rPr>
            </w:pPr>
            <w:r>
              <w:rPr>
                <w:bCs/>
                <w:sz w:val="16"/>
                <w:szCs w:val="16"/>
                <w:lang w:eastAsia="en-US"/>
              </w:rPr>
              <w:t xml:space="preserve">Право собственности или иное право (хозяйственного ведения, оперативного управления, </w:t>
            </w:r>
            <w:r>
              <w:rPr>
                <w:bCs/>
                <w:sz w:val="16"/>
                <w:szCs w:val="16"/>
                <w:lang w:eastAsia="en-US"/>
              </w:rPr>
              <w:br w:type="textWrapping" w:clear="all"/>
            </w:r>
            <w:r>
              <w:rPr>
                <w:bCs/>
                <w:sz w:val="16"/>
                <w:szCs w:val="16"/>
                <w:lang w:eastAsia="en-US"/>
              </w:rPr>
              <w:t>№ договора аренды в случае аренды МТР), принадлежность (участник, субподрядчик и т.п.), месторасположение</w:t>
            </w:r>
          </w:p>
        </w:tc>
      </w:tr>
      <w:tr w:rsidR="00030930" w14:paraId="10EA2198" w14:textId="77777777">
        <w:trPr>
          <w:trHeight w:hRule="exact" w:val="727"/>
        </w:trPr>
        <w:tc>
          <w:tcPr>
            <w:tcW w:w="530" w:type="dxa"/>
            <w:tcBorders>
              <w:top w:val="single" w:sz="4" w:space="0" w:color="000000"/>
              <w:left w:val="single" w:sz="4" w:space="0" w:color="000000"/>
              <w:bottom w:val="single" w:sz="4" w:space="0" w:color="000000"/>
              <w:right w:val="single" w:sz="4" w:space="0" w:color="000000"/>
            </w:tcBorders>
            <w:vAlign w:val="center"/>
          </w:tcPr>
          <w:p w14:paraId="14BD0B88" w14:textId="77777777" w:rsidR="00030930" w:rsidRDefault="00030930">
            <w:pPr>
              <w:pStyle w:val="affff5"/>
              <w:numPr>
                <w:ilvl w:val="0"/>
                <w:numId w:val="51"/>
              </w:numPr>
              <w:spacing w:after="120"/>
              <w:ind w:left="0" w:right="36" w:firstLine="0"/>
              <w:rPr>
                <w:bCs/>
                <w:sz w:val="20"/>
                <w:szCs w:val="20"/>
                <w:lang w:eastAsia="en-US"/>
              </w:rPr>
            </w:pPr>
          </w:p>
        </w:tc>
        <w:tc>
          <w:tcPr>
            <w:tcW w:w="2991" w:type="dxa"/>
            <w:tcBorders>
              <w:top w:val="single" w:sz="4" w:space="0" w:color="000000"/>
              <w:left w:val="single" w:sz="4" w:space="0" w:color="000000"/>
              <w:bottom w:val="single" w:sz="4" w:space="0" w:color="000000"/>
              <w:right w:val="single" w:sz="4" w:space="0" w:color="000000"/>
            </w:tcBorders>
            <w:shd w:val="clear" w:color="FFFFFF" w:fill="FFFFFF"/>
          </w:tcPr>
          <w:p w14:paraId="33702052" w14:textId="77777777" w:rsidR="00030930" w:rsidRDefault="00030930">
            <w:pPr>
              <w:spacing w:after="0"/>
              <w:rPr>
                <w:sz w:val="20"/>
                <w:szCs w:val="20"/>
              </w:rPr>
            </w:pPr>
          </w:p>
        </w:tc>
        <w:tc>
          <w:tcPr>
            <w:tcW w:w="1722" w:type="dxa"/>
            <w:tcBorders>
              <w:top w:val="single" w:sz="4" w:space="0" w:color="000000"/>
              <w:left w:val="single" w:sz="4" w:space="0" w:color="000000"/>
              <w:bottom w:val="single" w:sz="4" w:space="0" w:color="000000"/>
              <w:right w:val="single" w:sz="4" w:space="0" w:color="000000"/>
            </w:tcBorders>
            <w:vAlign w:val="center"/>
          </w:tcPr>
          <w:p w14:paraId="6F94C14D" w14:textId="77777777" w:rsidR="00030930" w:rsidRDefault="00030930">
            <w:pPr>
              <w:spacing w:after="0"/>
              <w:jc w:val="center"/>
              <w:rPr>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8C8AD2C" w14:textId="77777777" w:rsidR="00030930" w:rsidRDefault="00030930">
            <w:pPr>
              <w:spacing w:after="0"/>
              <w:jc w:val="center"/>
              <w:rPr>
                <w:sz w:val="20"/>
                <w:szCs w:val="20"/>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05A830C1" w14:textId="77777777" w:rsidR="00030930" w:rsidRDefault="00030930">
            <w:pPr>
              <w:spacing w:after="120"/>
              <w:jc w:val="left"/>
              <w:rPr>
                <w:bCs/>
                <w:sz w:val="20"/>
                <w:szCs w:val="20"/>
                <w:lang w:eastAsia="en-US"/>
              </w:rPr>
            </w:pPr>
          </w:p>
        </w:tc>
        <w:tc>
          <w:tcPr>
            <w:tcW w:w="1676" w:type="dxa"/>
            <w:tcBorders>
              <w:top w:val="single" w:sz="4" w:space="0" w:color="000000"/>
              <w:left w:val="single" w:sz="4" w:space="0" w:color="000000"/>
              <w:bottom w:val="single" w:sz="4" w:space="0" w:color="000000"/>
              <w:right w:val="single" w:sz="4" w:space="0" w:color="000000"/>
            </w:tcBorders>
            <w:vAlign w:val="center"/>
          </w:tcPr>
          <w:p w14:paraId="2062FF55" w14:textId="77777777" w:rsidR="00030930" w:rsidRDefault="00030930">
            <w:pPr>
              <w:spacing w:after="120"/>
              <w:jc w:val="left"/>
              <w:rPr>
                <w:bCs/>
                <w:sz w:val="20"/>
                <w:szCs w:val="20"/>
                <w:lang w:eastAsia="en-US"/>
              </w:rPr>
            </w:pPr>
          </w:p>
        </w:tc>
      </w:tr>
      <w:tr w:rsidR="00030930" w14:paraId="6B276F8F" w14:textId="77777777">
        <w:trPr>
          <w:trHeight w:hRule="exact" w:val="889"/>
        </w:trPr>
        <w:tc>
          <w:tcPr>
            <w:tcW w:w="530" w:type="dxa"/>
            <w:tcBorders>
              <w:top w:val="single" w:sz="4" w:space="0" w:color="000000"/>
              <w:left w:val="single" w:sz="4" w:space="0" w:color="000000"/>
              <w:bottom w:val="single" w:sz="4" w:space="0" w:color="000000"/>
              <w:right w:val="single" w:sz="4" w:space="0" w:color="000000"/>
            </w:tcBorders>
            <w:vAlign w:val="center"/>
          </w:tcPr>
          <w:p w14:paraId="0117832A" w14:textId="77777777" w:rsidR="00030930" w:rsidRDefault="00030930">
            <w:pPr>
              <w:pStyle w:val="affff5"/>
              <w:numPr>
                <w:ilvl w:val="0"/>
                <w:numId w:val="51"/>
              </w:numPr>
              <w:spacing w:after="120"/>
              <w:ind w:left="0" w:right="36" w:firstLine="0"/>
              <w:rPr>
                <w:bCs/>
                <w:sz w:val="20"/>
                <w:szCs w:val="20"/>
                <w:lang w:eastAsia="en-US"/>
              </w:rPr>
            </w:pPr>
          </w:p>
        </w:tc>
        <w:tc>
          <w:tcPr>
            <w:tcW w:w="2991"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E0F858C" w14:textId="77777777" w:rsidR="00030930" w:rsidRDefault="00030930">
            <w:pPr>
              <w:spacing w:after="0"/>
              <w:rPr>
                <w:sz w:val="20"/>
                <w:szCs w:val="20"/>
              </w:rPr>
            </w:pPr>
          </w:p>
        </w:tc>
        <w:tc>
          <w:tcPr>
            <w:tcW w:w="1722" w:type="dxa"/>
            <w:tcBorders>
              <w:top w:val="single" w:sz="4" w:space="0" w:color="000000"/>
              <w:left w:val="single" w:sz="4" w:space="0" w:color="000000"/>
              <w:bottom w:val="single" w:sz="4" w:space="0" w:color="000000"/>
              <w:right w:val="single" w:sz="4" w:space="0" w:color="000000"/>
            </w:tcBorders>
            <w:vAlign w:val="center"/>
          </w:tcPr>
          <w:p w14:paraId="34833AE8" w14:textId="77777777" w:rsidR="00030930" w:rsidRDefault="00030930">
            <w:pPr>
              <w:jc w:val="center"/>
              <w:rPr>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9779CA4" w14:textId="77777777" w:rsidR="00030930" w:rsidRDefault="00030930">
            <w:pPr>
              <w:jc w:val="center"/>
              <w:rPr>
                <w:sz w:val="20"/>
                <w:szCs w:val="20"/>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6CC1088E" w14:textId="77777777" w:rsidR="00030930" w:rsidRDefault="00030930">
            <w:pPr>
              <w:spacing w:after="120"/>
              <w:ind w:firstLine="567"/>
              <w:jc w:val="left"/>
              <w:rPr>
                <w:bCs/>
                <w:sz w:val="20"/>
                <w:szCs w:val="20"/>
                <w:lang w:eastAsia="ar-SA"/>
              </w:rPr>
            </w:pPr>
          </w:p>
        </w:tc>
        <w:tc>
          <w:tcPr>
            <w:tcW w:w="1676" w:type="dxa"/>
            <w:tcBorders>
              <w:top w:val="single" w:sz="4" w:space="0" w:color="000000"/>
              <w:left w:val="single" w:sz="4" w:space="0" w:color="000000"/>
              <w:bottom w:val="single" w:sz="4" w:space="0" w:color="000000"/>
              <w:right w:val="single" w:sz="4" w:space="0" w:color="000000"/>
            </w:tcBorders>
            <w:vAlign w:val="center"/>
          </w:tcPr>
          <w:p w14:paraId="44722CA4" w14:textId="77777777" w:rsidR="00030930" w:rsidRDefault="00030930">
            <w:pPr>
              <w:spacing w:after="120"/>
              <w:jc w:val="left"/>
              <w:rPr>
                <w:bCs/>
                <w:sz w:val="20"/>
                <w:szCs w:val="20"/>
                <w:lang w:eastAsia="en-US"/>
              </w:rPr>
            </w:pPr>
          </w:p>
        </w:tc>
      </w:tr>
      <w:tr w:rsidR="00030930" w14:paraId="31394760" w14:textId="77777777">
        <w:trPr>
          <w:trHeight w:hRule="exact" w:val="665"/>
        </w:trPr>
        <w:tc>
          <w:tcPr>
            <w:tcW w:w="530" w:type="dxa"/>
            <w:tcBorders>
              <w:top w:val="single" w:sz="4" w:space="0" w:color="000000"/>
              <w:left w:val="single" w:sz="4" w:space="0" w:color="000000"/>
              <w:bottom w:val="single" w:sz="4" w:space="0" w:color="000000"/>
              <w:right w:val="single" w:sz="4" w:space="0" w:color="000000"/>
            </w:tcBorders>
            <w:vAlign w:val="center"/>
          </w:tcPr>
          <w:p w14:paraId="62EFB4F0" w14:textId="77777777" w:rsidR="00030930" w:rsidRDefault="00030930">
            <w:pPr>
              <w:pStyle w:val="affff5"/>
              <w:numPr>
                <w:ilvl w:val="0"/>
                <w:numId w:val="51"/>
              </w:numPr>
              <w:spacing w:after="120"/>
              <w:ind w:left="0" w:right="36" w:firstLine="0"/>
              <w:rPr>
                <w:bCs/>
                <w:sz w:val="20"/>
                <w:szCs w:val="20"/>
                <w:lang w:eastAsia="en-US"/>
              </w:rPr>
            </w:pPr>
          </w:p>
        </w:tc>
        <w:tc>
          <w:tcPr>
            <w:tcW w:w="2991"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FD3BEC" w14:textId="77777777" w:rsidR="00030930" w:rsidRDefault="00030930">
            <w:pPr>
              <w:spacing w:after="0"/>
              <w:rPr>
                <w:sz w:val="20"/>
                <w:szCs w:val="20"/>
              </w:rPr>
            </w:pPr>
          </w:p>
        </w:tc>
        <w:tc>
          <w:tcPr>
            <w:tcW w:w="1722" w:type="dxa"/>
            <w:tcBorders>
              <w:top w:val="single" w:sz="4" w:space="0" w:color="000000"/>
              <w:left w:val="single" w:sz="4" w:space="0" w:color="000000"/>
              <w:bottom w:val="single" w:sz="4" w:space="0" w:color="000000"/>
              <w:right w:val="single" w:sz="4" w:space="0" w:color="000000"/>
            </w:tcBorders>
            <w:vAlign w:val="center"/>
          </w:tcPr>
          <w:p w14:paraId="2DF09351" w14:textId="77777777" w:rsidR="00030930" w:rsidRDefault="00030930">
            <w:pPr>
              <w:spacing w:after="0"/>
              <w:jc w:val="center"/>
              <w:rPr>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01506851" w14:textId="77777777" w:rsidR="00030930" w:rsidRDefault="00030930">
            <w:pPr>
              <w:spacing w:after="0"/>
              <w:jc w:val="center"/>
              <w:rPr>
                <w:sz w:val="20"/>
                <w:szCs w:val="20"/>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04BE8F65" w14:textId="77777777" w:rsidR="00030930" w:rsidRDefault="00030930">
            <w:pPr>
              <w:spacing w:after="120"/>
              <w:ind w:firstLine="567"/>
              <w:jc w:val="left"/>
              <w:rPr>
                <w:bCs/>
                <w:sz w:val="20"/>
                <w:szCs w:val="20"/>
                <w:lang w:eastAsia="ar-SA"/>
              </w:rPr>
            </w:pPr>
          </w:p>
        </w:tc>
        <w:tc>
          <w:tcPr>
            <w:tcW w:w="1676" w:type="dxa"/>
            <w:tcBorders>
              <w:top w:val="single" w:sz="4" w:space="0" w:color="000000"/>
              <w:left w:val="single" w:sz="4" w:space="0" w:color="000000"/>
              <w:bottom w:val="single" w:sz="4" w:space="0" w:color="000000"/>
              <w:right w:val="single" w:sz="4" w:space="0" w:color="000000"/>
            </w:tcBorders>
            <w:vAlign w:val="center"/>
          </w:tcPr>
          <w:p w14:paraId="1D8FD05D" w14:textId="77777777" w:rsidR="00030930" w:rsidRDefault="00030930">
            <w:pPr>
              <w:spacing w:after="120"/>
              <w:jc w:val="left"/>
              <w:rPr>
                <w:bCs/>
                <w:sz w:val="20"/>
                <w:szCs w:val="20"/>
                <w:lang w:eastAsia="en-US"/>
              </w:rPr>
            </w:pPr>
          </w:p>
        </w:tc>
      </w:tr>
      <w:tr w:rsidR="00030930" w14:paraId="306F799B" w14:textId="77777777">
        <w:trPr>
          <w:trHeight w:hRule="exact" w:val="449"/>
        </w:trPr>
        <w:tc>
          <w:tcPr>
            <w:tcW w:w="530" w:type="dxa"/>
            <w:tcBorders>
              <w:top w:val="single" w:sz="4" w:space="0" w:color="000000"/>
              <w:left w:val="single" w:sz="4" w:space="0" w:color="000000"/>
              <w:bottom w:val="single" w:sz="4" w:space="0" w:color="000000"/>
              <w:right w:val="single" w:sz="4" w:space="0" w:color="000000"/>
            </w:tcBorders>
            <w:vAlign w:val="center"/>
          </w:tcPr>
          <w:p w14:paraId="7D740247" w14:textId="77777777" w:rsidR="00030930" w:rsidRDefault="00030930">
            <w:pPr>
              <w:pStyle w:val="affff5"/>
              <w:numPr>
                <w:ilvl w:val="0"/>
                <w:numId w:val="51"/>
              </w:numPr>
              <w:spacing w:after="120"/>
              <w:ind w:left="0" w:right="36" w:firstLine="0"/>
              <w:rPr>
                <w:bCs/>
                <w:sz w:val="20"/>
                <w:szCs w:val="20"/>
                <w:lang w:eastAsia="en-US"/>
              </w:rPr>
            </w:pPr>
          </w:p>
        </w:tc>
        <w:tc>
          <w:tcPr>
            <w:tcW w:w="2991"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6886287" w14:textId="77777777" w:rsidR="00030930" w:rsidRDefault="00030930">
            <w:pPr>
              <w:spacing w:after="0"/>
              <w:rPr>
                <w:sz w:val="20"/>
                <w:szCs w:val="20"/>
              </w:rPr>
            </w:pPr>
          </w:p>
        </w:tc>
        <w:tc>
          <w:tcPr>
            <w:tcW w:w="1722" w:type="dxa"/>
            <w:tcBorders>
              <w:top w:val="single" w:sz="4" w:space="0" w:color="000000"/>
              <w:left w:val="single" w:sz="4" w:space="0" w:color="000000"/>
              <w:bottom w:val="single" w:sz="4" w:space="0" w:color="000000"/>
              <w:right w:val="single" w:sz="4" w:space="0" w:color="000000"/>
            </w:tcBorders>
            <w:vAlign w:val="center"/>
          </w:tcPr>
          <w:p w14:paraId="1938B986" w14:textId="77777777" w:rsidR="00030930" w:rsidRDefault="00030930">
            <w:pPr>
              <w:spacing w:after="0"/>
              <w:jc w:val="center"/>
              <w:rPr>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0321369" w14:textId="77777777" w:rsidR="00030930" w:rsidRDefault="00030930">
            <w:pPr>
              <w:spacing w:after="0"/>
              <w:jc w:val="center"/>
              <w:rPr>
                <w:sz w:val="20"/>
                <w:szCs w:val="20"/>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0C1F72CC" w14:textId="77777777" w:rsidR="00030930" w:rsidRDefault="00030930">
            <w:pPr>
              <w:spacing w:after="120"/>
              <w:ind w:firstLine="567"/>
              <w:jc w:val="left"/>
              <w:rPr>
                <w:bCs/>
                <w:sz w:val="20"/>
                <w:szCs w:val="20"/>
                <w:lang w:eastAsia="ar-SA"/>
              </w:rPr>
            </w:pPr>
          </w:p>
        </w:tc>
        <w:tc>
          <w:tcPr>
            <w:tcW w:w="1676" w:type="dxa"/>
            <w:tcBorders>
              <w:top w:val="single" w:sz="4" w:space="0" w:color="000000"/>
              <w:left w:val="single" w:sz="4" w:space="0" w:color="000000"/>
              <w:bottom w:val="single" w:sz="4" w:space="0" w:color="000000"/>
              <w:right w:val="single" w:sz="4" w:space="0" w:color="000000"/>
            </w:tcBorders>
            <w:vAlign w:val="center"/>
          </w:tcPr>
          <w:p w14:paraId="2D83B2CF" w14:textId="77777777" w:rsidR="00030930" w:rsidRDefault="00030930">
            <w:pPr>
              <w:spacing w:after="120"/>
              <w:jc w:val="left"/>
              <w:rPr>
                <w:bCs/>
                <w:sz w:val="20"/>
                <w:szCs w:val="20"/>
                <w:lang w:eastAsia="en-US"/>
              </w:rPr>
            </w:pPr>
          </w:p>
        </w:tc>
      </w:tr>
    </w:tbl>
    <w:p w14:paraId="3F98F0F2" w14:textId="77777777" w:rsidR="00030930" w:rsidRDefault="00030930">
      <w:pPr>
        <w:ind w:left="300" w:firstLine="567"/>
        <w:rPr>
          <w:bCs/>
          <w:lang w:eastAsia="ar-SA"/>
        </w:rPr>
      </w:pPr>
    </w:p>
    <w:p w14:paraId="6960523F" w14:textId="77777777" w:rsidR="00030930" w:rsidRDefault="00030930">
      <w:pPr>
        <w:ind w:left="300" w:firstLine="567"/>
        <w:rPr>
          <w:bCs/>
          <w:lang w:eastAsia="ar-SA"/>
        </w:rPr>
      </w:pPr>
    </w:p>
    <w:p w14:paraId="2F402F07" w14:textId="77777777" w:rsidR="00030930" w:rsidRDefault="00C55616">
      <w:pPr>
        <w:ind w:left="300" w:firstLine="567"/>
        <w:rPr>
          <w:bCs/>
          <w:lang w:eastAsia="ar-SA"/>
        </w:rPr>
      </w:pPr>
      <w:r>
        <w:rPr>
          <w:bCs/>
          <w:lang w:eastAsia="ar-SA"/>
        </w:rPr>
        <w:t>_____________________             ___________________________________</w:t>
      </w:r>
    </w:p>
    <w:p w14:paraId="4C58E7D9" w14:textId="77777777" w:rsidR="00030930" w:rsidRDefault="00C55616">
      <w:pPr>
        <w:spacing w:after="0"/>
        <w:ind w:left="301" w:right="-44" w:firstLine="567"/>
        <w:rPr>
          <w:bCs/>
          <w:vertAlign w:val="superscript"/>
          <w:lang w:eastAsia="ar-SA"/>
        </w:rPr>
      </w:pPr>
      <w:r>
        <w:rPr>
          <w:bCs/>
          <w:vertAlign w:val="superscript"/>
          <w:lang w:eastAsia="ar-SA"/>
        </w:rPr>
        <w:t xml:space="preserve">                  (подпись)                                                 (фамилия, имя, отчество подписавшего, должность)</w:t>
      </w:r>
    </w:p>
    <w:p w14:paraId="09C3548A" w14:textId="77777777" w:rsidR="00030930" w:rsidRDefault="00C55616">
      <w:pPr>
        <w:spacing w:after="0"/>
        <w:ind w:left="301" w:firstLine="567"/>
        <w:rPr>
          <w:lang w:eastAsia="ar-SA"/>
        </w:rPr>
      </w:pPr>
      <w:r>
        <w:rPr>
          <w:lang w:eastAsia="ar-SA"/>
        </w:rPr>
        <w:t>М.П.</w:t>
      </w:r>
    </w:p>
    <w:p w14:paraId="258EEA68" w14:textId="77777777" w:rsidR="00030930" w:rsidRDefault="00030930">
      <w:pPr>
        <w:ind w:left="300" w:firstLine="567"/>
        <w:rPr>
          <w:lang w:eastAsia="ar-SA"/>
        </w:rPr>
      </w:pPr>
    </w:p>
    <w:p w14:paraId="76C35B10" w14:textId="77777777" w:rsidR="00030930" w:rsidRDefault="00C55616">
      <w:pPr>
        <w:tabs>
          <w:tab w:val="left" w:pos="7938"/>
        </w:tabs>
        <w:rPr>
          <w:b/>
          <w:bCs/>
          <w:sz w:val="20"/>
          <w:szCs w:val="22"/>
          <w:lang w:eastAsia="en-US"/>
        </w:rPr>
      </w:pPr>
      <w:r>
        <w:rPr>
          <w:b/>
          <w:bCs/>
          <w:sz w:val="20"/>
          <w:szCs w:val="22"/>
          <w:lang w:eastAsia="en-US"/>
        </w:rPr>
        <w:t>Инструкции по заполнению:</w:t>
      </w:r>
    </w:p>
    <w:p w14:paraId="3F89795C" w14:textId="77777777" w:rsidR="00030930" w:rsidRDefault="00C55616">
      <w:pPr>
        <w:pStyle w:val="affff5"/>
        <w:numPr>
          <w:ilvl w:val="0"/>
          <w:numId w:val="50"/>
        </w:numPr>
        <w:tabs>
          <w:tab w:val="left" w:pos="993"/>
        </w:tabs>
        <w:ind w:left="0" w:firstLine="567"/>
        <w:jc w:val="both"/>
        <w:rPr>
          <w:sz w:val="20"/>
          <w:szCs w:val="20"/>
        </w:rPr>
      </w:pPr>
      <w:r>
        <w:rPr>
          <w:sz w:val="20"/>
          <w:szCs w:val="20"/>
        </w:rPr>
        <w:t>Данные инструкции не следует воспроизводить в документах, подготовленных Участником закупки.</w:t>
      </w:r>
    </w:p>
    <w:p w14:paraId="1801A4B4" w14:textId="77777777" w:rsidR="00030930" w:rsidRDefault="00C55616">
      <w:pPr>
        <w:pStyle w:val="affff5"/>
        <w:numPr>
          <w:ilvl w:val="0"/>
          <w:numId w:val="50"/>
        </w:numPr>
        <w:tabs>
          <w:tab w:val="left" w:pos="993"/>
        </w:tabs>
        <w:ind w:left="0" w:firstLine="567"/>
        <w:jc w:val="both"/>
        <w:rPr>
          <w:sz w:val="20"/>
          <w:szCs w:val="20"/>
        </w:rPr>
      </w:pPr>
      <w:r>
        <w:rPr>
          <w:sz w:val="20"/>
          <w:szCs w:val="20"/>
        </w:rPr>
        <w:t>В справке указываются сведения только о МТР для осуществления оценки заявки Участника согласно таблице 2 Приложения 1 к части II «Информационная карта закупки»</w:t>
      </w:r>
    </w:p>
    <w:p w14:paraId="12183E8C" w14:textId="77777777" w:rsidR="00030930" w:rsidRDefault="00C55616">
      <w:pPr>
        <w:pStyle w:val="affff5"/>
        <w:numPr>
          <w:ilvl w:val="0"/>
          <w:numId w:val="50"/>
        </w:numPr>
        <w:tabs>
          <w:tab w:val="left" w:pos="993"/>
        </w:tabs>
        <w:ind w:left="0" w:firstLine="567"/>
        <w:jc w:val="both"/>
        <w:rPr>
          <w:sz w:val="20"/>
          <w:szCs w:val="20"/>
        </w:rPr>
      </w:pPr>
      <w:r>
        <w:rPr>
          <w:sz w:val="20"/>
          <w:szCs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(экскаваторы, бульдозеры, автомобили и т.п.).</w:t>
      </w:r>
    </w:p>
    <w:p w14:paraId="47243A54" w14:textId="77777777" w:rsidR="00030930" w:rsidRDefault="00C55616">
      <w:pPr>
        <w:pStyle w:val="affff5"/>
        <w:numPr>
          <w:ilvl w:val="0"/>
          <w:numId w:val="50"/>
        </w:numPr>
        <w:tabs>
          <w:tab w:val="left" w:pos="993"/>
        </w:tabs>
        <w:ind w:left="0" w:firstLine="567"/>
        <w:jc w:val="both"/>
        <w:rPr>
          <w:sz w:val="20"/>
          <w:szCs w:val="20"/>
        </w:rPr>
      </w:pPr>
      <w:r>
        <w:rPr>
          <w:rFonts w:eastAsia="Calibri"/>
          <w:sz w:val="20"/>
          <w:szCs w:val="20"/>
        </w:rPr>
        <w:t xml:space="preserve">Участник прикладывает документы, указанные в п. 6 приложения 1 части </w:t>
      </w:r>
      <w:r>
        <w:rPr>
          <w:rFonts w:eastAsia="Calibri"/>
          <w:sz w:val="20"/>
          <w:szCs w:val="20"/>
          <w:lang w:val="en-US"/>
        </w:rPr>
        <w:t>II</w:t>
      </w:r>
      <w:r>
        <w:rPr>
          <w:rFonts w:eastAsia="Calibri"/>
          <w:sz w:val="20"/>
          <w:szCs w:val="20"/>
        </w:rPr>
        <w:t xml:space="preserve"> «ИНФОРМАЦИОННАЯ КАРТА ЗАКУПКИ».</w:t>
      </w:r>
    </w:p>
    <w:p w14:paraId="53DE8E91" w14:textId="77777777" w:rsidR="00030930" w:rsidRDefault="00030930">
      <w:pPr>
        <w:pStyle w:val="affff5"/>
        <w:ind w:left="284"/>
        <w:jc w:val="both"/>
        <w:rPr>
          <w:sz w:val="20"/>
          <w:szCs w:val="20"/>
        </w:rPr>
        <w:sectPr w:rsidR="00030930">
          <w:footerReference w:type="default" r:id="rId31"/>
          <w:footerReference w:type="first" r:id="rId32"/>
          <w:pgSz w:w="11906" w:h="16838"/>
          <w:pgMar w:top="1134" w:right="850" w:bottom="1134" w:left="1701" w:header="0" w:footer="170" w:gutter="0"/>
          <w:cols w:space="720"/>
          <w:docGrid w:linePitch="360"/>
        </w:sectPr>
      </w:pPr>
    </w:p>
    <w:p w14:paraId="1C1039A7" w14:textId="77777777" w:rsidR="00030930" w:rsidRDefault="00C55616">
      <w:pPr>
        <w:pStyle w:val="21"/>
        <w:tabs>
          <w:tab w:val="left" w:pos="1276"/>
          <w:tab w:val="left" w:pos="1843"/>
        </w:tabs>
        <w:ind w:left="360" w:firstLine="0"/>
        <w:rPr>
          <w:bCs w:val="0"/>
          <w:sz w:val="26"/>
          <w:szCs w:val="26"/>
        </w:rPr>
      </w:pPr>
      <w:bookmarkStart w:id="127" w:name="_Toc205812998"/>
      <w:r>
        <w:rPr>
          <w:sz w:val="26"/>
          <w:szCs w:val="26"/>
        </w:rPr>
        <w:t>Форма 6. Форма независимой гарантии, предоставляемой в качестве обеспечения заявки на участие в конкурентной закупке товаров, работ, услуг в электронной форме, участниками которой могут быть только субъекты малого и среднего предпринимательства</w:t>
      </w:r>
      <w:bookmarkEnd w:id="127"/>
      <w:r>
        <w:rPr>
          <w:sz w:val="26"/>
          <w:szCs w:val="26"/>
        </w:rPr>
        <w:t xml:space="preserve"> </w:t>
      </w:r>
    </w:p>
    <w:p w14:paraId="35808181" w14:textId="77777777" w:rsidR="00030930" w:rsidRDefault="00030930">
      <w:pPr>
        <w:rPr>
          <w:bCs/>
          <w:sz w:val="26"/>
          <w:szCs w:val="26"/>
        </w:rPr>
      </w:pPr>
    </w:p>
    <w:p w14:paraId="1DF4F06E" w14:textId="77777777" w:rsidR="00030930" w:rsidRDefault="00030930">
      <w:pPr>
        <w:widowControl w:val="0"/>
        <w:jc w:val="center"/>
        <w:rPr>
          <w:b/>
          <w:bCs/>
          <w:sz w:val="26"/>
          <w:szCs w:val="26"/>
        </w:rPr>
      </w:pPr>
    </w:p>
    <w:p w14:paraId="58B87923" w14:textId="77777777" w:rsidR="00030930" w:rsidRDefault="00C55616">
      <w:pPr>
        <w:widowControl w:val="0"/>
        <w:jc w:val="center"/>
        <w:rPr>
          <w:b/>
        </w:rPr>
      </w:pPr>
      <w:r>
        <w:rPr>
          <w:b/>
        </w:rPr>
        <w:t>НЕЗАВИСИМАЯ ГАРАНТИЯ</w:t>
      </w:r>
    </w:p>
    <w:tbl>
      <w:tblPr>
        <w:tblW w:w="9498" w:type="dxa"/>
        <w:tblInd w:w="-34" w:type="dxa"/>
        <w:tblLayout w:type="fixed"/>
        <w:tblCellMar>
          <w:top w:w="114" w:type="dxa"/>
          <w:left w:w="28" w:type="dxa"/>
          <w:bottom w:w="114" w:type="dxa"/>
          <w:right w:w="28" w:type="dxa"/>
        </w:tblCellMar>
        <w:tblLook w:val="04A0" w:firstRow="1" w:lastRow="0" w:firstColumn="1" w:lastColumn="0" w:noHBand="0" w:noVBand="1"/>
      </w:tblPr>
      <w:tblGrid>
        <w:gridCol w:w="4050"/>
        <w:gridCol w:w="301"/>
        <w:gridCol w:w="1799"/>
        <w:gridCol w:w="601"/>
        <w:gridCol w:w="899"/>
        <w:gridCol w:w="450"/>
        <w:gridCol w:w="1398"/>
      </w:tblGrid>
      <w:tr w:rsidR="00030930" w14:paraId="3385CEEC" w14:textId="77777777">
        <w:tc>
          <w:tcPr>
            <w:tcW w:w="4049" w:type="dxa"/>
          </w:tcPr>
          <w:p w14:paraId="380C1100" w14:textId="77777777" w:rsidR="00030930" w:rsidRDefault="00030930">
            <w:pPr>
              <w:widowControl w:val="0"/>
              <w:rPr>
                <w:sz w:val="20"/>
                <w:szCs w:val="20"/>
              </w:rPr>
            </w:pPr>
          </w:p>
        </w:tc>
        <w:tc>
          <w:tcPr>
            <w:tcW w:w="301" w:type="dxa"/>
          </w:tcPr>
          <w:p w14:paraId="41F50C4F" w14:textId="77777777" w:rsidR="00030930" w:rsidRDefault="00030930">
            <w:pPr>
              <w:widowControl w:val="0"/>
              <w:rPr>
                <w:sz w:val="20"/>
                <w:szCs w:val="20"/>
              </w:rPr>
            </w:pPr>
          </w:p>
        </w:tc>
        <w:tc>
          <w:tcPr>
            <w:tcW w:w="1799" w:type="dxa"/>
          </w:tcPr>
          <w:p w14:paraId="70E60E55" w14:textId="77777777" w:rsidR="00030930" w:rsidRDefault="00030930">
            <w:pPr>
              <w:widowControl w:val="0"/>
              <w:rPr>
                <w:sz w:val="20"/>
                <w:szCs w:val="20"/>
              </w:rPr>
            </w:pPr>
          </w:p>
        </w:tc>
        <w:tc>
          <w:tcPr>
            <w:tcW w:w="601" w:type="dxa"/>
          </w:tcPr>
          <w:p w14:paraId="44C0D8B3" w14:textId="77777777" w:rsidR="00030930" w:rsidRDefault="00030930">
            <w:pPr>
              <w:widowControl w:val="0"/>
              <w:rPr>
                <w:sz w:val="20"/>
                <w:szCs w:val="20"/>
              </w:rPr>
            </w:pPr>
          </w:p>
        </w:tc>
        <w:tc>
          <w:tcPr>
            <w:tcW w:w="899" w:type="dxa"/>
          </w:tcPr>
          <w:p w14:paraId="354634C1" w14:textId="77777777" w:rsidR="00030930" w:rsidRDefault="00030930">
            <w:pPr>
              <w:widowControl w:val="0"/>
              <w:rPr>
                <w:sz w:val="20"/>
                <w:szCs w:val="20"/>
              </w:rPr>
            </w:pPr>
          </w:p>
        </w:tc>
        <w:tc>
          <w:tcPr>
            <w:tcW w:w="450" w:type="dxa"/>
          </w:tcPr>
          <w:p w14:paraId="61628EE7" w14:textId="77777777" w:rsidR="00030930" w:rsidRDefault="00030930">
            <w:pPr>
              <w:widowControl w:val="0"/>
              <w:rPr>
                <w:sz w:val="20"/>
                <w:szCs w:val="20"/>
              </w:rPr>
            </w:pPr>
          </w:p>
        </w:tc>
        <w:tc>
          <w:tcPr>
            <w:tcW w:w="1398" w:type="dxa"/>
          </w:tcPr>
          <w:p w14:paraId="1D111600" w14:textId="77777777" w:rsidR="00030930" w:rsidRDefault="00030930">
            <w:pPr>
              <w:widowControl w:val="0"/>
              <w:rPr>
                <w:sz w:val="20"/>
                <w:szCs w:val="20"/>
              </w:rPr>
            </w:pPr>
          </w:p>
        </w:tc>
      </w:tr>
      <w:tr w:rsidR="00030930" w14:paraId="040CE952" w14:textId="77777777">
        <w:tc>
          <w:tcPr>
            <w:tcW w:w="4049" w:type="dxa"/>
          </w:tcPr>
          <w:p w14:paraId="2F60142B" w14:textId="77777777" w:rsidR="00030930" w:rsidRDefault="00030930">
            <w:pPr>
              <w:widowControl w:val="0"/>
              <w:rPr>
                <w:sz w:val="20"/>
                <w:szCs w:val="20"/>
              </w:rPr>
            </w:pPr>
          </w:p>
        </w:tc>
        <w:tc>
          <w:tcPr>
            <w:tcW w:w="4050" w:type="dxa"/>
            <w:gridSpan w:val="5"/>
            <w:tcBorders>
              <w:right w:val="single" w:sz="6" w:space="0" w:color="000000"/>
            </w:tcBorders>
          </w:tcPr>
          <w:p w14:paraId="13F286B2" w14:textId="77777777" w:rsidR="00030930" w:rsidRDefault="00C55616">
            <w:pPr>
              <w:widowControl w:val="0"/>
              <w:ind w:right="136"/>
              <w:jc w:val="right"/>
              <w:rPr>
                <w:sz w:val="20"/>
                <w:szCs w:val="20"/>
              </w:rPr>
            </w:pPr>
            <w:r>
              <w:rPr>
                <w:sz w:val="20"/>
                <w:szCs w:val="20"/>
              </w:rPr>
              <w:t>Дата выдачи</w:t>
            </w:r>
          </w:p>
        </w:tc>
        <w:tc>
          <w:tcPr>
            <w:tcW w:w="1398" w:type="dxa"/>
            <w:tcBorders>
              <w:top w:val="single" w:sz="6" w:space="0" w:color="000000"/>
              <w:left w:val="single" w:sz="6" w:space="0" w:color="000000"/>
              <w:bottom w:val="single" w:sz="6" w:space="0" w:color="000000"/>
              <w:right w:val="single" w:sz="6" w:space="0" w:color="000000"/>
            </w:tcBorders>
          </w:tcPr>
          <w:p w14:paraId="5A2622AB" w14:textId="77777777" w:rsidR="00030930" w:rsidRDefault="00030930">
            <w:pPr>
              <w:widowControl w:val="0"/>
              <w:jc w:val="center"/>
              <w:rPr>
                <w:sz w:val="20"/>
                <w:szCs w:val="20"/>
              </w:rPr>
            </w:pPr>
          </w:p>
        </w:tc>
      </w:tr>
      <w:tr w:rsidR="00030930" w14:paraId="02EAD871" w14:textId="77777777">
        <w:tc>
          <w:tcPr>
            <w:tcW w:w="4049" w:type="dxa"/>
          </w:tcPr>
          <w:p w14:paraId="7E5F912D" w14:textId="77777777" w:rsidR="00030930" w:rsidRDefault="00030930">
            <w:pPr>
              <w:widowControl w:val="0"/>
              <w:rPr>
                <w:sz w:val="20"/>
                <w:szCs w:val="20"/>
              </w:rPr>
            </w:pPr>
          </w:p>
        </w:tc>
        <w:tc>
          <w:tcPr>
            <w:tcW w:w="4050" w:type="dxa"/>
            <w:gridSpan w:val="5"/>
            <w:tcBorders>
              <w:right w:val="single" w:sz="6" w:space="0" w:color="000000"/>
            </w:tcBorders>
          </w:tcPr>
          <w:p w14:paraId="335179DD" w14:textId="77777777" w:rsidR="00030930" w:rsidRDefault="00C55616">
            <w:pPr>
              <w:widowControl w:val="0"/>
              <w:ind w:right="136"/>
              <w:jc w:val="right"/>
              <w:rPr>
                <w:sz w:val="20"/>
                <w:szCs w:val="20"/>
              </w:rPr>
            </w:pPr>
            <w:r>
              <w:rPr>
                <w:sz w:val="20"/>
                <w:szCs w:val="20"/>
              </w:rPr>
              <w:t>Номер независимой гарантии</w:t>
            </w:r>
            <w:r>
              <w:rPr>
                <w:sz w:val="20"/>
                <w:szCs w:val="20"/>
                <w:vertAlign w:val="superscript"/>
              </w:rPr>
              <w:t>1</w:t>
            </w:r>
          </w:p>
        </w:tc>
        <w:tc>
          <w:tcPr>
            <w:tcW w:w="1398" w:type="dxa"/>
            <w:tcBorders>
              <w:top w:val="single" w:sz="6" w:space="0" w:color="000000"/>
              <w:left w:val="single" w:sz="6" w:space="0" w:color="000000"/>
              <w:bottom w:val="single" w:sz="6" w:space="0" w:color="000000"/>
              <w:right w:val="single" w:sz="6" w:space="0" w:color="000000"/>
            </w:tcBorders>
          </w:tcPr>
          <w:p w14:paraId="57BCD958" w14:textId="77777777" w:rsidR="00030930" w:rsidRDefault="00030930">
            <w:pPr>
              <w:widowControl w:val="0"/>
              <w:jc w:val="center"/>
              <w:rPr>
                <w:sz w:val="20"/>
                <w:szCs w:val="20"/>
              </w:rPr>
            </w:pPr>
          </w:p>
        </w:tc>
      </w:tr>
      <w:tr w:rsidR="00030930" w14:paraId="30CC27B3" w14:textId="77777777">
        <w:tc>
          <w:tcPr>
            <w:tcW w:w="9497" w:type="dxa"/>
            <w:gridSpan w:val="7"/>
          </w:tcPr>
          <w:p w14:paraId="067E27DE" w14:textId="77777777" w:rsidR="00030930" w:rsidRDefault="00C55616">
            <w:pPr>
              <w:widowControl w:val="0"/>
              <w:jc w:val="center"/>
              <w:rPr>
                <w:sz w:val="20"/>
                <w:szCs w:val="20"/>
              </w:rPr>
            </w:pPr>
            <w:r>
              <w:rPr>
                <w:sz w:val="20"/>
                <w:szCs w:val="20"/>
              </w:rPr>
              <w:t>Информация о гаранте, принципале, бенефициаре</w:t>
            </w:r>
          </w:p>
        </w:tc>
      </w:tr>
      <w:tr w:rsidR="00030930" w14:paraId="16BDF01E" w14:textId="77777777">
        <w:tc>
          <w:tcPr>
            <w:tcW w:w="4049" w:type="dxa"/>
          </w:tcPr>
          <w:p w14:paraId="231BC367" w14:textId="77777777" w:rsidR="00030930" w:rsidRDefault="00030930">
            <w:pPr>
              <w:widowControl w:val="0"/>
              <w:rPr>
                <w:sz w:val="20"/>
                <w:szCs w:val="20"/>
              </w:rPr>
            </w:pPr>
          </w:p>
        </w:tc>
        <w:tc>
          <w:tcPr>
            <w:tcW w:w="2701" w:type="dxa"/>
            <w:gridSpan w:val="3"/>
          </w:tcPr>
          <w:p w14:paraId="7B2418A6" w14:textId="77777777" w:rsidR="00030930" w:rsidRDefault="00030930">
            <w:pPr>
              <w:widowControl w:val="0"/>
              <w:rPr>
                <w:sz w:val="20"/>
                <w:szCs w:val="20"/>
              </w:rPr>
            </w:pPr>
          </w:p>
        </w:tc>
        <w:tc>
          <w:tcPr>
            <w:tcW w:w="1349" w:type="dxa"/>
            <w:gridSpan w:val="2"/>
            <w:tcBorders>
              <w:right w:val="single" w:sz="6" w:space="0" w:color="000000"/>
            </w:tcBorders>
          </w:tcPr>
          <w:p w14:paraId="32D292C7" w14:textId="77777777" w:rsidR="00030930" w:rsidRDefault="00030930">
            <w:pPr>
              <w:widowControl w:val="0"/>
              <w:rPr>
                <w:sz w:val="20"/>
                <w:szCs w:val="20"/>
              </w:rPr>
            </w:pPr>
          </w:p>
        </w:tc>
        <w:tc>
          <w:tcPr>
            <w:tcW w:w="1398" w:type="dxa"/>
            <w:tcBorders>
              <w:top w:val="single" w:sz="6" w:space="0" w:color="000000"/>
              <w:left w:val="single" w:sz="6" w:space="0" w:color="000000"/>
              <w:bottom w:val="single" w:sz="6" w:space="0" w:color="000000"/>
              <w:right w:val="single" w:sz="6" w:space="0" w:color="000000"/>
            </w:tcBorders>
          </w:tcPr>
          <w:p w14:paraId="53559EE7" w14:textId="77777777" w:rsidR="00030930" w:rsidRDefault="00C55616">
            <w:pPr>
              <w:widowControl w:val="0"/>
              <w:jc w:val="center"/>
              <w:rPr>
                <w:sz w:val="20"/>
                <w:szCs w:val="20"/>
              </w:rPr>
            </w:pPr>
            <w:r>
              <w:rPr>
                <w:sz w:val="20"/>
                <w:szCs w:val="20"/>
              </w:rPr>
              <w:t>Коды</w:t>
            </w:r>
          </w:p>
        </w:tc>
      </w:tr>
      <w:tr w:rsidR="00030930" w14:paraId="1FB6C1B0" w14:textId="77777777">
        <w:tc>
          <w:tcPr>
            <w:tcW w:w="4049" w:type="dxa"/>
          </w:tcPr>
          <w:p w14:paraId="0FB16D78" w14:textId="77777777" w:rsidR="00030930" w:rsidRDefault="00C55616">
            <w:pPr>
              <w:widowControl w:val="0"/>
              <w:rPr>
                <w:sz w:val="20"/>
                <w:szCs w:val="20"/>
              </w:rPr>
            </w:pPr>
            <w:r>
              <w:rPr>
                <w:sz w:val="20"/>
                <w:szCs w:val="20"/>
              </w:rPr>
              <w:t>Полное наименование гаранта</w:t>
            </w:r>
          </w:p>
        </w:tc>
        <w:tc>
          <w:tcPr>
            <w:tcW w:w="2701" w:type="dxa"/>
            <w:gridSpan w:val="3"/>
            <w:vMerge w:val="restart"/>
            <w:tcBorders>
              <w:bottom w:val="single" w:sz="6" w:space="0" w:color="000000"/>
            </w:tcBorders>
          </w:tcPr>
          <w:p w14:paraId="24C13B69" w14:textId="77777777" w:rsidR="00030930" w:rsidRDefault="00030930">
            <w:pPr>
              <w:widowControl w:val="0"/>
              <w:rPr>
                <w:sz w:val="20"/>
                <w:szCs w:val="20"/>
              </w:rPr>
            </w:pPr>
          </w:p>
        </w:tc>
        <w:tc>
          <w:tcPr>
            <w:tcW w:w="1349" w:type="dxa"/>
            <w:gridSpan w:val="2"/>
            <w:tcBorders>
              <w:right w:val="single" w:sz="6" w:space="0" w:color="000000"/>
            </w:tcBorders>
          </w:tcPr>
          <w:p w14:paraId="2410E212" w14:textId="77777777" w:rsidR="00030930" w:rsidRDefault="00C55616">
            <w:pPr>
              <w:widowControl w:val="0"/>
              <w:ind w:right="136"/>
              <w:jc w:val="right"/>
              <w:rPr>
                <w:sz w:val="20"/>
                <w:szCs w:val="20"/>
              </w:rPr>
            </w:pPr>
            <w:r>
              <w:rPr>
                <w:sz w:val="20"/>
                <w:szCs w:val="20"/>
              </w:rPr>
              <w:t>ИНН</w:t>
            </w:r>
          </w:p>
        </w:tc>
        <w:tc>
          <w:tcPr>
            <w:tcW w:w="1398" w:type="dxa"/>
            <w:tcBorders>
              <w:top w:val="single" w:sz="6" w:space="0" w:color="000000"/>
              <w:left w:val="single" w:sz="6" w:space="0" w:color="000000"/>
              <w:bottom w:val="single" w:sz="6" w:space="0" w:color="000000"/>
              <w:right w:val="single" w:sz="6" w:space="0" w:color="000000"/>
            </w:tcBorders>
          </w:tcPr>
          <w:p w14:paraId="36BD857C" w14:textId="77777777" w:rsidR="00030930" w:rsidRDefault="00030930">
            <w:pPr>
              <w:widowControl w:val="0"/>
              <w:jc w:val="center"/>
              <w:rPr>
                <w:sz w:val="20"/>
                <w:szCs w:val="20"/>
              </w:rPr>
            </w:pPr>
          </w:p>
        </w:tc>
      </w:tr>
      <w:tr w:rsidR="00030930" w14:paraId="475693E9" w14:textId="77777777">
        <w:tc>
          <w:tcPr>
            <w:tcW w:w="4049" w:type="dxa"/>
          </w:tcPr>
          <w:p w14:paraId="41313608" w14:textId="77777777" w:rsidR="00030930" w:rsidRDefault="00030930">
            <w:pPr>
              <w:widowControl w:val="0"/>
              <w:rPr>
                <w:sz w:val="20"/>
                <w:szCs w:val="20"/>
              </w:rPr>
            </w:pPr>
          </w:p>
        </w:tc>
        <w:tc>
          <w:tcPr>
            <w:tcW w:w="2701" w:type="dxa"/>
            <w:gridSpan w:val="3"/>
            <w:vMerge/>
            <w:tcBorders>
              <w:bottom w:val="single" w:sz="6" w:space="0" w:color="000000"/>
            </w:tcBorders>
            <w:tcMar>
              <w:top w:w="0" w:type="dxa"/>
              <w:left w:w="90" w:type="dxa"/>
              <w:bottom w:w="0" w:type="dxa"/>
              <w:right w:w="90" w:type="dxa"/>
            </w:tcMar>
            <w:vAlign w:val="center"/>
          </w:tcPr>
          <w:p w14:paraId="17F2BA7C" w14:textId="77777777" w:rsidR="00030930" w:rsidRDefault="00030930">
            <w:pPr>
              <w:rPr>
                <w:sz w:val="20"/>
                <w:szCs w:val="20"/>
              </w:rPr>
            </w:pPr>
          </w:p>
        </w:tc>
        <w:tc>
          <w:tcPr>
            <w:tcW w:w="1349" w:type="dxa"/>
            <w:gridSpan w:val="2"/>
            <w:tcBorders>
              <w:right w:val="single" w:sz="6" w:space="0" w:color="000000"/>
            </w:tcBorders>
          </w:tcPr>
          <w:p w14:paraId="55E8D7E6" w14:textId="77777777" w:rsidR="00030930" w:rsidRDefault="00C55616">
            <w:pPr>
              <w:widowControl w:val="0"/>
              <w:ind w:right="136"/>
              <w:jc w:val="right"/>
              <w:rPr>
                <w:sz w:val="20"/>
                <w:szCs w:val="20"/>
              </w:rPr>
            </w:pPr>
            <w:r>
              <w:rPr>
                <w:sz w:val="20"/>
                <w:szCs w:val="20"/>
              </w:rPr>
              <w:t>КПП</w:t>
            </w:r>
          </w:p>
        </w:tc>
        <w:tc>
          <w:tcPr>
            <w:tcW w:w="1398" w:type="dxa"/>
            <w:tcBorders>
              <w:top w:val="single" w:sz="6" w:space="0" w:color="000000"/>
              <w:left w:val="single" w:sz="6" w:space="0" w:color="000000"/>
              <w:bottom w:val="single" w:sz="6" w:space="0" w:color="000000"/>
              <w:right w:val="single" w:sz="6" w:space="0" w:color="000000"/>
            </w:tcBorders>
          </w:tcPr>
          <w:p w14:paraId="60AF7CE0" w14:textId="77777777" w:rsidR="00030930" w:rsidRDefault="00030930">
            <w:pPr>
              <w:widowControl w:val="0"/>
              <w:jc w:val="center"/>
              <w:rPr>
                <w:sz w:val="20"/>
                <w:szCs w:val="20"/>
              </w:rPr>
            </w:pPr>
          </w:p>
        </w:tc>
      </w:tr>
      <w:tr w:rsidR="00030930" w14:paraId="3754D017" w14:textId="77777777">
        <w:tc>
          <w:tcPr>
            <w:tcW w:w="4049" w:type="dxa"/>
          </w:tcPr>
          <w:p w14:paraId="5F75391E" w14:textId="77777777" w:rsidR="00030930" w:rsidRDefault="00030930">
            <w:pPr>
              <w:widowControl w:val="0"/>
              <w:rPr>
                <w:sz w:val="20"/>
                <w:szCs w:val="20"/>
              </w:rPr>
            </w:pPr>
          </w:p>
        </w:tc>
        <w:tc>
          <w:tcPr>
            <w:tcW w:w="2701" w:type="dxa"/>
            <w:gridSpan w:val="3"/>
            <w:vMerge/>
            <w:tcBorders>
              <w:bottom w:val="single" w:sz="6" w:space="0" w:color="000000"/>
            </w:tcBorders>
            <w:tcMar>
              <w:top w:w="0" w:type="dxa"/>
              <w:left w:w="90" w:type="dxa"/>
              <w:bottom w:w="0" w:type="dxa"/>
              <w:right w:w="90" w:type="dxa"/>
            </w:tcMar>
            <w:vAlign w:val="center"/>
          </w:tcPr>
          <w:p w14:paraId="2F1D2E2F" w14:textId="77777777" w:rsidR="00030930" w:rsidRDefault="00030930">
            <w:pPr>
              <w:rPr>
                <w:sz w:val="20"/>
                <w:szCs w:val="20"/>
              </w:rPr>
            </w:pPr>
          </w:p>
        </w:tc>
        <w:tc>
          <w:tcPr>
            <w:tcW w:w="1349" w:type="dxa"/>
            <w:gridSpan w:val="2"/>
            <w:tcBorders>
              <w:right w:val="single" w:sz="6" w:space="0" w:color="000000"/>
            </w:tcBorders>
          </w:tcPr>
          <w:p w14:paraId="0D818556" w14:textId="77777777" w:rsidR="00030930" w:rsidRDefault="00C55616">
            <w:pPr>
              <w:widowControl w:val="0"/>
              <w:ind w:right="136"/>
              <w:jc w:val="right"/>
              <w:rPr>
                <w:sz w:val="20"/>
                <w:szCs w:val="20"/>
              </w:rPr>
            </w:pPr>
            <w:r>
              <w:rPr>
                <w:sz w:val="20"/>
                <w:szCs w:val="20"/>
              </w:rPr>
              <w:t>БИК</w:t>
            </w:r>
            <w:r>
              <w:rPr>
                <w:sz w:val="20"/>
                <w:szCs w:val="20"/>
                <w:vertAlign w:val="superscript"/>
              </w:rPr>
              <w:t>1</w:t>
            </w:r>
          </w:p>
        </w:tc>
        <w:tc>
          <w:tcPr>
            <w:tcW w:w="1398" w:type="dxa"/>
            <w:tcBorders>
              <w:top w:val="single" w:sz="6" w:space="0" w:color="000000"/>
              <w:left w:val="single" w:sz="6" w:space="0" w:color="000000"/>
              <w:bottom w:val="single" w:sz="6" w:space="0" w:color="000000"/>
              <w:right w:val="single" w:sz="6" w:space="0" w:color="000000"/>
            </w:tcBorders>
          </w:tcPr>
          <w:p w14:paraId="3CE4F9ED" w14:textId="77777777" w:rsidR="00030930" w:rsidRDefault="00030930">
            <w:pPr>
              <w:widowControl w:val="0"/>
              <w:jc w:val="center"/>
              <w:rPr>
                <w:sz w:val="20"/>
                <w:szCs w:val="20"/>
              </w:rPr>
            </w:pPr>
          </w:p>
        </w:tc>
      </w:tr>
      <w:tr w:rsidR="00030930" w14:paraId="71BD8EBF" w14:textId="77777777">
        <w:tc>
          <w:tcPr>
            <w:tcW w:w="4049" w:type="dxa"/>
          </w:tcPr>
          <w:p w14:paraId="4BBFD7C6" w14:textId="77777777" w:rsidR="00030930" w:rsidRDefault="00C55616">
            <w:pPr>
              <w:widowControl w:val="0"/>
              <w:rPr>
                <w:sz w:val="20"/>
                <w:szCs w:val="20"/>
              </w:rPr>
            </w:pPr>
            <w:r>
              <w:rPr>
                <w:sz w:val="20"/>
                <w:szCs w:val="20"/>
              </w:rPr>
              <w:t>Идентификационный код гаранта</w:t>
            </w:r>
          </w:p>
        </w:tc>
        <w:tc>
          <w:tcPr>
            <w:tcW w:w="2701" w:type="dxa"/>
            <w:gridSpan w:val="3"/>
            <w:tcBorders>
              <w:top w:val="single" w:sz="6" w:space="0" w:color="000000"/>
              <w:bottom w:val="single" w:sz="6" w:space="0" w:color="000000"/>
            </w:tcBorders>
          </w:tcPr>
          <w:p w14:paraId="19C5A378" w14:textId="77777777" w:rsidR="00030930" w:rsidRDefault="00030930">
            <w:pPr>
              <w:widowControl w:val="0"/>
              <w:rPr>
                <w:sz w:val="20"/>
                <w:szCs w:val="20"/>
              </w:rPr>
            </w:pPr>
          </w:p>
        </w:tc>
        <w:tc>
          <w:tcPr>
            <w:tcW w:w="1349" w:type="dxa"/>
            <w:gridSpan w:val="2"/>
            <w:tcBorders>
              <w:right w:val="single" w:sz="6" w:space="0" w:color="000000"/>
            </w:tcBorders>
          </w:tcPr>
          <w:p w14:paraId="4E1CF295" w14:textId="77777777" w:rsidR="00030930" w:rsidRDefault="00030930">
            <w:pPr>
              <w:widowControl w:val="0"/>
              <w:rPr>
                <w:sz w:val="20"/>
                <w:szCs w:val="20"/>
              </w:rPr>
            </w:pPr>
          </w:p>
        </w:tc>
        <w:tc>
          <w:tcPr>
            <w:tcW w:w="1398" w:type="dxa"/>
            <w:tcBorders>
              <w:top w:val="single" w:sz="6" w:space="0" w:color="000000"/>
              <w:left w:val="single" w:sz="6" w:space="0" w:color="000000"/>
              <w:bottom w:val="single" w:sz="6" w:space="0" w:color="000000"/>
              <w:right w:val="single" w:sz="6" w:space="0" w:color="000000"/>
            </w:tcBorders>
          </w:tcPr>
          <w:p w14:paraId="47931C9D" w14:textId="77777777" w:rsidR="00030930" w:rsidRDefault="00C55616">
            <w:pPr>
              <w:widowControl w:val="0"/>
              <w:jc w:val="center"/>
              <w:rPr>
                <w:sz w:val="20"/>
                <w:szCs w:val="20"/>
              </w:rPr>
            </w:pPr>
            <w:r>
              <w:rPr>
                <w:sz w:val="20"/>
                <w:szCs w:val="20"/>
              </w:rPr>
              <w:t>-</w:t>
            </w:r>
          </w:p>
        </w:tc>
      </w:tr>
      <w:tr w:rsidR="00030930" w14:paraId="12D4B93F" w14:textId="77777777">
        <w:tc>
          <w:tcPr>
            <w:tcW w:w="4049" w:type="dxa"/>
          </w:tcPr>
          <w:p w14:paraId="101A1BD1" w14:textId="77777777" w:rsidR="00030930" w:rsidRDefault="00C55616">
            <w:pPr>
              <w:widowControl w:val="0"/>
              <w:rPr>
                <w:sz w:val="20"/>
                <w:szCs w:val="20"/>
              </w:rPr>
            </w:pPr>
            <w:r>
              <w:rPr>
                <w:sz w:val="20"/>
                <w:szCs w:val="20"/>
              </w:rPr>
              <w:t>Место нахождения, телефон, адрес электронной почты гаранта</w:t>
            </w:r>
          </w:p>
        </w:tc>
        <w:tc>
          <w:tcPr>
            <w:tcW w:w="2701" w:type="dxa"/>
            <w:gridSpan w:val="3"/>
            <w:tcBorders>
              <w:top w:val="single" w:sz="6" w:space="0" w:color="000000"/>
              <w:bottom w:val="single" w:sz="6" w:space="0" w:color="000000"/>
            </w:tcBorders>
          </w:tcPr>
          <w:p w14:paraId="54A9E017" w14:textId="77777777" w:rsidR="00030930" w:rsidRDefault="00030930">
            <w:pPr>
              <w:widowControl w:val="0"/>
              <w:rPr>
                <w:sz w:val="20"/>
                <w:szCs w:val="20"/>
              </w:rPr>
            </w:pPr>
          </w:p>
        </w:tc>
        <w:tc>
          <w:tcPr>
            <w:tcW w:w="1349" w:type="dxa"/>
            <w:gridSpan w:val="2"/>
            <w:tcBorders>
              <w:right w:val="single" w:sz="6" w:space="0" w:color="000000"/>
            </w:tcBorders>
          </w:tcPr>
          <w:p w14:paraId="1406B0EB" w14:textId="77777777" w:rsidR="00030930" w:rsidRDefault="00C55616">
            <w:pPr>
              <w:widowControl w:val="0"/>
              <w:ind w:right="136"/>
              <w:jc w:val="right"/>
              <w:rPr>
                <w:sz w:val="20"/>
                <w:szCs w:val="20"/>
              </w:rPr>
            </w:pPr>
            <w:r>
              <w:rPr>
                <w:sz w:val="20"/>
                <w:szCs w:val="20"/>
              </w:rPr>
              <w:t>по ОКТМО</w:t>
            </w:r>
            <w:r>
              <w:rPr>
                <w:sz w:val="20"/>
                <w:szCs w:val="20"/>
                <w:vertAlign w:val="superscript"/>
              </w:rPr>
              <w:t>1</w:t>
            </w:r>
          </w:p>
        </w:tc>
        <w:tc>
          <w:tcPr>
            <w:tcW w:w="1398" w:type="dxa"/>
            <w:tcBorders>
              <w:top w:val="single" w:sz="6" w:space="0" w:color="000000"/>
              <w:left w:val="single" w:sz="6" w:space="0" w:color="000000"/>
              <w:bottom w:val="single" w:sz="6" w:space="0" w:color="000000"/>
              <w:right w:val="single" w:sz="6" w:space="0" w:color="000000"/>
            </w:tcBorders>
          </w:tcPr>
          <w:p w14:paraId="5FBDE3B0" w14:textId="77777777" w:rsidR="00030930" w:rsidRDefault="00030930">
            <w:pPr>
              <w:widowControl w:val="0"/>
              <w:jc w:val="center"/>
              <w:rPr>
                <w:sz w:val="20"/>
                <w:szCs w:val="20"/>
              </w:rPr>
            </w:pPr>
          </w:p>
        </w:tc>
      </w:tr>
      <w:tr w:rsidR="00030930" w14:paraId="217B49AA" w14:textId="77777777">
        <w:tc>
          <w:tcPr>
            <w:tcW w:w="4049" w:type="dxa"/>
          </w:tcPr>
          <w:p w14:paraId="05D3655B" w14:textId="77777777" w:rsidR="00030930" w:rsidRDefault="00030930">
            <w:pPr>
              <w:widowControl w:val="0"/>
              <w:rPr>
                <w:sz w:val="20"/>
                <w:szCs w:val="20"/>
              </w:rPr>
            </w:pPr>
          </w:p>
        </w:tc>
        <w:tc>
          <w:tcPr>
            <w:tcW w:w="2701" w:type="dxa"/>
            <w:gridSpan w:val="3"/>
            <w:tcBorders>
              <w:top w:val="single" w:sz="6" w:space="0" w:color="000000"/>
            </w:tcBorders>
          </w:tcPr>
          <w:p w14:paraId="19E401C4" w14:textId="77777777" w:rsidR="00030930" w:rsidRDefault="00030930">
            <w:pPr>
              <w:widowControl w:val="0"/>
              <w:rPr>
                <w:sz w:val="20"/>
                <w:szCs w:val="20"/>
              </w:rPr>
            </w:pPr>
          </w:p>
        </w:tc>
        <w:tc>
          <w:tcPr>
            <w:tcW w:w="1349" w:type="dxa"/>
            <w:gridSpan w:val="2"/>
          </w:tcPr>
          <w:p w14:paraId="5B248E66" w14:textId="77777777" w:rsidR="00030930" w:rsidRDefault="00030930">
            <w:pPr>
              <w:widowControl w:val="0"/>
              <w:rPr>
                <w:sz w:val="20"/>
                <w:szCs w:val="20"/>
              </w:rPr>
            </w:pPr>
          </w:p>
        </w:tc>
        <w:tc>
          <w:tcPr>
            <w:tcW w:w="1398" w:type="dxa"/>
            <w:tcBorders>
              <w:top w:val="single" w:sz="6" w:space="0" w:color="000000"/>
              <w:bottom w:val="single" w:sz="6" w:space="0" w:color="000000"/>
            </w:tcBorders>
          </w:tcPr>
          <w:p w14:paraId="2477C2DC" w14:textId="77777777" w:rsidR="00030930" w:rsidRDefault="00030930">
            <w:pPr>
              <w:widowControl w:val="0"/>
              <w:jc w:val="center"/>
              <w:rPr>
                <w:sz w:val="20"/>
                <w:szCs w:val="20"/>
              </w:rPr>
            </w:pPr>
          </w:p>
        </w:tc>
      </w:tr>
      <w:tr w:rsidR="00030930" w14:paraId="7E7EFB26" w14:textId="77777777">
        <w:tc>
          <w:tcPr>
            <w:tcW w:w="4049" w:type="dxa"/>
          </w:tcPr>
          <w:p w14:paraId="11C5CD23" w14:textId="77777777" w:rsidR="00030930" w:rsidRDefault="00C55616">
            <w:pPr>
              <w:widowControl w:val="0"/>
              <w:rPr>
                <w:sz w:val="20"/>
                <w:szCs w:val="20"/>
              </w:rPr>
            </w:pPr>
            <w:r>
              <w:rPr>
                <w:sz w:val="20"/>
                <w:szCs w:val="20"/>
              </w:rPr>
              <w:t>Полное наименование принципала</w:t>
            </w:r>
          </w:p>
        </w:tc>
        <w:tc>
          <w:tcPr>
            <w:tcW w:w="2701" w:type="dxa"/>
            <w:gridSpan w:val="3"/>
          </w:tcPr>
          <w:p w14:paraId="6C5B6B0A" w14:textId="77777777" w:rsidR="00030930" w:rsidRDefault="00030930">
            <w:pPr>
              <w:widowControl w:val="0"/>
              <w:rPr>
                <w:sz w:val="20"/>
                <w:szCs w:val="20"/>
              </w:rPr>
            </w:pPr>
          </w:p>
        </w:tc>
        <w:tc>
          <w:tcPr>
            <w:tcW w:w="1349" w:type="dxa"/>
            <w:gridSpan w:val="2"/>
            <w:tcBorders>
              <w:right w:val="single" w:sz="6" w:space="0" w:color="000000"/>
            </w:tcBorders>
          </w:tcPr>
          <w:p w14:paraId="0A2648BC" w14:textId="77777777" w:rsidR="00030930" w:rsidRDefault="00C55616">
            <w:pPr>
              <w:widowControl w:val="0"/>
              <w:ind w:right="136"/>
              <w:jc w:val="right"/>
              <w:rPr>
                <w:sz w:val="20"/>
                <w:szCs w:val="20"/>
              </w:rPr>
            </w:pPr>
            <w:r>
              <w:rPr>
                <w:sz w:val="20"/>
                <w:szCs w:val="20"/>
              </w:rPr>
              <w:t>ИНН</w:t>
            </w:r>
            <w:r>
              <w:rPr>
                <w:sz w:val="20"/>
                <w:szCs w:val="20"/>
                <w:vertAlign w:val="superscript"/>
              </w:rPr>
              <w:t>2</w:t>
            </w:r>
          </w:p>
        </w:tc>
        <w:tc>
          <w:tcPr>
            <w:tcW w:w="1398" w:type="dxa"/>
            <w:tcBorders>
              <w:top w:val="single" w:sz="6" w:space="0" w:color="000000"/>
              <w:left w:val="single" w:sz="6" w:space="0" w:color="000000"/>
              <w:bottom w:val="single" w:sz="6" w:space="0" w:color="000000"/>
              <w:right w:val="single" w:sz="6" w:space="0" w:color="000000"/>
            </w:tcBorders>
          </w:tcPr>
          <w:p w14:paraId="79C10F90" w14:textId="77777777" w:rsidR="00030930" w:rsidRDefault="00030930">
            <w:pPr>
              <w:widowControl w:val="0"/>
              <w:jc w:val="center"/>
              <w:rPr>
                <w:sz w:val="20"/>
                <w:szCs w:val="20"/>
              </w:rPr>
            </w:pPr>
          </w:p>
        </w:tc>
      </w:tr>
      <w:tr w:rsidR="00030930" w14:paraId="48D7B996" w14:textId="77777777">
        <w:tc>
          <w:tcPr>
            <w:tcW w:w="4049" w:type="dxa"/>
          </w:tcPr>
          <w:p w14:paraId="6875DA1D" w14:textId="77777777" w:rsidR="00030930" w:rsidRDefault="00030930">
            <w:pPr>
              <w:widowControl w:val="0"/>
              <w:rPr>
                <w:sz w:val="20"/>
                <w:szCs w:val="20"/>
              </w:rPr>
            </w:pPr>
          </w:p>
        </w:tc>
        <w:tc>
          <w:tcPr>
            <w:tcW w:w="2701" w:type="dxa"/>
            <w:gridSpan w:val="3"/>
            <w:tcBorders>
              <w:bottom w:val="single" w:sz="6" w:space="0" w:color="000000"/>
            </w:tcBorders>
          </w:tcPr>
          <w:p w14:paraId="0C3D6760" w14:textId="77777777" w:rsidR="00030930" w:rsidRDefault="00030930">
            <w:pPr>
              <w:widowControl w:val="0"/>
              <w:rPr>
                <w:sz w:val="20"/>
                <w:szCs w:val="20"/>
              </w:rPr>
            </w:pPr>
          </w:p>
        </w:tc>
        <w:tc>
          <w:tcPr>
            <w:tcW w:w="1349" w:type="dxa"/>
            <w:gridSpan w:val="2"/>
            <w:tcBorders>
              <w:right w:val="single" w:sz="6" w:space="0" w:color="000000"/>
            </w:tcBorders>
          </w:tcPr>
          <w:p w14:paraId="2AB38360" w14:textId="77777777" w:rsidR="00030930" w:rsidRDefault="00C55616">
            <w:pPr>
              <w:widowControl w:val="0"/>
              <w:ind w:right="136"/>
              <w:jc w:val="right"/>
              <w:rPr>
                <w:sz w:val="20"/>
                <w:szCs w:val="20"/>
              </w:rPr>
            </w:pPr>
            <w:r>
              <w:rPr>
                <w:sz w:val="20"/>
                <w:szCs w:val="20"/>
              </w:rPr>
              <w:t>КПП</w:t>
            </w:r>
            <w:r>
              <w:rPr>
                <w:sz w:val="20"/>
                <w:szCs w:val="20"/>
                <w:vertAlign w:val="superscript"/>
              </w:rPr>
              <w:t>3</w:t>
            </w:r>
          </w:p>
        </w:tc>
        <w:tc>
          <w:tcPr>
            <w:tcW w:w="1398" w:type="dxa"/>
            <w:tcBorders>
              <w:top w:val="single" w:sz="6" w:space="0" w:color="000000"/>
              <w:left w:val="single" w:sz="6" w:space="0" w:color="000000"/>
              <w:bottom w:val="single" w:sz="6" w:space="0" w:color="000000"/>
              <w:right w:val="single" w:sz="6" w:space="0" w:color="000000"/>
            </w:tcBorders>
          </w:tcPr>
          <w:p w14:paraId="43C3C7E0" w14:textId="77777777" w:rsidR="00030930" w:rsidRDefault="00030930">
            <w:pPr>
              <w:widowControl w:val="0"/>
              <w:jc w:val="center"/>
              <w:rPr>
                <w:sz w:val="20"/>
                <w:szCs w:val="20"/>
              </w:rPr>
            </w:pPr>
          </w:p>
        </w:tc>
      </w:tr>
      <w:tr w:rsidR="00030930" w14:paraId="2E294A92" w14:textId="77777777">
        <w:tc>
          <w:tcPr>
            <w:tcW w:w="4049" w:type="dxa"/>
          </w:tcPr>
          <w:p w14:paraId="16F787D6" w14:textId="77777777" w:rsidR="00030930" w:rsidRDefault="00C55616">
            <w:pPr>
              <w:widowControl w:val="0"/>
              <w:rPr>
                <w:sz w:val="20"/>
                <w:szCs w:val="20"/>
              </w:rPr>
            </w:pPr>
            <w:r>
              <w:rPr>
                <w:sz w:val="20"/>
                <w:szCs w:val="20"/>
              </w:rPr>
              <w:t>Место нахождения, телефон, адрес электронной почты принципала</w:t>
            </w:r>
          </w:p>
        </w:tc>
        <w:tc>
          <w:tcPr>
            <w:tcW w:w="2701" w:type="dxa"/>
            <w:gridSpan w:val="3"/>
            <w:tcBorders>
              <w:top w:val="single" w:sz="6" w:space="0" w:color="000000"/>
              <w:bottom w:val="single" w:sz="6" w:space="0" w:color="000000"/>
            </w:tcBorders>
          </w:tcPr>
          <w:p w14:paraId="3122D623" w14:textId="77777777" w:rsidR="00030930" w:rsidRDefault="00030930">
            <w:pPr>
              <w:widowControl w:val="0"/>
              <w:rPr>
                <w:sz w:val="20"/>
                <w:szCs w:val="20"/>
              </w:rPr>
            </w:pPr>
          </w:p>
        </w:tc>
        <w:tc>
          <w:tcPr>
            <w:tcW w:w="1349" w:type="dxa"/>
            <w:gridSpan w:val="2"/>
            <w:tcBorders>
              <w:right w:val="single" w:sz="6" w:space="0" w:color="000000"/>
            </w:tcBorders>
          </w:tcPr>
          <w:p w14:paraId="207DDBCD" w14:textId="77777777" w:rsidR="00030930" w:rsidRDefault="00C55616">
            <w:pPr>
              <w:widowControl w:val="0"/>
              <w:ind w:right="136"/>
              <w:jc w:val="right"/>
              <w:rPr>
                <w:sz w:val="20"/>
                <w:szCs w:val="20"/>
              </w:rPr>
            </w:pPr>
            <w:r>
              <w:rPr>
                <w:sz w:val="20"/>
                <w:szCs w:val="20"/>
              </w:rPr>
              <w:t>по</w:t>
            </w:r>
          </w:p>
          <w:p w14:paraId="17660E35" w14:textId="77777777" w:rsidR="00030930" w:rsidRDefault="00C55616">
            <w:pPr>
              <w:widowControl w:val="0"/>
              <w:ind w:right="136"/>
              <w:jc w:val="right"/>
              <w:rPr>
                <w:sz w:val="20"/>
                <w:szCs w:val="20"/>
              </w:rPr>
            </w:pPr>
            <w:r>
              <w:rPr>
                <w:sz w:val="20"/>
                <w:szCs w:val="20"/>
              </w:rPr>
              <w:t>ОКТМО</w:t>
            </w:r>
            <w:r>
              <w:rPr>
                <w:sz w:val="20"/>
                <w:szCs w:val="20"/>
                <w:vertAlign w:val="superscript"/>
              </w:rPr>
              <w:t>1</w:t>
            </w:r>
          </w:p>
        </w:tc>
        <w:tc>
          <w:tcPr>
            <w:tcW w:w="1398" w:type="dxa"/>
            <w:tcBorders>
              <w:top w:val="single" w:sz="6" w:space="0" w:color="000000"/>
              <w:left w:val="single" w:sz="6" w:space="0" w:color="000000"/>
              <w:bottom w:val="single" w:sz="6" w:space="0" w:color="000000"/>
              <w:right w:val="single" w:sz="6" w:space="0" w:color="000000"/>
            </w:tcBorders>
          </w:tcPr>
          <w:p w14:paraId="413BCCB6" w14:textId="77777777" w:rsidR="00030930" w:rsidRDefault="00030930">
            <w:pPr>
              <w:widowControl w:val="0"/>
              <w:jc w:val="center"/>
              <w:rPr>
                <w:sz w:val="20"/>
                <w:szCs w:val="20"/>
              </w:rPr>
            </w:pPr>
          </w:p>
        </w:tc>
      </w:tr>
      <w:tr w:rsidR="00030930" w14:paraId="7EB495AF" w14:textId="77777777">
        <w:tc>
          <w:tcPr>
            <w:tcW w:w="4049" w:type="dxa"/>
          </w:tcPr>
          <w:p w14:paraId="011E7E76" w14:textId="77777777" w:rsidR="00030930" w:rsidRDefault="00C55616">
            <w:pPr>
              <w:widowControl w:val="0"/>
              <w:rPr>
                <w:sz w:val="20"/>
                <w:szCs w:val="20"/>
              </w:rPr>
            </w:pPr>
            <w:r>
              <w:rPr>
                <w:sz w:val="20"/>
                <w:szCs w:val="20"/>
              </w:rPr>
              <w:t>Полное наименование бенефициара</w:t>
            </w:r>
          </w:p>
        </w:tc>
        <w:tc>
          <w:tcPr>
            <w:tcW w:w="2701" w:type="dxa"/>
            <w:gridSpan w:val="3"/>
          </w:tcPr>
          <w:p w14:paraId="09E629EC" w14:textId="77777777" w:rsidR="00030930" w:rsidRDefault="00030930">
            <w:pPr>
              <w:widowControl w:val="0"/>
              <w:rPr>
                <w:sz w:val="20"/>
                <w:szCs w:val="20"/>
              </w:rPr>
            </w:pPr>
          </w:p>
        </w:tc>
        <w:tc>
          <w:tcPr>
            <w:tcW w:w="1349" w:type="dxa"/>
            <w:gridSpan w:val="2"/>
            <w:tcBorders>
              <w:right w:val="single" w:sz="6" w:space="0" w:color="000000"/>
            </w:tcBorders>
          </w:tcPr>
          <w:p w14:paraId="5DE2E6ED" w14:textId="77777777" w:rsidR="00030930" w:rsidRDefault="00C55616">
            <w:pPr>
              <w:widowControl w:val="0"/>
              <w:ind w:right="136"/>
              <w:jc w:val="right"/>
              <w:rPr>
                <w:sz w:val="20"/>
                <w:szCs w:val="20"/>
              </w:rPr>
            </w:pPr>
            <w:r>
              <w:rPr>
                <w:sz w:val="20"/>
                <w:szCs w:val="20"/>
              </w:rPr>
              <w:t>ИНН</w:t>
            </w:r>
          </w:p>
        </w:tc>
        <w:tc>
          <w:tcPr>
            <w:tcW w:w="1398" w:type="dxa"/>
            <w:tcBorders>
              <w:top w:val="single" w:sz="6" w:space="0" w:color="000000"/>
              <w:left w:val="single" w:sz="6" w:space="0" w:color="000000"/>
              <w:bottom w:val="single" w:sz="6" w:space="0" w:color="000000"/>
              <w:right w:val="single" w:sz="6" w:space="0" w:color="000000"/>
            </w:tcBorders>
          </w:tcPr>
          <w:p w14:paraId="64C1ED2C" w14:textId="77777777" w:rsidR="00030930" w:rsidRDefault="00030930">
            <w:pPr>
              <w:widowControl w:val="0"/>
              <w:rPr>
                <w:sz w:val="20"/>
                <w:szCs w:val="20"/>
              </w:rPr>
            </w:pPr>
          </w:p>
        </w:tc>
      </w:tr>
      <w:tr w:rsidR="00030930" w14:paraId="225C0DE0" w14:textId="77777777">
        <w:tc>
          <w:tcPr>
            <w:tcW w:w="4049" w:type="dxa"/>
          </w:tcPr>
          <w:p w14:paraId="70DF5F92" w14:textId="77777777" w:rsidR="00030930" w:rsidRDefault="00030930">
            <w:pPr>
              <w:widowControl w:val="0"/>
              <w:rPr>
                <w:sz w:val="20"/>
                <w:szCs w:val="20"/>
              </w:rPr>
            </w:pPr>
          </w:p>
        </w:tc>
        <w:tc>
          <w:tcPr>
            <w:tcW w:w="2701" w:type="dxa"/>
            <w:gridSpan w:val="3"/>
            <w:tcBorders>
              <w:bottom w:val="single" w:sz="6" w:space="0" w:color="000000"/>
            </w:tcBorders>
          </w:tcPr>
          <w:p w14:paraId="44624DC3" w14:textId="77777777" w:rsidR="00030930" w:rsidRDefault="00030930">
            <w:pPr>
              <w:widowControl w:val="0"/>
              <w:rPr>
                <w:sz w:val="20"/>
                <w:szCs w:val="20"/>
              </w:rPr>
            </w:pPr>
          </w:p>
        </w:tc>
        <w:tc>
          <w:tcPr>
            <w:tcW w:w="1349" w:type="dxa"/>
            <w:gridSpan w:val="2"/>
            <w:tcBorders>
              <w:right w:val="single" w:sz="6" w:space="0" w:color="000000"/>
            </w:tcBorders>
          </w:tcPr>
          <w:p w14:paraId="0A4E1712" w14:textId="77777777" w:rsidR="00030930" w:rsidRDefault="00C55616">
            <w:pPr>
              <w:widowControl w:val="0"/>
              <w:ind w:right="136"/>
              <w:jc w:val="right"/>
              <w:rPr>
                <w:sz w:val="20"/>
                <w:szCs w:val="20"/>
              </w:rPr>
            </w:pPr>
            <w:r>
              <w:rPr>
                <w:sz w:val="20"/>
                <w:szCs w:val="20"/>
              </w:rPr>
              <w:t>КПП</w:t>
            </w:r>
          </w:p>
        </w:tc>
        <w:tc>
          <w:tcPr>
            <w:tcW w:w="1398" w:type="dxa"/>
            <w:tcBorders>
              <w:top w:val="single" w:sz="6" w:space="0" w:color="000000"/>
              <w:left w:val="single" w:sz="6" w:space="0" w:color="000000"/>
              <w:bottom w:val="single" w:sz="6" w:space="0" w:color="000000"/>
              <w:right w:val="single" w:sz="6" w:space="0" w:color="000000"/>
            </w:tcBorders>
          </w:tcPr>
          <w:p w14:paraId="70D7D039" w14:textId="77777777" w:rsidR="00030930" w:rsidRDefault="00030930">
            <w:pPr>
              <w:widowControl w:val="0"/>
              <w:rPr>
                <w:sz w:val="20"/>
                <w:szCs w:val="20"/>
              </w:rPr>
            </w:pPr>
          </w:p>
        </w:tc>
      </w:tr>
      <w:tr w:rsidR="00030930" w14:paraId="124E0AED" w14:textId="77777777">
        <w:tc>
          <w:tcPr>
            <w:tcW w:w="4049" w:type="dxa"/>
          </w:tcPr>
          <w:p w14:paraId="408D04E5" w14:textId="77777777" w:rsidR="00030930" w:rsidRDefault="00C55616">
            <w:pPr>
              <w:widowControl w:val="0"/>
              <w:rPr>
                <w:sz w:val="20"/>
                <w:szCs w:val="20"/>
              </w:rPr>
            </w:pPr>
            <w:r>
              <w:rPr>
                <w:sz w:val="20"/>
                <w:szCs w:val="20"/>
              </w:rPr>
              <w:t>Место нахождения, телефон, адрес электронной почты бенефициара</w:t>
            </w:r>
          </w:p>
        </w:tc>
        <w:tc>
          <w:tcPr>
            <w:tcW w:w="2701" w:type="dxa"/>
            <w:gridSpan w:val="3"/>
            <w:tcBorders>
              <w:top w:val="single" w:sz="6" w:space="0" w:color="000000"/>
              <w:bottom w:val="single" w:sz="6" w:space="0" w:color="000000"/>
            </w:tcBorders>
          </w:tcPr>
          <w:p w14:paraId="7D0199B5" w14:textId="77777777" w:rsidR="00030930" w:rsidRDefault="00030930">
            <w:pPr>
              <w:widowControl w:val="0"/>
              <w:rPr>
                <w:sz w:val="20"/>
                <w:szCs w:val="20"/>
              </w:rPr>
            </w:pPr>
          </w:p>
        </w:tc>
        <w:tc>
          <w:tcPr>
            <w:tcW w:w="1349" w:type="dxa"/>
            <w:gridSpan w:val="2"/>
            <w:tcBorders>
              <w:right w:val="single" w:sz="6" w:space="0" w:color="000000"/>
            </w:tcBorders>
          </w:tcPr>
          <w:p w14:paraId="4172B0C3" w14:textId="77777777" w:rsidR="00030930" w:rsidRDefault="00030930">
            <w:pPr>
              <w:widowControl w:val="0"/>
              <w:jc w:val="right"/>
              <w:rPr>
                <w:sz w:val="20"/>
                <w:szCs w:val="20"/>
              </w:rPr>
            </w:pPr>
          </w:p>
          <w:p w14:paraId="67F3F3FE" w14:textId="77777777" w:rsidR="00030930" w:rsidRDefault="00C55616">
            <w:pPr>
              <w:widowControl w:val="0"/>
              <w:ind w:right="136"/>
              <w:jc w:val="right"/>
              <w:rPr>
                <w:sz w:val="20"/>
                <w:szCs w:val="20"/>
              </w:rPr>
            </w:pPr>
            <w:r>
              <w:rPr>
                <w:sz w:val="20"/>
                <w:szCs w:val="20"/>
              </w:rPr>
              <w:t>по ОКТМО</w:t>
            </w:r>
          </w:p>
        </w:tc>
        <w:tc>
          <w:tcPr>
            <w:tcW w:w="1398" w:type="dxa"/>
            <w:tcBorders>
              <w:top w:val="single" w:sz="6" w:space="0" w:color="000000"/>
              <w:left w:val="single" w:sz="6" w:space="0" w:color="000000"/>
              <w:bottom w:val="single" w:sz="6" w:space="0" w:color="000000"/>
              <w:right w:val="single" w:sz="6" w:space="0" w:color="000000"/>
            </w:tcBorders>
          </w:tcPr>
          <w:p w14:paraId="14E4383C" w14:textId="77777777" w:rsidR="00030930" w:rsidRDefault="00030930">
            <w:pPr>
              <w:widowControl w:val="0"/>
              <w:rPr>
                <w:sz w:val="20"/>
                <w:szCs w:val="20"/>
              </w:rPr>
            </w:pPr>
          </w:p>
        </w:tc>
      </w:tr>
      <w:tr w:rsidR="00030930" w14:paraId="15399C6F" w14:textId="77777777">
        <w:tc>
          <w:tcPr>
            <w:tcW w:w="9497" w:type="dxa"/>
            <w:gridSpan w:val="7"/>
          </w:tcPr>
          <w:p w14:paraId="5705D141" w14:textId="77777777" w:rsidR="00030930" w:rsidRDefault="00C55616">
            <w:pPr>
              <w:widowControl w:val="0"/>
              <w:jc w:val="center"/>
              <w:rPr>
                <w:sz w:val="20"/>
                <w:szCs w:val="20"/>
              </w:rPr>
            </w:pPr>
            <w:r>
              <w:rPr>
                <w:sz w:val="20"/>
                <w:szCs w:val="20"/>
              </w:rPr>
              <w:t>Информация о конкурентной закупке, для обеспечения заявки на участие в которой предоставляется независимая гарантия</w:t>
            </w:r>
          </w:p>
        </w:tc>
      </w:tr>
      <w:tr w:rsidR="00030930" w14:paraId="3B8C6688" w14:textId="77777777">
        <w:tc>
          <w:tcPr>
            <w:tcW w:w="4350" w:type="dxa"/>
            <w:gridSpan w:val="2"/>
          </w:tcPr>
          <w:p w14:paraId="5E32FE6D" w14:textId="77777777" w:rsidR="00030930" w:rsidRDefault="00C55616">
            <w:pPr>
              <w:widowControl w:val="0"/>
              <w:rPr>
                <w:sz w:val="20"/>
                <w:szCs w:val="20"/>
              </w:rPr>
            </w:pPr>
            <w:r>
              <w:rPr>
                <w:sz w:val="20"/>
                <w:szCs w:val="20"/>
              </w:rPr>
              <w:t>Номер извещения об осуществлении конкурентной закупки</w:t>
            </w:r>
            <w:r>
              <w:rPr>
                <w:sz w:val="20"/>
                <w:szCs w:val="20"/>
                <w:vertAlign w:val="superscript"/>
              </w:rPr>
              <w:t>1</w:t>
            </w:r>
          </w:p>
        </w:tc>
        <w:tc>
          <w:tcPr>
            <w:tcW w:w="1799" w:type="dxa"/>
            <w:tcBorders>
              <w:bottom w:val="single" w:sz="6" w:space="0" w:color="000000"/>
            </w:tcBorders>
          </w:tcPr>
          <w:p w14:paraId="65578CF6" w14:textId="77777777" w:rsidR="00030930" w:rsidRDefault="00030930">
            <w:pPr>
              <w:widowControl w:val="0"/>
              <w:rPr>
                <w:sz w:val="20"/>
                <w:szCs w:val="20"/>
              </w:rPr>
            </w:pPr>
          </w:p>
        </w:tc>
        <w:tc>
          <w:tcPr>
            <w:tcW w:w="1500" w:type="dxa"/>
            <w:gridSpan w:val="2"/>
          </w:tcPr>
          <w:p w14:paraId="6AC7B2C0" w14:textId="77777777" w:rsidR="00030930" w:rsidRDefault="00030930">
            <w:pPr>
              <w:widowControl w:val="0"/>
              <w:rPr>
                <w:sz w:val="20"/>
                <w:szCs w:val="20"/>
              </w:rPr>
            </w:pPr>
          </w:p>
        </w:tc>
        <w:tc>
          <w:tcPr>
            <w:tcW w:w="1848" w:type="dxa"/>
            <w:gridSpan w:val="2"/>
          </w:tcPr>
          <w:p w14:paraId="0A21537C" w14:textId="77777777" w:rsidR="00030930" w:rsidRDefault="00030930">
            <w:pPr>
              <w:widowControl w:val="0"/>
              <w:rPr>
                <w:sz w:val="20"/>
                <w:szCs w:val="20"/>
              </w:rPr>
            </w:pPr>
          </w:p>
        </w:tc>
      </w:tr>
      <w:tr w:rsidR="00030930" w14:paraId="036A3F4A" w14:textId="77777777">
        <w:tc>
          <w:tcPr>
            <w:tcW w:w="4350" w:type="dxa"/>
            <w:gridSpan w:val="2"/>
          </w:tcPr>
          <w:p w14:paraId="144648E0" w14:textId="77777777" w:rsidR="00030930" w:rsidRDefault="00C55616">
            <w:pPr>
              <w:widowControl w:val="0"/>
              <w:rPr>
                <w:sz w:val="20"/>
                <w:szCs w:val="20"/>
              </w:rPr>
            </w:pPr>
            <w:r>
              <w:rPr>
                <w:sz w:val="20"/>
                <w:szCs w:val="20"/>
              </w:rPr>
              <w:t>Предмет договора</w:t>
            </w:r>
            <w:r>
              <w:rPr>
                <w:sz w:val="20"/>
                <w:szCs w:val="20"/>
                <w:vertAlign w:val="superscript"/>
              </w:rPr>
              <w:t>4</w:t>
            </w:r>
          </w:p>
        </w:tc>
        <w:tc>
          <w:tcPr>
            <w:tcW w:w="1799" w:type="dxa"/>
            <w:tcBorders>
              <w:top w:val="single" w:sz="6" w:space="0" w:color="000000"/>
              <w:bottom w:val="single" w:sz="6" w:space="0" w:color="000000"/>
            </w:tcBorders>
          </w:tcPr>
          <w:p w14:paraId="67666834" w14:textId="77777777" w:rsidR="00030930" w:rsidRDefault="00030930">
            <w:pPr>
              <w:widowControl w:val="0"/>
              <w:rPr>
                <w:sz w:val="20"/>
                <w:szCs w:val="20"/>
              </w:rPr>
            </w:pPr>
          </w:p>
        </w:tc>
        <w:tc>
          <w:tcPr>
            <w:tcW w:w="1500" w:type="dxa"/>
            <w:gridSpan w:val="2"/>
          </w:tcPr>
          <w:p w14:paraId="5EB880E2" w14:textId="77777777" w:rsidR="00030930" w:rsidRDefault="00030930">
            <w:pPr>
              <w:widowControl w:val="0"/>
              <w:rPr>
                <w:sz w:val="20"/>
                <w:szCs w:val="20"/>
              </w:rPr>
            </w:pPr>
          </w:p>
        </w:tc>
        <w:tc>
          <w:tcPr>
            <w:tcW w:w="1848" w:type="dxa"/>
            <w:gridSpan w:val="2"/>
          </w:tcPr>
          <w:p w14:paraId="673550D1" w14:textId="77777777" w:rsidR="00030930" w:rsidRDefault="00030930">
            <w:pPr>
              <w:widowControl w:val="0"/>
              <w:rPr>
                <w:sz w:val="20"/>
                <w:szCs w:val="20"/>
              </w:rPr>
            </w:pPr>
          </w:p>
        </w:tc>
      </w:tr>
      <w:tr w:rsidR="00030930" w14:paraId="1C869EA1" w14:textId="77777777">
        <w:tc>
          <w:tcPr>
            <w:tcW w:w="9497" w:type="dxa"/>
            <w:gridSpan w:val="7"/>
          </w:tcPr>
          <w:p w14:paraId="1E0AB9CD" w14:textId="77777777" w:rsidR="00030930" w:rsidRDefault="00C55616">
            <w:pPr>
              <w:widowControl w:val="0"/>
              <w:jc w:val="center"/>
              <w:rPr>
                <w:sz w:val="20"/>
                <w:szCs w:val="20"/>
              </w:rPr>
            </w:pPr>
            <w:r>
              <w:rPr>
                <w:sz w:val="20"/>
                <w:szCs w:val="20"/>
              </w:rPr>
              <w:t>Условия независимой гарантии</w:t>
            </w:r>
          </w:p>
        </w:tc>
      </w:tr>
      <w:tr w:rsidR="00030930" w14:paraId="548623A6" w14:textId="77777777">
        <w:tc>
          <w:tcPr>
            <w:tcW w:w="4350" w:type="dxa"/>
            <w:gridSpan w:val="2"/>
          </w:tcPr>
          <w:p w14:paraId="73803FF5" w14:textId="77777777" w:rsidR="00030930" w:rsidRDefault="00C55616">
            <w:pPr>
              <w:widowControl w:val="0"/>
              <w:rPr>
                <w:sz w:val="20"/>
                <w:szCs w:val="20"/>
              </w:rPr>
            </w:pPr>
            <w:r>
              <w:rPr>
                <w:sz w:val="20"/>
                <w:szCs w:val="20"/>
              </w:rPr>
              <w:t>Сумма независимой гарантии, подлежащая уплате гарантом бенефициару (далее - сумма независимой гарантии)</w:t>
            </w:r>
          </w:p>
        </w:tc>
        <w:tc>
          <w:tcPr>
            <w:tcW w:w="1799" w:type="dxa"/>
            <w:tcBorders>
              <w:bottom w:val="single" w:sz="6" w:space="0" w:color="000000"/>
            </w:tcBorders>
          </w:tcPr>
          <w:p w14:paraId="1A22800F" w14:textId="77777777" w:rsidR="00030930" w:rsidRDefault="00030930">
            <w:pPr>
              <w:widowControl w:val="0"/>
              <w:rPr>
                <w:sz w:val="20"/>
                <w:szCs w:val="20"/>
              </w:rPr>
            </w:pPr>
          </w:p>
        </w:tc>
        <w:tc>
          <w:tcPr>
            <w:tcW w:w="1500" w:type="dxa"/>
            <w:gridSpan w:val="2"/>
          </w:tcPr>
          <w:p w14:paraId="38978236" w14:textId="77777777" w:rsidR="00030930" w:rsidRDefault="00030930">
            <w:pPr>
              <w:widowControl w:val="0"/>
              <w:rPr>
                <w:sz w:val="20"/>
                <w:szCs w:val="20"/>
              </w:rPr>
            </w:pPr>
          </w:p>
        </w:tc>
        <w:tc>
          <w:tcPr>
            <w:tcW w:w="1848" w:type="dxa"/>
            <w:gridSpan w:val="2"/>
            <w:tcBorders>
              <w:bottom w:val="single" w:sz="6" w:space="0" w:color="000000"/>
            </w:tcBorders>
          </w:tcPr>
          <w:p w14:paraId="276B2564" w14:textId="77777777" w:rsidR="00030930" w:rsidRDefault="00030930">
            <w:pPr>
              <w:widowControl w:val="0"/>
              <w:rPr>
                <w:sz w:val="20"/>
                <w:szCs w:val="20"/>
              </w:rPr>
            </w:pPr>
          </w:p>
        </w:tc>
      </w:tr>
      <w:tr w:rsidR="00030930" w14:paraId="76D18A3B" w14:textId="77777777">
        <w:tc>
          <w:tcPr>
            <w:tcW w:w="4350" w:type="dxa"/>
            <w:gridSpan w:val="2"/>
          </w:tcPr>
          <w:p w14:paraId="39128B98" w14:textId="77777777" w:rsidR="00030930" w:rsidRDefault="00C55616">
            <w:pPr>
              <w:widowControl w:val="0"/>
              <w:rPr>
                <w:sz w:val="20"/>
                <w:szCs w:val="20"/>
              </w:rPr>
            </w:pPr>
            <w:r>
              <w:rPr>
                <w:sz w:val="20"/>
                <w:szCs w:val="20"/>
              </w:rPr>
              <w:t>Наименование валюты</w:t>
            </w:r>
          </w:p>
        </w:tc>
        <w:tc>
          <w:tcPr>
            <w:tcW w:w="1799" w:type="dxa"/>
            <w:tcBorders>
              <w:top w:val="single" w:sz="6" w:space="0" w:color="000000"/>
              <w:bottom w:val="single" w:sz="6" w:space="0" w:color="000000"/>
            </w:tcBorders>
          </w:tcPr>
          <w:p w14:paraId="17821C77" w14:textId="77777777" w:rsidR="00030930" w:rsidRDefault="00030930">
            <w:pPr>
              <w:widowControl w:val="0"/>
              <w:rPr>
                <w:sz w:val="20"/>
                <w:szCs w:val="20"/>
              </w:rPr>
            </w:pPr>
          </w:p>
        </w:tc>
        <w:tc>
          <w:tcPr>
            <w:tcW w:w="1500" w:type="dxa"/>
            <w:gridSpan w:val="2"/>
            <w:tcBorders>
              <w:right w:val="single" w:sz="6" w:space="0" w:color="000000"/>
            </w:tcBorders>
          </w:tcPr>
          <w:p w14:paraId="758AB753" w14:textId="77777777" w:rsidR="00030930" w:rsidRDefault="00C55616">
            <w:pPr>
              <w:widowControl w:val="0"/>
              <w:ind w:right="116"/>
              <w:jc w:val="right"/>
              <w:rPr>
                <w:sz w:val="20"/>
                <w:szCs w:val="20"/>
              </w:rPr>
            </w:pPr>
            <w:r>
              <w:rPr>
                <w:sz w:val="20"/>
                <w:szCs w:val="20"/>
              </w:rPr>
              <w:t>по ОКВ</w:t>
            </w:r>
          </w:p>
        </w:tc>
        <w:tc>
          <w:tcPr>
            <w:tcW w:w="1848" w:type="dxa"/>
            <w:gridSpan w:val="2"/>
            <w:tcBorders>
              <w:top w:val="single" w:sz="6" w:space="0" w:color="000000"/>
              <w:left w:val="single" w:sz="6" w:space="0" w:color="000000"/>
              <w:bottom w:val="single" w:sz="6" w:space="0" w:color="000000"/>
              <w:right w:val="single" w:sz="6" w:space="0" w:color="000000"/>
            </w:tcBorders>
          </w:tcPr>
          <w:p w14:paraId="65A7F0E6" w14:textId="77777777" w:rsidR="00030930" w:rsidRDefault="00030930">
            <w:pPr>
              <w:widowControl w:val="0"/>
              <w:rPr>
                <w:sz w:val="20"/>
                <w:szCs w:val="20"/>
              </w:rPr>
            </w:pPr>
          </w:p>
        </w:tc>
      </w:tr>
      <w:tr w:rsidR="00030930" w14:paraId="2F1FC278" w14:textId="77777777">
        <w:tc>
          <w:tcPr>
            <w:tcW w:w="4350" w:type="dxa"/>
            <w:gridSpan w:val="2"/>
          </w:tcPr>
          <w:p w14:paraId="5FB1021A" w14:textId="77777777" w:rsidR="00030930" w:rsidRDefault="00C55616">
            <w:pPr>
              <w:widowControl w:val="0"/>
              <w:rPr>
                <w:sz w:val="20"/>
                <w:szCs w:val="20"/>
              </w:rPr>
            </w:pPr>
            <w:r>
              <w:rPr>
                <w:sz w:val="20"/>
                <w:szCs w:val="20"/>
              </w:rPr>
              <w:t>Срок вступления независимой гарантии в силу</w:t>
            </w:r>
            <w:r>
              <w:rPr>
                <w:sz w:val="20"/>
                <w:szCs w:val="20"/>
                <w:vertAlign w:val="superscript"/>
              </w:rPr>
              <w:t>5</w:t>
            </w:r>
          </w:p>
        </w:tc>
        <w:tc>
          <w:tcPr>
            <w:tcW w:w="1799" w:type="dxa"/>
            <w:tcBorders>
              <w:top w:val="single" w:sz="6" w:space="0" w:color="000000"/>
              <w:bottom w:val="single" w:sz="6" w:space="0" w:color="000000"/>
            </w:tcBorders>
          </w:tcPr>
          <w:p w14:paraId="24AA8546" w14:textId="77777777" w:rsidR="00030930" w:rsidRDefault="00030930">
            <w:pPr>
              <w:widowControl w:val="0"/>
              <w:rPr>
                <w:sz w:val="20"/>
                <w:szCs w:val="20"/>
              </w:rPr>
            </w:pPr>
          </w:p>
        </w:tc>
        <w:tc>
          <w:tcPr>
            <w:tcW w:w="1500" w:type="dxa"/>
            <w:gridSpan w:val="2"/>
          </w:tcPr>
          <w:p w14:paraId="3CC7A280" w14:textId="77777777" w:rsidR="00030930" w:rsidRDefault="00030930">
            <w:pPr>
              <w:widowControl w:val="0"/>
              <w:rPr>
                <w:sz w:val="20"/>
                <w:szCs w:val="20"/>
              </w:rPr>
            </w:pPr>
          </w:p>
        </w:tc>
        <w:tc>
          <w:tcPr>
            <w:tcW w:w="1848" w:type="dxa"/>
            <w:gridSpan w:val="2"/>
            <w:tcBorders>
              <w:top w:val="single" w:sz="6" w:space="0" w:color="000000"/>
            </w:tcBorders>
          </w:tcPr>
          <w:p w14:paraId="51B1DAB2" w14:textId="77777777" w:rsidR="00030930" w:rsidRDefault="00030930">
            <w:pPr>
              <w:widowControl w:val="0"/>
              <w:rPr>
                <w:sz w:val="20"/>
                <w:szCs w:val="20"/>
              </w:rPr>
            </w:pPr>
          </w:p>
        </w:tc>
      </w:tr>
      <w:tr w:rsidR="00030930" w14:paraId="6B9416C4" w14:textId="77777777">
        <w:tc>
          <w:tcPr>
            <w:tcW w:w="4350" w:type="dxa"/>
            <w:gridSpan w:val="2"/>
          </w:tcPr>
          <w:p w14:paraId="70744D55" w14:textId="77777777" w:rsidR="00030930" w:rsidRDefault="00C55616">
            <w:pPr>
              <w:widowControl w:val="0"/>
              <w:rPr>
                <w:sz w:val="20"/>
                <w:szCs w:val="20"/>
              </w:rPr>
            </w:pPr>
            <w:r>
              <w:rPr>
                <w:sz w:val="20"/>
                <w:szCs w:val="20"/>
              </w:rPr>
              <w:t>Срок действия независимой гарантии</w:t>
            </w:r>
            <w:r>
              <w:rPr>
                <w:sz w:val="20"/>
                <w:szCs w:val="20"/>
                <w:vertAlign w:val="superscript"/>
              </w:rPr>
              <w:t>5</w:t>
            </w:r>
          </w:p>
        </w:tc>
        <w:tc>
          <w:tcPr>
            <w:tcW w:w="1799" w:type="dxa"/>
            <w:tcBorders>
              <w:top w:val="single" w:sz="6" w:space="0" w:color="000000"/>
              <w:bottom w:val="single" w:sz="6" w:space="0" w:color="000000"/>
            </w:tcBorders>
          </w:tcPr>
          <w:p w14:paraId="38C7AA9E" w14:textId="77777777" w:rsidR="00030930" w:rsidRDefault="00030930">
            <w:pPr>
              <w:widowControl w:val="0"/>
              <w:rPr>
                <w:sz w:val="20"/>
                <w:szCs w:val="20"/>
              </w:rPr>
            </w:pPr>
          </w:p>
        </w:tc>
        <w:tc>
          <w:tcPr>
            <w:tcW w:w="1500" w:type="dxa"/>
            <w:gridSpan w:val="2"/>
          </w:tcPr>
          <w:p w14:paraId="5EE9493C" w14:textId="77777777" w:rsidR="00030930" w:rsidRDefault="00030930">
            <w:pPr>
              <w:widowControl w:val="0"/>
              <w:rPr>
                <w:sz w:val="20"/>
                <w:szCs w:val="20"/>
              </w:rPr>
            </w:pPr>
          </w:p>
        </w:tc>
        <w:tc>
          <w:tcPr>
            <w:tcW w:w="1848" w:type="dxa"/>
            <w:gridSpan w:val="2"/>
          </w:tcPr>
          <w:p w14:paraId="36AB7AD5" w14:textId="77777777" w:rsidR="00030930" w:rsidRDefault="00030930">
            <w:pPr>
              <w:widowControl w:val="0"/>
              <w:rPr>
                <w:sz w:val="20"/>
                <w:szCs w:val="20"/>
              </w:rPr>
            </w:pPr>
          </w:p>
        </w:tc>
      </w:tr>
    </w:tbl>
    <w:p w14:paraId="2B3A51CB" w14:textId="77777777" w:rsidR="00030930" w:rsidRDefault="00030930">
      <w:pPr>
        <w:widowControl w:val="0"/>
      </w:pPr>
    </w:p>
    <w:p w14:paraId="7760A47F" w14:textId="77777777" w:rsidR="00030930" w:rsidRDefault="00C55616">
      <w:pPr>
        <w:widowControl w:val="0"/>
        <w:tabs>
          <w:tab w:val="left" w:pos="284"/>
        </w:tabs>
      </w:pPr>
      <w:r>
        <w:t>1.</w:t>
      </w:r>
      <w:r>
        <w:tab/>
      </w:r>
      <w:r>
        <w:t>Настоящая независимая гарантия обеспечивает исполнение принципалом его обязательств по заключению договора по результатам определения поставщика (подрядчика, исполнителя)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w:t>
      </w:r>
      <w:r>
        <w:t>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w:t>
      </w:r>
    </w:p>
    <w:p w14:paraId="51938E7A" w14:textId="77777777" w:rsidR="00030930" w:rsidRDefault="00C55616">
      <w:pPr>
        <w:widowControl w:val="0"/>
        <w:tabs>
          <w:tab w:val="left" w:pos="284"/>
        </w:tabs>
      </w:pPr>
      <w:r>
        <w:t>2.</w:t>
      </w:r>
      <w:r>
        <w:tab/>
        <w:t>Настоящая независимая гарантия не может быть отозвана гарантом.</w:t>
      </w:r>
    </w:p>
    <w:p w14:paraId="24CDBF5B" w14:textId="77777777" w:rsidR="00030930" w:rsidRDefault="00C55616">
      <w:pPr>
        <w:widowControl w:val="0"/>
        <w:tabs>
          <w:tab w:val="left" w:pos="284"/>
        </w:tabs>
      </w:pPr>
      <w:r>
        <w:t>3.</w:t>
      </w:r>
      <w:r>
        <w:tab/>
        <w:t>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w:t>
      </w:r>
    </w:p>
    <w:p w14:paraId="0432C228" w14:textId="77777777" w:rsidR="00030930" w:rsidRDefault="00C55616">
      <w:pPr>
        <w:widowControl w:val="0"/>
        <w:tabs>
          <w:tab w:val="left" w:pos="284"/>
        </w:tabs>
      </w:pPr>
      <w:r>
        <w:t>а)</w:t>
      </w:r>
      <w:r>
        <w:tab/>
        <w:t>принципал уклонился или отказался от заключения договора с бенефициаром;</w:t>
      </w:r>
    </w:p>
    <w:p w14:paraId="2A4F1F92" w14:textId="77777777" w:rsidR="00030930" w:rsidRDefault="00C55616">
      <w:pPr>
        <w:widowControl w:val="0"/>
        <w:tabs>
          <w:tab w:val="left" w:pos="284"/>
        </w:tabs>
      </w:pPr>
      <w:r>
        <w:t>б)</w:t>
      </w:r>
      <w:r>
        <w:tab/>
        <w:t>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w:t>
      </w:r>
    </w:p>
    <w:p w14:paraId="387AEFDE" w14:textId="77777777" w:rsidR="00030930" w:rsidRDefault="00C55616">
      <w:pPr>
        <w:widowControl w:val="0"/>
        <w:tabs>
          <w:tab w:val="left" w:pos="284"/>
        </w:tabs>
      </w:pPr>
      <w:r>
        <w:t>4.</w:t>
      </w:r>
      <w:r>
        <w:tab/>
        <w:t>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5F50EA98" w14:textId="77777777" w:rsidR="00030930" w:rsidRDefault="00C55616">
      <w:pPr>
        <w:widowControl w:val="0"/>
        <w:tabs>
          <w:tab w:val="left" w:pos="284"/>
        </w:tabs>
      </w:pPr>
      <w:r>
        <w:t>5.</w:t>
      </w:r>
      <w:r>
        <w:tab/>
        <w:t>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Pr>
          <w:vertAlign w:val="superscript"/>
        </w:rPr>
        <w:t>6</w:t>
      </w:r>
      <w:r>
        <w:t>.</w:t>
      </w:r>
    </w:p>
    <w:p w14:paraId="3E44A5FB" w14:textId="77777777" w:rsidR="00030930" w:rsidRDefault="00C55616">
      <w:pPr>
        <w:widowControl w:val="0"/>
        <w:tabs>
          <w:tab w:val="left" w:pos="284"/>
        </w:tabs>
      </w:pPr>
      <w:r>
        <w:t>6.</w:t>
      </w:r>
      <w:r>
        <w:tab/>
        <w:t>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Pr>
          <w:vertAlign w:val="superscript"/>
        </w:rPr>
        <w:t>7</w:t>
      </w:r>
      <w:r>
        <w:t>.</w:t>
      </w:r>
    </w:p>
    <w:p w14:paraId="6AA06313" w14:textId="77777777" w:rsidR="00030930" w:rsidRDefault="00C55616">
      <w:pPr>
        <w:widowControl w:val="0"/>
        <w:tabs>
          <w:tab w:val="left" w:pos="284"/>
        </w:tabs>
      </w:pPr>
      <w:r>
        <w:t>7.</w:t>
      </w:r>
      <w:r>
        <w:tab/>
        <w:t>В случае направления требования бенефициар обязан одновременно с таким требованием направить гаранту:</w:t>
      </w:r>
    </w:p>
    <w:p w14:paraId="2605C864" w14:textId="77777777" w:rsidR="00030930" w:rsidRDefault="00C55616">
      <w:pPr>
        <w:widowControl w:val="0"/>
        <w:tabs>
          <w:tab w:val="left" w:pos="284"/>
        </w:tabs>
      </w:pPr>
      <w:r>
        <w:t>а)</w:t>
      </w:r>
      <w:r>
        <w:tab/>
        <w:t>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w:t>
      </w:r>
    </w:p>
    <w:p w14:paraId="46E55ACD" w14:textId="77777777" w:rsidR="00030930" w:rsidRDefault="00C55616">
      <w:pPr>
        <w:widowControl w:val="0"/>
        <w:tabs>
          <w:tab w:val="left" w:pos="284"/>
        </w:tabs>
      </w:pPr>
      <w:r>
        <w:t>б)</w:t>
      </w:r>
      <w:r>
        <w:tab/>
        <w:t>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7D94655" w14:textId="77777777" w:rsidR="00030930" w:rsidRDefault="00C55616">
      <w:pPr>
        <w:widowControl w:val="0"/>
        <w:tabs>
          <w:tab w:val="left" w:pos="284"/>
        </w:tabs>
      </w:pPr>
      <w:r>
        <w:t>8.</w:t>
      </w:r>
      <w:r>
        <w:tab/>
        <w:t>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w:t>
      </w:r>
      <w:r>
        <w:t>ления требования в форме электронного документа предусмотренные пунктом 7 настоящего раздела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156C1F3F" w14:textId="77777777" w:rsidR="00030930" w:rsidRDefault="00C55616">
      <w:pPr>
        <w:widowControl w:val="0"/>
        <w:tabs>
          <w:tab w:val="left" w:pos="284"/>
        </w:tabs>
      </w:pPr>
      <w:r>
        <w:t>9.</w:t>
      </w:r>
      <w:r>
        <w:tab/>
        <w:t>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p>
    <w:p w14:paraId="6FF76ABB" w14:textId="77777777" w:rsidR="00030930" w:rsidRDefault="00C55616">
      <w:pPr>
        <w:widowControl w:val="0"/>
        <w:tabs>
          <w:tab w:val="left" w:pos="426"/>
        </w:tabs>
      </w:pPr>
      <w:r>
        <w:t>10.</w:t>
      </w:r>
      <w:r>
        <w:tab/>
        <w:t>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1C686A4" w14:textId="77777777" w:rsidR="00030930" w:rsidRDefault="00C55616">
      <w:pPr>
        <w:widowControl w:val="0"/>
        <w:tabs>
          <w:tab w:val="left" w:pos="426"/>
        </w:tabs>
      </w:pPr>
      <w:r>
        <w:t>11.</w:t>
      </w:r>
      <w:r>
        <w:tab/>
        <w:t>Обязательство гаранта перед бенефициаром считается исполненным надл</w:t>
      </w:r>
      <w:r>
        <w:t>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3827FB0D" w14:textId="77777777" w:rsidR="00030930" w:rsidRDefault="00C55616">
      <w:pPr>
        <w:widowControl w:val="0"/>
        <w:tabs>
          <w:tab w:val="left" w:pos="426"/>
        </w:tabs>
      </w:pPr>
      <w:r>
        <w:t>12.</w:t>
      </w:r>
      <w:r>
        <w:tab/>
        <w:t xml:space="preserve">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w:t>
      </w:r>
      <w:r>
        <w:t>уплате по настоящей независимой гарантии.</w:t>
      </w:r>
    </w:p>
    <w:p w14:paraId="70D6E169" w14:textId="77777777" w:rsidR="00030930" w:rsidRDefault="00C55616">
      <w:pPr>
        <w:widowControl w:val="0"/>
        <w:tabs>
          <w:tab w:val="left" w:pos="426"/>
        </w:tabs>
      </w:pPr>
      <w:r>
        <w:t>13.</w:t>
      </w:r>
      <w:r>
        <w:tab/>
        <w:t>Все расходы, возникающие в связи с перечислением гарантом денежных средств по настоящей независимой гарантии бенефициару, несет гарант.</w:t>
      </w:r>
    </w:p>
    <w:p w14:paraId="7E92791E" w14:textId="77777777" w:rsidR="00030930" w:rsidRDefault="00C55616">
      <w:pPr>
        <w:widowControl w:val="0"/>
        <w:tabs>
          <w:tab w:val="left" w:pos="426"/>
        </w:tabs>
      </w:pPr>
      <w:r>
        <w:t>14.</w:t>
      </w:r>
      <w:r>
        <w:tab/>
        <w:t>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w:t>
      </w:r>
      <w:r>
        <w:t>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14:paraId="543D7D64" w14:textId="77777777" w:rsidR="00030930" w:rsidRDefault="00C55616">
      <w:pPr>
        <w:widowControl w:val="0"/>
        <w:tabs>
          <w:tab w:val="left" w:pos="426"/>
        </w:tabs>
      </w:pPr>
      <w:r>
        <w:t>15.</w:t>
      </w:r>
      <w:r>
        <w:tab/>
        <w:t>Споры, возникающие в связи с исполнением обязательств по настоящей независимой гарантии, подлежат рассмотрению в арбитражном суде г. Москвы.</w:t>
      </w:r>
    </w:p>
    <w:p w14:paraId="56004B28" w14:textId="77777777" w:rsidR="00030930" w:rsidRDefault="00C55616">
      <w:pPr>
        <w:widowControl w:val="0"/>
        <w:tabs>
          <w:tab w:val="left" w:pos="426"/>
        </w:tabs>
      </w:pPr>
      <w:r>
        <w:t>16.</w:t>
      </w:r>
      <w:r>
        <w:tab/>
        <w:t>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w:t>
      </w:r>
    </w:p>
    <w:p w14:paraId="64501199" w14:textId="77777777" w:rsidR="00030930" w:rsidRDefault="00C55616">
      <w:pPr>
        <w:widowControl w:val="0"/>
        <w:tabs>
          <w:tab w:val="left" w:pos="426"/>
        </w:tabs>
      </w:pPr>
      <w:r>
        <w:t>17.</w:t>
      </w:r>
      <w:r>
        <w:tab/>
        <w:t>Настоящая независимая гарантия может быть изменена Гарантом без согласия Бенефициара только в части увеличения суммы и/или срока действия настоящей независимой гарантии. Иные изменения настоящей независимой гарантии допускаются только с согласия Бенефициара. Все изменения настоящей независимой гарантии должны быть оформлены в виде отдельного документа - Изменение к независимой гарантии.*</w:t>
      </w:r>
    </w:p>
    <w:p w14:paraId="6EC01324" w14:textId="77777777" w:rsidR="00030930" w:rsidRDefault="00C55616">
      <w:pPr>
        <w:widowControl w:val="0"/>
        <w:tabs>
          <w:tab w:val="left" w:pos="426"/>
        </w:tabs>
      </w:pPr>
      <w:r>
        <w:rPr>
          <w:i/>
        </w:rPr>
        <w:t xml:space="preserve">*Примечание: допускается следующая редакция абзаца: «Настоящая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14:paraId="59AB2FE2" w14:textId="77777777" w:rsidR="00030930" w:rsidRDefault="00C55616">
      <w:pPr>
        <w:widowControl w:val="0"/>
      </w:pPr>
      <w: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p w14:paraId="1758C8D8" w14:textId="77777777" w:rsidR="00030930" w:rsidRDefault="00C55616">
      <w:pPr>
        <w:widowControl w:val="0"/>
      </w:pPr>
      <w: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441DD4D8" w14:textId="77777777" w:rsidR="00030930" w:rsidRDefault="00C55616">
      <w:pPr>
        <w:widowControl w:val="0"/>
        <w:tabs>
          <w:tab w:val="left" w:pos="426"/>
        </w:tabs>
      </w:pPr>
      <w:r>
        <w:t>Действие настоящей независимой гарантии регулируется законодательством Российской Федерации.</w:t>
      </w:r>
    </w:p>
    <w:p w14:paraId="477B3C28" w14:textId="77777777" w:rsidR="00030930" w:rsidRDefault="00030930">
      <w:pPr>
        <w:widowControl w:val="0"/>
        <w:ind w:firstLine="568"/>
      </w:pPr>
    </w:p>
    <w:tbl>
      <w:tblPr>
        <w:tblW w:w="9420" w:type="dxa"/>
        <w:tblInd w:w="-34" w:type="dxa"/>
        <w:tblLayout w:type="fixed"/>
        <w:tblCellMar>
          <w:top w:w="114" w:type="dxa"/>
          <w:left w:w="28" w:type="dxa"/>
          <w:bottom w:w="114" w:type="dxa"/>
          <w:right w:w="28" w:type="dxa"/>
        </w:tblCellMar>
        <w:tblLook w:val="04A0" w:firstRow="1" w:lastRow="0" w:firstColumn="1" w:lastColumn="0" w:noHBand="0" w:noVBand="1"/>
      </w:tblPr>
      <w:tblGrid>
        <w:gridCol w:w="300"/>
        <w:gridCol w:w="600"/>
        <w:gridCol w:w="270"/>
        <w:gridCol w:w="750"/>
        <w:gridCol w:w="451"/>
        <w:gridCol w:w="450"/>
        <w:gridCol w:w="449"/>
        <w:gridCol w:w="1651"/>
        <w:gridCol w:w="299"/>
        <w:gridCol w:w="1651"/>
        <w:gridCol w:w="450"/>
        <w:gridCol w:w="750"/>
        <w:gridCol w:w="1349"/>
      </w:tblGrid>
      <w:tr w:rsidR="00030930" w14:paraId="77092709" w14:textId="77777777">
        <w:tc>
          <w:tcPr>
            <w:tcW w:w="3269" w:type="dxa"/>
            <w:gridSpan w:val="7"/>
          </w:tcPr>
          <w:p w14:paraId="5DBFB4A1" w14:textId="77777777" w:rsidR="00030930" w:rsidRDefault="00C55616">
            <w:pPr>
              <w:widowControl w:val="0"/>
              <w:ind w:right="-13"/>
            </w:pPr>
            <w:r>
              <w:t>Уполномоченное лицо гаранта, действующее на основании _______________ (наименование и реквизиты документа)</w:t>
            </w:r>
          </w:p>
        </w:tc>
        <w:tc>
          <w:tcPr>
            <w:tcW w:w="1651" w:type="dxa"/>
            <w:tcBorders>
              <w:bottom w:val="single" w:sz="6" w:space="0" w:color="000000"/>
            </w:tcBorders>
          </w:tcPr>
          <w:p w14:paraId="1E81661F" w14:textId="77777777" w:rsidR="00030930" w:rsidRDefault="00030930">
            <w:pPr>
              <w:widowControl w:val="0"/>
            </w:pPr>
          </w:p>
        </w:tc>
        <w:tc>
          <w:tcPr>
            <w:tcW w:w="299" w:type="dxa"/>
          </w:tcPr>
          <w:p w14:paraId="653780BC" w14:textId="77777777" w:rsidR="00030930" w:rsidRDefault="00030930">
            <w:pPr>
              <w:widowControl w:val="0"/>
            </w:pPr>
          </w:p>
        </w:tc>
        <w:tc>
          <w:tcPr>
            <w:tcW w:w="1651" w:type="dxa"/>
            <w:tcBorders>
              <w:bottom w:val="single" w:sz="6" w:space="0" w:color="000000"/>
            </w:tcBorders>
          </w:tcPr>
          <w:p w14:paraId="1D52A575" w14:textId="77777777" w:rsidR="00030930" w:rsidRDefault="00030930">
            <w:pPr>
              <w:widowControl w:val="0"/>
            </w:pPr>
          </w:p>
        </w:tc>
        <w:tc>
          <w:tcPr>
            <w:tcW w:w="450" w:type="dxa"/>
          </w:tcPr>
          <w:p w14:paraId="06A24855" w14:textId="77777777" w:rsidR="00030930" w:rsidRDefault="00030930">
            <w:pPr>
              <w:widowControl w:val="0"/>
            </w:pPr>
          </w:p>
        </w:tc>
        <w:tc>
          <w:tcPr>
            <w:tcW w:w="2099" w:type="dxa"/>
            <w:gridSpan w:val="2"/>
            <w:tcBorders>
              <w:bottom w:val="single" w:sz="6" w:space="0" w:color="000000"/>
            </w:tcBorders>
          </w:tcPr>
          <w:p w14:paraId="1ABD9BA7" w14:textId="77777777" w:rsidR="00030930" w:rsidRDefault="00030930">
            <w:pPr>
              <w:widowControl w:val="0"/>
            </w:pPr>
          </w:p>
        </w:tc>
      </w:tr>
      <w:tr w:rsidR="00030930" w14:paraId="2CD51FAB" w14:textId="77777777">
        <w:tc>
          <w:tcPr>
            <w:tcW w:w="3269" w:type="dxa"/>
            <w:gridSpan w:val="7"/>
          </w:tcPr>
          <w:p w14:paraId="352B8E83" w14:textId="77777777" w:rsidR="00030930" w:rsidRDefault="00030930">
            <w:pPr>
              <w:widowControl w:val="0"/>
              <w:rPr>
                <w:sz w:val="20"/>
                <w:szCs w:val="20"/>
              </w:rPr>
            </w:pPr>
          </w:p>
        </w:tc>
        <w:tc>
          <w:tcPr>
            <w:tcW w:w="1651" w:type="dxa"/>
            <w:tcBorders>
              <w:top w:val="single" w:sz="6" w:space="0" w:color="000000"/>
            </w:tcBorders>
          </w:tcPr>
          <w:p w14:paraId="6307165F" w14:textId="77777777" w:rsidR="00030930" w:rsidRDefault="00C55616">
            <w:pPr>
              <w:widowControl w:val="0"/>
              <w:jc w:val="center"/>
              <w:rPr>
                <w:sz w:val="20"/>
                <w:szCs w:val="20"/>
              </w:rPr>
            </w:pPr>
            <w:r>
              <w:rPr>
                <w:sz w:val="20"/>
                <w:szCs w:val="20"/>
              </w:rPr>
              <w:t>(должность)</w:t>
            </w:r>
          </w:p>
        </w:tc>
        <w:tc>
          <w:tcPr>
            <w:tcW w:w="299" w:type="dxa"/>
          </w:tcPr>
          <w:p w14:paraId="21F23219" w14:textId="77777777" w:rsidR="00030930" w:rsidRDefault="00030930">
            <w:pPr>
              <w:widowControl w:val="0"/>
              <w:rPr>
                <w:sz w:val="20"/>
                <w:szCs w:val="20"/>
              </w:rPr>
            </w:pPr>
          </w:p>
        </w:tc>
        <w:tc>
          <w:tcPr>
            <w:tcW w:w="1651" w:type="dxa"/>
            <w:tcBorders>
              <w:top w:val="single" w:sz="6" w:space="0" w:color="000000"/>
            </w:tcBorders>
          </w:tcPr>
          <w:p w14:paraId="6378BF06" w14:textId="77777777" w:rsidR="00030930" w:rsidRDefault="00C55616">
            <w:pPr>
              <w:widowControl w:val="0"/>
              <w:jc w:val="center"/>
              <w:rPr>
                <w:sz w:val="20"/>
                <w:szCs w:val="20"/>
              </w:rPr>
            </w:pPr>
            <w:r>
              <w:rPr>
                <w:sz w:val="20"/>
                <w:szCs w:val="20"/>
              </w:rPr>
              <w:t>(подпись)</w:t>
            </w:r>
          </w:p>
        </w:tc>
        <w:tc>
          <w:tcPr>
            <w:tcW w:w="450" w:type="dxa"/>
          </w:tcPr>
          <w:p w14:paraId="2A453022" w14:textId="77777777" w:rsidR="00030930" w:rsidRDefault="00030930">
            <w:pPr>
              <w:widowControl w:val="0"/>
              <w:rPr>
                <w:sz w:val="20"/>
                <w:szCs w:val="20"/>
              </w:rPr>
            </w:pPr>
          </w:p>
        </w:tc>
        <w:tc>
          <w:tcPr>
            <w:tcW w:w="2099" w:type="dxa"/>
            <w:gridSpan w:val="2"/>
            <w:tcBorders>
              <w:top w:val="single" w:sz="6" w:space="0" w:color="000000"/>
            </w:tcBorders>
          </w:tcPr>
          <w:p w14:paraId="3B5451DB" w14:textId="77777777" w:rsidR="00030930" w:rsidRDefault="00C55616">
            <w:pPr>
              <w:widowControl w:val="0"/>
              <w:jc w:val="center"/>
              <w:rPr>
                <w:sz w:val="20"/>
                <w:szCs w:val="20"/>
              </w:rPr>
            </w:pPr>
            <w:r>
              <w:rPr>
                <w:sz w:val="20"/>
                <w:szCs w:val="20"/>
              </w:rPr>
              <w:t>(расшифровка подписи)</w:t>
            </w:r>
          </w:p>
        </w:tc>
      </w:tr>
      <w:tr w:rsidR="00030930" w14:paraId="10501C39" w14:textId="77777777">
        <w:tc>
          <w:tcPr>
            <w:tcW w:w="299" w:type="dxa"/>
          </w:tcPr>
          <w:p w14:paraId="072CA630" w14:textId="77777777" w:rsidR="00030930" w:rsidRDefault="00C55616">
            <w:pPr>
              <w:widowControl w:val="0"/>
              <w:rPr>
                <w:sz w:val="26"/>
                <w:szCs w:val="26"/>
              </w:rPr>
            </w:pPr>
            <w:r>
              <w:rPr>
                <w:sz w:val="26"/>
                <w:szCs w:val="26"/>
              </w:rPr>
              <w:t>«</w:t>
            </w:r>
          </w:p>
        </w:tc>
        <w:tc>
          <w:tcPr>
            <w:tcW w:w="600" w:type="dxa"/>
            <w:tcBorders>
              <w:bottom w:val="single" w:sz="6" w:space="0" w:color="000000"/>
            </w:tcBorders>
          </w:tcPr>
          <w:p w14:paraId="56F0225A" w14:textId="77777777" w:rsidR="00030930" w:rsidRDefault="00030930">
            <w:pPr>
              <w:widowControl w:val="0"/>
              <w:rPr>
                <w:sz w:val="26"/>
                <w:szCs w:val="26"/>
              </w:rPr>
            </w:pPr>
          </w:p>
        </w:tc>
        <w:tc>
          <w:tcPr>
            <w:tcW w:w="270" w:type="dxa"/>
          </w:tcPr>
          <w:p w14:paraId="5562C942" w14:textId="77777777" w:rsidR="00030930" w:rsidRDefault="00C55616">
            <w:pPr>
              <w:widowControl w:val="0"/>
              <w:rPr>
                <w:sz w:val="26"/>
                <w:szCs w:val="26"/>
              </w:rPr>
            </w:pPr>
            <w:r>
              <w:rPr>
                <w:sz w:val="26"/>
                <w:szCs w:val="26"/>
              </w:rPr>
              <w:t>»</w:t>
            </w:r>
          </w:p>
        </w:tc>
        <w:tc>
          <w:tcPr>
            <w:tcW w:w="750" w:type="dxa"/>
            <w:tcBorders>
              <w:bottom w:val="single" w:sz="6" w:space="0" w:color="000000"/>
            </w:tcBorders>
          </w:tcPr>
          <w:p w14:paraId="49CFDEC3" w14:textId="77777777" w:rsidR="00030930" w:rsidRDefault="00030930">
            <w:pPr>
              <w:widowControl w:val="0"/>
              <w:rPr>
                <w:sz w:val="26"/>
                <w:szCs w:val="26"/>
              </w:rPr>
            </w:pPr>
          </w:p>
        </w:tc>
        <w:tc>
          <w:tcPr>
            <w:tcW w:w="451" w:type="dxa"/>
          </w:tcPr>
          <w:p w14:paraId="46A1CD5C" w14:textId="77777777" w:rsidR="00030930" w:rsidRDefault="00C55616">
            <w:pPr>
              <w:widowControl w:val="0"/>
              <w:rPr>
                <w:sz w:val="26"/>
                <w:szCs w:val="26"/>
              </w:rPr>
            </w:pPr>
            <w:r>
              <w:rPr>
                <w:sz w:val="26"/>
                <w:szCs w:val="26"/>
              </w:rPr>
              <w:t>20</w:t>
            </w:r>
          </w:p>
        </w:tc>
        <w:tc>
          <w:tcPr>
            <w:tcW w:w="450" w:type="dxa"/>
            <w:tcBorders>
              <w:bottom w:val="single" w:sz="6" w:space="0" w:color="000000"/>
            </w:tcBorders>
          </w:tcPr>
          <w:p w14:paraId="48501930" w14:textId="77777777" w:rsidR="00030930" w:rsidRDefault="00030930">
            <w:pPr>
              <w:widowControl w:val="0"/>
              <w:rPr>
                <w:sz w:val="26"/>
                <w:szCs w:val="26"/>
              </w:rPr>
            </w:pPr>
          </w:p>
        </w:tc>
        <w:tc>
          <w:tcPr>
            <w:tcW w:w="449" w:type="dxa"/>
          </w:tcPr>
          <w:p w14:paraId="43E32D50" w14:textId="77777777" w:rsidR="00030930" w:rsidRDefault="00C55616">
            <w:pPr>
              <w:widowControl w:val="0"/>
              <w:rPr>
                <w:sz w:val="26"/>
                <w:szCs w:val="26"/>
              </w:rPr>
            </w:pPr>
            <w:r>
              <w:rPr>
                <w:sz w:val="26"/>
                <w:szCs w:val="26"/>
              </w:rPr>
              <w:t>г.</w:t>
            </w:r>
          </w:p>
        </w:tc>
        <w:tc>
          <w:tcPr>
            <w:tcW w:w="1651" w:type="dxa"/>
          </w:tcPr>
          <w:p w14:paraId="7D4E3EF5" w14:textId="77777777" w:rsidR="00030930" w:rsidRDefault="00030930">
            <w:pPr>
              <w:widowControl w:val="0"/>
              <w:rPr>
                <w:sz w:val="26"/>
                <w:szCs w:val="26"/>
              </w:rPr>
            </w:pPr>
          </w:p>
        </w:tc>
        <w:tc>
          <w:tcPr>
            <w:tcW w:w="299" w:type="dxa"/>
          </w:tcPr>
          <w:p w14:paraId="3DD24899" w14:textId="77777777" w:rsidR="00030930" w:rsidRDefault="00030930">
            <w:pPr>
              <w:widowControl w:val="0"/>
              <w:rPr>
                <w:sz w:val="26"/>
                <w:szCs w:val="26"/>
              </w:rPr>
            </w:pPr>
          </w:p>
        </w:tc>
        <w:tc>
          <w:tcPr>
            <w:tcW w:w="1651" w:type="dxa"/>
          </w:tcPr>
          <w:p w14:paraId="4737D858" w14:textId="77777777" w:rsidR="00030930" w:rsidRDefault="00030930">
            <w:pPr>
              <w:widowControl w:val="0"/>
              <w:rPr>
                <w:sz w:val="26"/>
                <w:szCs w:val="26"/>
              </w:rPr>
            </w:pPr>
          </w:p>
        </w:tc>
        <w:tc>
          <w:tcPr>
            <w:tcW w:w="450" w:type="dxa"/>
          </w:tcPr>
          <w:p w14:paraId="44737BBD" w14:textId="77777777" w:rsidR="00030930" w:rsidRDefault="00030930">
            <w:pPr>
              <w:widowControl w:val="0"/>
              <w:rPr>
                <w:sz w:val="26"/>
                <w:szCs w:val="26"/>
              </w:rPr>
            </w:pPr>
          </w:p>
        </w:tc>
        <w:tc>
          <w:tcPr>
            <w:tcW w:w="750" w:type="dxa"/>
          </w:tcPr>
          <w:p w14:paraId="1D5EDE59" w14:textId="77777777" w:rsidR="00030930" w:rsidRDefault="00030930">
            <w:pPr>
              <w:widowControl w:val="0"/>
              <w:rPr>
                <w:sz w:val="26"/>
                <w:szCs w:val="26"/>
              </w:rPr>
            </w:pPr>
          </w:p>
        </w:tc>
        <w:tc>
          <w:tcPr>
            <w:tcW w:w="1349" w:type="dxa"/>
          </w:tcPr>
          <w:p w14:paraId="5B84CA42" w14:textId="77777777" w:rsidR="00030930" w:rsidRDefault="00030930">
            <w:pPr>
              <w:widowControl w:val="0"/>
              <w:rPr>
                <w:sz w:val="26"/>
                <w:szCs w:val="26"/>
              </w:rPr>
            </w:pPr>
          </w:p>
        </w:tc>
      </w:tr>
      <w:tr w:rsidR="00030930" w14:paraId="678C22D8" w14:textId="77777777">
        <w:tc>
          <w:tcPr>
            <w:tcW w:w="3269" w:type="dxa"/>
            <w:gridSpan w:val="7"/>
          </w:tcPr>
          <w:p w14:paraId="6C576CCE" w14:textId="77777777" w:rsidR="00030930" w:rsidRDefault="00030930">
            <w:pPr>
              <w:widowControl w:val="0"/>
              <w:rPr>
                <w:sz w:val="26"/>
                <w:szCs w:val="26"/>
              </w:rPr>
            </w:pPr>
          </w:p>
        </w:tc>
        <w:tc>
          <w:tcPr>
            <w:tcW w:w="1651" w:type="dxa"/>
          </w:tcPr>
          <w:p w14:paraId="70F5FA38" w14:textId="77777777" w:rsidR="00030930" w:rsidRDefault="00030930">
            <w:pPr>
              <w:widowControl w:val="0"/>
              <w:rPr>
                <w:sz w:val="26"/>
                <w:szCs w:val="26"/>
              </w:rPr>
            </w:pPr>
          </w:p>
        </w:tc>
        <w:tc>
          <w:tcPr>
            <w:tcW w:w="299" w:type="dxa"/>
          </w:tcPr>
          <w:p w14:paraId="278D1907" w14:textId="77777777" w:rsidR="00030930" w:rsidRDefault="00030930">
            <w:pPr>
              <w:widowControl w:val="0"/>
              <w:rPr>
                <w:sz w:val="26"/>
                <w:szCs w:val="26"/>
              </w:rPr>
            </w:pPr>
          </w:p>
        </w:tc>
        <w:tc>
          <w:tcPr>
            <w:tcW w:w="1651" w:type="dxa"/>
          </w:tcPr>
          <w:p w14:paraId="6B05DD8F" w14:textId="77777777" w:rsidR="00030930" w:rsidRDefault="00030930">
            <w:pPr>
              <w:widowControl w:val="0"/>
              <w:rPr>
                <w:sz w:val="26"/>
                <w:szCs w:val="26"/>
              </w:rPr>
            </w:pPr>
          </w:p>
        </w:tc>
        <w:tc>
          <w:tcPr>
            <w:tcW w:w="450" w:type="dxa"/>
          </w:tcPr>
          <w:p w14:paraId="5B11A3BE" w14:textId="77777777" w:rsidR="00030930" w:rsidRDefault="00030930">
            <w:pPr>
              <w:widowControl w:val="0"/>
              <w:rPr>
                <w:sz w:val="26"/>
                <w:szCs w:val="26"/>
              </w:rPr>
            </w:pPr>
          </w:p>
        </w:tc>
        <w:tc>
          <w:tcPr>
            <w:tcW w:w="750" w:type="dxa"/>
          </w:tcPr>
          <w:p w14:paraId="4EC3A656" w14:textId="77777777" w:rsidR="00030930" w:rsidRDefault="00030930">
            <w:pPr>
              <w:widowControl w:val="0"/>
              <w:rPr>
                <w:sz w:val="26"/>
                <w:szCs w:val="26"/>
              </w:rPr>
            </w:pPr>
          </w:p>
        </w:tc>
        <w:tc>
          <w:tcPr>
            <w:tcW w:w="1349" w:type="dxa"/>
            <w:tcBorders>
              <w:bottom w:val="single" w:sz="6" w:space="0" w:color="000000"/>
            </w:tcBorders>
          </w:tcPr>
          <w:p w14:paraId="42D103D0" w14:textId="77777777" w:rsidR="00030930" w:rsidRDefault="00030930">
            <w:pPr>
              <w:widowControl w:val="0"/>
              <w:rPr>
                <w:sz w:val="26"/>
                <w:szCs w:val="26"/>
              </w:rPr>
            </w:pPr>
          </w:p>
        </w:tc>
      </w:tr>
      <w:tr w:rsidR="00030930" w14:paraId="4E110B96" w14:textId="77777777">
        <w:tc>
          <w:tcPr>
            <w:tcW w:w="3269" w:type="dxa"/>
            <w:gridSpan w:val="7"/>
          </w:tcPr>
          <w:p w14:paraId="0621A1F9" w14:textId="77777777" w:rsidR="00030930" w:rsidRDefault="00030930">
            <w:pPr>
              <w:widowControl w:val="0"/>
              <w:rPr>
                <w:sz w:val="26"/>
                <w:szCs w:val="26"/>
              </w:rPr>
            </w:pPr>
          </w:p>
        </w:tc>
        <w:tc>
          <w:tcPr>
            <w:tcW w:w="1651" w:type="dxa"/>
          </w:tcPr>
          <w:p w14:paraId="534F7757" w14:textId="77777777" w:rsidR="00030930" w:rsidRDefault="00030930">
            <w:pPr>
              <w:widowControl w:val="0"/>
              <w:rPr>
                <w:sz w:val="26"/>
                <w:szCs w:val="26"/>
              </w:rPr>
            </w:pPr>
          </w:p>
        </w:tc>
        <w:tc>
          <w:tcPr>
            <w:tcW w:w="299" w:type="dxa"/>
          </w:tcPr>
          <w:p w14:paraId="2AA2330D" w14:textId="77777777" w:rsidR="00030930" w:rsidRDefault="00030930">
            <w:pPr>
              <w:widowControl w:val="0"/>
              <w:rPr>
                <w:sz w:val="26"/>
                <w:szCs w:val="26"/>
              </w:rPr>
            </w:pPr>
          </w:p>
        </w:tc>
        <w:tc>
          <w:tcPr>
            <w:tcW w:w="2851" w:type="dxa"/>
            <w:gridSpan w:val="3"/>
            <w:tcBorders>
              <w:right w:val="single" w:sz="6" w:space="0" w:color="000000"/>
            </w:tcBorders>
          </w:tcPr>
          <w:p w14:paraId="2B8D4986" w14:textId="77777777" w:rsidR="00030930" w:rsidRDefault="00C55616">
            <w:pPr>
              <w:widowControl w:val="0"/>
              <w:jc w:val="right"/>
              <w:rPr>
                <w:sz w:val="26"/>
                <w:szCs w:val="26"/>
              </w:rPr>
            </w:pPr>
            <w:r>
              <w:rPr>
                <w:sz w:val="26"/>
                <w:szCs w:val="26"/>
              </w:rPr>
              <w:t>Лист №</w:t>
            </w:r>
          </w:p>
        </w:tc>
        <w:tc>
          <w:tcPr>
            <w:tcW w:w="1349" w:type="dxa"/>
            <w:tcBorders>
              <w:top w:val="single" w:sz="6" w:space="0" w:color="000000"/>
              <w:left w:val="single" w:sz="6" w:space="0" w:color="000000"/>
              <w:bottom w:val="single" w:sz="6" w:space="0" w:color="000000"/>
              <w:right w:val="single" w:sz="6" w:space="0" w:color="000000"/>
            </w:tcBorders>
          </w:tcPr>
          <w:p w14:paraId="664A5E50" w14:textId="77777777" w:rsidR="00030930" w:rsidRDefault="00030930">
            <w:pPr>
              <w:widowControl w:val="0"/>
              <w:rPr>
                <w:sz w:val="26"/>
                <w:szCs w:val="26"/>
              </w:rPr>
            </w:pPr>
          </w:p>
        </w:tc>
      </w:tr>
      <w:tr w:rsidR="00030930" w14:paraId="5029D95B" w14:textId="77777777">
        <w:tc>
          <w:tcPr>
            <w:tcW w:w="3269" w:type="dxa"/>
            <w:gridSpan w:val="7"/>
          </w:tcPr>
          <w:p w14:paraId="7EF6623D" w14:textId="77777777" w:rsidR="00030930" w:rsidRDefault="00030930">
            <w:pPr>
              <w:widowControl w:val="0"/>
              <w:rPr>
                <w:sz w:val="26"/>
                <w:szCs w:val="26"/>
              </w:rPr>
            </w:pPr>
          </w:p>
        </w:tc>
        <w:tc>
          <w:tcPr>
            <w:tcW w:w="1651" w:type="dxa"/>
          </w:tcPr>
          <w:p w14:paraId="4D23BBD0" w14:textId="77777777" w:rsidR="00030930" w:rsidRDefault="00030930">
            <w:pPr>
              <w:widowControl w:val="0"/>
              <w:rPr>
                <w:sz w:val="26"/>
                <w:szCs w:val="26"/>
              </w:rPr>
            </w:pPr>
          </w:p>
        </w:tc>
        <w:tc>
          <w:tcPr>
            <w:tcW w:w="299" w:type="dxa"/>
          </w:tcPr>
          <w:p w14:paraId="6EE90BED" w14:textId="77777777" w:rsidR="00030930" w:rsidRDefault="00030930">
            <w:pPr>
              <w:widowControl w:val="0"/>
              <w:rPr>
                <w:sz w:val="26"/>
                <w:szCs w:val="26"/>
              </w:rPr>
            </w:pPr>
          </w:p>
        </w:tc>
        <w:tc>
          <w:tcPr>
            <w:tcW w:w="2851" w:type="dxa"/>
            <w:gridSpan w:val="3"/>
            <w:tcBorders>
              <w:right w:val="single" w:sz="6" w:space="0" w:color="000000"/>
            </w:tcBorders>
          </w:tcPr>
          <w:p w14:paraId="7D7B7C7A" w14:textId="77777777" w:rsidR="00030930" w:rsidRDefault="00C55616">
            <w:pPr>
              <w:widowControl w:val="0"/>
              <w:jc w:val="right"/>
              <w:rPr>
                <w:sz w:val="26"/>
                <w:szCs w:val="26"/>
              </w:rPr>
            </w:pPr>
            <w:r>
              <w:rPr>
                <w:sz w:val="26"/>
                <w:szCs w:val="26"/>
              </w:rPr>
              <w:t>Всего листов</w:t>
            </w:r>
          </w:p>
        </w:tc>
        <w:tc>
          <w:tcPr>
            <w:tcW w:w="1349" w:type="dxa"/>
            <w:tcBorders>
              <w:top w:val="single" w:sz="6" w:space="0" w:color="000000"/>
              <w:left w:val="single" w:sz="6" w:space="0" w:color="000000"/>
              <w:bottom w:val="single" w:sz="6" w:space="0" w:color="000000"/>
              <w:right w:val="single" w:sz="6" w:space="0" w:color="000000"/>
            </w:tcBorders>
          </w:tcPr>
          <w:p w14:paraId="05635E6B" w14:textId="77777777" w:rsidR="00030930" w:rsidRDefault="00030930">
            <w:pPr>
              <w:widowControl w:val="0"/>
              <w:rPr>
                <w:sz w:val="26"/>
                <w:szCs w:val="26"/>
              </w:rPr>
            </w:pPr>
          </w:p>
        </w:tc>
      </w:tr>
    </w:tbl>
    <w:p w14:paraId="70845185" w14:textId="77777777" w:rsidR="00030930" w:rsidRDefault="00C55616">
      <w:pPr>
        <w:widowControl w:val="0"/>
      </w:pPr>
      <w:r>
        <w:t xml:space="preserve">________________ </w:t>
      </w:r>
    </w:p>
    <w:p w14:paraId="1F3856E0" w14:textId="77777777" w:rsidR="00030930" w:rsidRDefault="00C55616">
      <w:pPr>
        <w:widowControl w:val="0"/>
        <w:rPr>
          <w:sz w:val="20"/>
          <w:szCs w:val="20"/>
        </w:rPr>
      </w:pPr>
      <w:r>
        <w:rPr>
          <w:noProof/>
        </w:rPr>
        <w:drawing>
          <wp:inline distT="0" distB="0" distL="0" distR="0" wp14:anchorId="5640BE3F" wp14:editId="0CCF693B">
            <wp:extent cx="87630" cy="230505"/>
            <wp:effectExtent l="0" t="0" r="0" b="0"/>
            <wp:docPr id="1"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2"/>
                    <pic:cNvPicPr>
                      <a:picLocks noChangeAspect="1"/>
                    </pic:cNvPicPr>
                  </pic:nvPicPr>
                  <pic:blipFill>
                    <a:blip r:embed="rId33"/>
                    <a:stretch/>
                  </pic:blipFill>
                  <pic:spPr bwMode="auto">
                    <a:xfrm>
                      <a:off x="0" y="0"/>
                      <a:ext cx="87630" cy="230505"/>
                    </a:xfrm>
                    <a:prstGeom prst="rect">
                      <a:avLst/>
                    </a:prstGeom>
                    <a:noFill/>
                  </pic:spPr>
                </pic:pic>
              </a:graphicData>
            </a:graphic>
          </wp:inline>
        </w:drawing>
      </w:r>
      <w:r>
        <w:rPr>
          <w:sz w:val="20"/>
          <w:szCs w:val="20"/>
        </w:rPr>
        <w:t>Указывается при наличии.</w:t>
      </w:r>
    </w:p>
    <w:p w14:paraId="4F699715" w14:textId="77777777" w:rsidR="00030930" w:rsidRDefault="00C55616">
      <w:pPr>
        <w:widowControl w:val="0"/>
        <w:rPr>
          <w:sz w:val="20"/>
          <w:szCs w:val="20"/>
        </w:rPr>
      </w:pPr>
      <w:r>
        <w:rPr>
          <w:noProof/>
        </w:rPr>
        <w:drawing>
          <wp:inline distT="0" distB="0" distL="0" distR="0" wp14:anchorId="0C04B6F5" wp14:editId="2BEB8329">
            <wp:extent cx="103505" cy="230505"/>
            <wp:effectExtent l="0" t="0" r="0" b="0"/>
            <wp:docPr id="2"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3"/>
                    <pic:cNvPicPr>
                      <a:picLocks noChangeAspect="1"/>
                    </pic:cNvPicPr>
                  </pic:nvPicPr>
                  <pic:blipFill>
                    <a:blip r:embed="rId34"/>
                    <a:stretch/>
                  </pic:blipFill>
                  <pic:spPr bwMode="auto">
                    <a:xfrm>
                      <a:off x="0" y="0"/>
                      <a:ext cx="103505" cy="230505"/>
                    </a:xfrm>
                    <a:prstGeom prst="rect">
                      <a:avLst/>
                    </a:prstGeom>
                    <a:noFill/>
                  </pic:spPr>
                </pic:pic>
              </a:graphicData>
            </a:graphic>
          </wp:inline>
        </w:drawing>
      </w:r>
      <w:r>
        <w:rPr>
          <w:sz w:val="20"/>
          <w:szCs w:val="20"/>
        </w:rPr>
        <w:t>В случае отсутствия у иностранного лица и</w:t>
      </w:r>
      <w:r>
        <w:rPr>
          <w:sz w:val="20"/>
          <w:szCs w:val="20"/>
        </w:rPr>
        <w:t>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20D5D3F4" w14:textId="77777777" w:rsidR="00030930" w:rsidRDefault="00C55616">
      <w:pPr>
        <w:widowControl w:val="0"/>
        <w:rPr>
          <w:sz w:val="20"/>
          <w:szCs w:val="20"/>
        </w:rPr>
      </w:pPr>
      <w:r>
        <w:rPr>
          <w:noProof/>
        </w:rPr>
        <w:drawing>
          <wp:inline distT="0" distB="0" distL="0" distR="0" wp14:anchorId="0513918B" wp14:editId="5AC32636">
            <wp:extent cx="103505" cy="230505"/>
            <wp:effectExtent l="0" t="0" r="0" b="0"/>
            <wp:docPr id="3"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4"/>
                    <pic:cNvPicPr>
                      <a:picLocks noChangeAspect="1"/>
                    </pic:cNvPicPr>
                  </pic:nvPicPr>
                  <pic:blipFill>
                    <a:blip r:embed="rId35"/>
                    <a:stretch/>
                  </pic:blipFill>
                  <pic:spPr bwMode="auto">
                    <a:xfrm>
                      <a:off x="0" y="0"/>
                      <a:ext cx="103505" cy="230505"/>
                    </a:xfrm>
                    <a:prstGeom prst="rect">
                      <a:avLst/>
                    </a:prstGeom>
                    <a:noFill/>
                  </pic:spPr>
                </pic:pic>
              </a:graphicData>
            </a:graphic>
          </wp:inline>
        </w:drawing>
      </w:r>
      <w:r>
        <w:rPr>
          <w:sz w:val="20"/>
          <w:szCs w:val="20"/>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14:paraId="4630EA84" w14:textId="77777777" w:rsidR="00030930" w:rsidRDefault="00C55616">
      <w:pPr>
        <w:widowControl w:val="0"/>
        <w:rPr>
          <w:sz w:val="20"/>
          <w:szCs w:val="20"/>
        </w:rPr>
      </w:pPr>
      <w:r>
        <w:rPr>
          <w:noProof/>
        </w:rPr>
        <w:drawing>
          <wp:inline distT="0" distB="0" distL="0" distR="0" wp14:anchorId="0B9DBF9C" wp14:editId="3DCC7CEB">
            <wp:extent cx="103505" cy="230505"/>
            <wp:effectExtent l="0" t="0" r="0" b="0"/>
            <wp:docPr id="4"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5"/>
                    <pic:cNvPicPr>
                      <a:picLocks noChangeAspect="1"/>
                    </pic:cNvPicPr>
                  </pic:nvPicPr>
                  <pic:blipFill>
                    <a:blip r:embed="rId36"/>
                    <a:stretch/>
                  </pic:blipFill>
                  <pic:spPr bwMode="auto">
                    <a:xfrm>
                      <a:off x="0" y="0"/>
                      <a:ext cx="103505" cy="230505"/>
                    </a:xfrm>
                    <a:prstGeom prst="rect">
                      <a:avLst/>
                    </a:prstGeom>
                    <a:noFill/>
                  </pic:spPr>
                </pic:pic>
              </a:graphicData>
            </a:graphic>
          </wp:inline>
        </w:drawing>
      </w:r>
      <w:r>
        <w:rPr>
          <w:sz w:val="20"/>
          <w:szCs w:val="20"/>
        </w:rPr>
        <w:t>Указывается в соответствии с извещением об осуществлении конкурентной закупки.</w:t>
      </w:r>
    </w:p>
    <w:p w14:paraId="5DA1B09A" w14:textId="77777777" w:rsidR="00030930" w:rsidRDefault="00C55616">
      <w:pPr>
        <w:widowControl w:val="0"/>
        <w:rPr>
          <w:sz w:val="20"/>
          <w:szCs w:val="20"/>
        </w:rPr>
      </w:pPr>
      <w:r>
        <w:rPr>
          <w:noProof/>
        </w:rPr>
        <w:drawing>
          <wp:inline distT="0" distB="0" distL="0" distR="0" wp14:anchorId="68E11484" wp14:editId="1DDD014B">
            <wp:extent cx="103505" cy="230505"/>
            <wp:effectExtent l="0" t="0" r="0" b="0"/>
            <wp:docPr id="5"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6"/>
                    <pic:cNvPicPr>
                      <a:picLocks noChangeAspect="1"/>
                    </pic:cNvPicPr>
                  </pic:nvPicPr>
                  <pic:blipFill>
                    <a:blip r:embed="rId37"/>
                    <a:stretch/>
                  </pic:blipFill>
                  <pic:spPr bwMode="auto">
                    <a:xfrm>
                      <a:off x="0" y="0"/>
                      <a:ext cx="103505" cy="230505"/>
                    </a:xfrm>
                    <a:prstGeom prst="rect">
                      <a:avLst/>
                    </a:prstGeom>
                    <a:noFill/>
                  </pic:spPr>
                </pic:pic>
              </a:graphicData>
            </a:graphic>
          </wp:inline>
        </w:drawing>
      </w:r>
      <w:r>
        <w:rPr>
          <w:sz w:val="20"/>
          <w:szCs w:val="20"/>
        </w:rPr>
        <w:t xml:space="preserve">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быть </w:t>
      </w:r>
      <w:r>
        <w:rPr>
          <w:i/>
          <w:iCs/>
          <w:color w:val="000000"/>
          <w:sz w:val="20"/>
          <w:szCs w:val="20"/>
          <w:shd w:val="clear" w:color="auto" w:fill="FFFFFF"/>
        </w:rPr>
        <w:t>не менее 100</w:t>
      </w:r>
      <w:r>
        <w:rPr>
          <w:color w:val="000000"/>
          <w:sz w:val="20"/>
          <w:szCs w:val="20"/>
          <w:shd w:val="clear" w:color="auto" w:fill="FFFFFF"/>
        </w:rPr>
        <w:t> календарных дней со дня окончания срока подачи заявок, установленного в первоначальном извещении о закупк</w:t>
      </w:r>
      <w:r>
        <w:rPr>
          <w:sz w:val="20"/>
          <w:szCs w:val="20"/>
        </w:rPr>
        <w:t>е.</w:t>
      </w:r>
    </w:p>
    <w:p w14:paraId="1F00FE4E" w14:textId="77777777" w:rsidR="00030930" w:rsidRDefault="00C55616">
      <w:pPr>
        <w:widowControl w:val="0"/>
        <w:rPr>
          <w:sz w:val="20"/>
          <w:szCs w:val="20"/>
        </w:rPr>
      </w:pPr>
      <w:r>
        <w:rPr>
          <w:noProof/>
        </w:rPr>
        <w:drawing>
          <wp:inline distT="0" distB="0" distL="0" distR="0" wp14:anchorId="42875EF5" wp14:editId="5E52A622">
            <wp:extent cx="103505" cy="230505"/>
            <wp:effectExtent l="0" t="0" r="0" b="0"/>
            <wp:docPr id="6"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37"/>
                    <pic:cNvPicPr>
                      <a:picLocks noChangeAspect="1"/>
                    </pic:cNvPicPr>
                  </pic:nvPicPr>
                  <pic:blipFill>
                    <a:blip r:embed="rId38"/>
                    <a:stretch/>
                  </pic:blipFill>
                  <pic:spPr bwMode="auto">
                    <a:xfrm>
                      <a:off x="0" y="0"/>
                      <a:ext cx="103505" cy="230505"/>
                    </a:xfrm>
                    <a:prstGeom prst="rect">
                      <a:avLst/>
                    </a:prstGeom>
                    <a:noFill/>
                  </pic:spPr>
                </pic:pic>
              </a:graphicData>
            </a:graphic>
          </wp:inline>
        </w:drawing>
      </w:r>
      <w:r>
        <w:rPr>
          <w:sz w:val="20"/>
          <w:szCs w:val="20"/>
        </w:rPr>
        <w:t>Указывается почтовый адрес.</w:t>
      </w:r>
    </w:p>
    <w:p w14:paraId="0428C191" w14:textId="77777777" w:rsidR="00030930" w:rsidRDefault="00C55616">
      <w:pPr>
        <w:rPr>
          <w:rFonts w:eastAsia="Calibri"/>
        </w:rPr>
      </w:pPr>
      <w:r>
        <w:rPr>
          <w:noProof/>
        </w:rPr>
        <w:drawing>
          <wp:inline distT="0" distB="0" distL="0" distR="0" wp14:anchorId="23BC4AFB" wp14:editId="099556DA">
            <wp:extent cx="103505" cy="230505"/>
            <wp:effectExtent l="0" t="0" r="0" b="0"/>
            <wp:docPr id="7"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38"/>
                    <pic:cNvPicPr>
                      <a:picLocks noChangeAspect="1"/>
                    </pic:cNvPicPr>
                  </pic:nvPicPr>
                  <pic:blipFill>
                    <a:blip r:embed="rId39"/>
                    <a:stretch/>
                  </pic:blipFill>
                  <pic:spPr bwMode="auto">
                    <a:xfrm>
                      <a:off x="0" y="0"/>
                      <a:ext cx="103505" cy="230505"/>
                    </a:xfrm>
                    <a:prstGeom prst="rect">
                      <a:avLst/>
                    </a:prstGeom>
                    <a:noFill/>
                  </pic:spPr>
                </pic:pic>
              </a:graphicData>
            </a:graphic>
          </wp:inline>
        </w:drawing>
      </w:r>
      <w:r>
        <w:rPr>
          <w:sz w:val="20"/>
          <w:szCs w:val="20"/>
        </w:rPr>
        <w:t>Указываются адрес электронной почты и (или) наименование информационной системы</w:t>
      </w:r>
    </w:p>
    <w:p w14:paraId="2A96993D" w14:textId="77777777" w:rsidR="00030930" w:rsidRDefault="00030930">
      <w:pPr>
        <w:spacing w:after="0"/>
        <w:jc w:val="left"/>
      </w:pPr>
    </w:p>
    <w:p w14:paraId="6E819086" w14:textId="77777777" w:rsidR="00030930" w:rsidRDefault="00030930"/>
    <w:p w14:paraId="7B925CF0" w14:textId="77777777" w:rsidR="00030930" w:rsidRDefault="00030930"/>
    <w:p w14:paraId="3904518F" w14:textId="77777777" w:rsidR="00030930" w:rsidRDefault="00030930"/>
    <w:p w14:paraId="75B9A3DA" w14:textId="77777777" w:rsidR="00030930" w:rsidRDefault="00030930"/>
    <w:p w14:paraId="6DCFD848" w14:textId="77777777" w:rsidR="00030930" w:rsidRDefault="00030930"/>
    <w:p w14:paraId="59A9262F" w14:textId="77777777" w:rsidR="00030930" w:rsidRDefault="00030930"/>
    <w:p w14:paraId="492AC5CC" w14:textId="77777777" w:rsidR="00030930" w:rsidRDefault="00030930"/>
    <w:p w14:paraId="08F2EC18" w14:textId="77777777" w:rsidR="00030930" w:rsidRDefault="00030930"/>
    <w:p w14:paraId="6A58050C" w14:textId="77777777" w:rsidR="00030930" w:rsidRDefault="00030930"/>
    <w:p w14:paraId="4DC67D44" w14:textId="77777777" w:rsidR="00030930" w:rsidRDefault="00030930"/>
    <w:p w14:paraId="52C086B9" w14:textId="77777777" w:rsidR="00030930" w:rsidRDefault="00030930"/>
    <w:p w14:paraId="3EFD4C10" w14:textId="77777777" w:rsidR="00030930" w:rsidRDefault="00030930"/>
    <w:p w14:paraId="165BC806" w14:textId="77777777" w:rsidR="00030930" w:rsidRDefault="00030930"/>
    <w:p w14:paraId="5A154939" w14:textId="77777777" w:rsidR="00030930" w:rsidRDefault="00030930"/>
    <w:p w14:paraId="7DA6EEA3" w14:textId="77777777" w:rsidR="00030930" w:rsidRDefault="00030930"/>
    <w:p w14:paraId="081DE8BE" w14:textId="77777777" w:rsidR="00030930" w:rsidRDefault="00030930"/>
    <w:p w14:paraId="7E766882" w14:textId="77777777" w:rsidR="00030930" w:rsidRDefault="00030930"/>
    <w:p w14:paraId="1F9438DE" w14:textId="77777777" w:rsidR="00030930" w:rsidRDefault="00030930"/>
    <w:p w14:paraId="14565705" w14:textId="77777777" w:rsidR="00030930" w:rsidRDefault="00030930"/>
    <w:p w14:paraId="4F552166" w14:textId="77777777" w:rsidR="00030930" w:rsidRDefault="00030930"/>
    <w:p w14:paraId="0FEF23F1" w14:textId="77777777" w:rsidR="00030930" w:rsidRDefault="00030930"/>
    <w:p w14:paraId="64429EE1" w14:textId="77777777" w:rsidR="00030930" w:rsidRDefault="00030930"/>
    <w:p w14:paraId="6AD5FEC5" w14:textId="77777777" w:rsidR="00030930" w:rsidRDefault="00030930"/>
    <w:p w14:paraId="2E9BAE06" w14:textId="77777777" w:rsidR="00030930" w:rsidRDefault="00030930"/>
    <w:p w14:paraId="256FE9BB" w14:textId="77777777" w:rsidR="00030930" w:rsidRDefault="00030930"/>
    <w:p w14:paraId="516684B2" w14:textId="77777777" w:rsidR="00030930" w:rsidRDefault="00030930"/>
    <w:p w14:paraId="64FD91BB" w14:textId="77777777" w:rsidR="00030930" w:rsidRDefault="00030930"/>
    <w:p w14:paraId="6ECC9071" w14:textId="77777777" w:rsidR="00030930" w:rsidRDefault="00030930"/>
    <w:p w14:paraId="38CE3344" w14:textId="77777777" w:rsidR="00030930" w:rsidRDefault="00030930"/>
    <w:p w14:paraId="5991870D" w14:textId="77777777" w:rsidR="00030930" w:rsidRDefault="00030930"/>
    <w:p w14:paraId="3EF6E546" w14:textId="77777777" w:rsidR="00030930" w:rsidRDefault="00030930">
      <w:pPr>
        <w:sectPr w:rsidR="00030930">
          <w:footerReference w:type="default" r:id="rId40"/>
          <w:footerReference w:type="first" r:id="rId41"/>
          <w:pgSz w:w="11906" w:h="16838"/>
          <w:pgMar w:top="1134" w:right="850" w:bottom="1134" w:left="1701" w:header="0" w:footer="170" w:gutter="0"/>
          <w:cols w:space="720"/>
          <w:docGrid w:linePitch="360"/>
        </w:sectPr>
      </w:pPr>
    </w:p>
    <w:p w14:paraId="20C68952" w14:textId="77777777" w:rsidR="00030930" w:rsidRDefault="00C55616">
      <w:pPr>
        <w:pStyle w:val="21"/>
        <w:tabs>
          <w:tab w:val="left" w:pos="1276"/>
          <w:tab w:val="left" w:pos="1843"/>
        </w:tabs>
        <w:ind w:left="360" w:firstLine="0"/>
        <w:rPr>
          <w:sz w:val="24"/>
          <w:szCs w:val="24"/>
        </w:rPr>
      </w:pPr>
      <w:bookmarkStart w:id="128" w:name="_Toc205812999"/>
      <w:r>
        <w:rPr>
          <w:sz w:val="24"/>
          <w:szCs w:val="24"/>
        </w:rPr>
        <w:t>Форма 7. ДОВЕРЕННОСТЬ</w:t>
      </w:r>
      <w:bookmarkEnd w:id="128"/>
    </w:p>
    <w:p w14:paraId="7B8ECEED" w14:textId="77777777" w:rsidR="00030930" w:rsidRDefault="00C55616">
      <w:pPr>
        <w:shd w:val="clear" w:color="auto" w:fill="FFFFFF" w:themeFill="background1"/>
        <w:jc w:val="left"/>
        <w:rPr>
          <w:rFonts w:eastAsia="Calibri"/>
          <w:sz w:val="28"/>
          <w:szCs w:val="28"/>
          <w:lang w:eastAsia="en-US"/>
        </w:rPr>
      </w:pPr>
      <w:r>
        <w:rPr>
          <w:rFonts w:eastAsia="Calibri"/>
          <w:sz w:val="28"/>
          <w:szCs w:val="28"/>
          <w:lang w:eastAsia="en-US"/>
        </w:rPr>
        <w:t>ФОРМА</w:t>
      </w:r>
    </w:p>
    <w:p w14:paraId="30A54685" w14:textId="77777777" w:rsidR="00030930" w:rsidRDefault="00030930">
      <w:pPr>
        <w:jc w:val="center"/>
        <w:rPr>
          <w:rFonts w:ascii="Calibri" w:eastAsia="Calibri" w:hAnsi="Calibri"/>
          <w:sz w:val="22"/>
          <w:szCs w:val="22"/>
          <w:lang w:eastAsia="en-US"/>
        </w:rPr>
      </w:pPr>
    </w:p>
    <w:p w14:paraId="4F8F2FDC" w14:textId="77777777" w:rsidR="00030930" w:rsidRDefault="00C55616">
      <w:pPr>
        <w:jc w:val="center"/>
        <w:rPr>
          <w:b/>
          <w:bCs/>
          <w:sz w:val="22"/>
          <w:szCs w:val="22"/>
        </w:rPr>
      </w:pPr>
      <w:r>
        <w:rPr>
          <w:b/>
          <w:bCs/>
          <w:sz w:val="22"/>
          <w:szCs w:val="22"/>
        </w:rPr>
        <w:t xml:space="preserve">ДОВЕРЕННОСТЬ </w:t>
      </w:r>
    </w:p>
    <w:p w14:paraId="432BF911" w14:textId="77777777" w:rsidR="00030930" w:rsidRDefault="00C55616">
      <w:pPr>
        <w:jc w:val="center"/>
        <w:rPr>
          <w:b/>
          <w:bCs/>
          <w:sz w:val="22"/>
          <w:szCs w:val="22"/>
        </w:rPr>
      </w:pPr>
      <w:r>
        <w:rPr>
          <w:b/>
          <w:bCs/>
          <w:sz w:val="22"/>
          <w:szCs w:val="22"/>
        </w:rPr>
        <w:t>НА ПРЕДСТАВЛЕНИЕ ИНТЕРЕСОВ ЧЛЕНА КОЛЛЕКТИВНОГО УЧАСТНИКА</w:t>
      </w:r>
    </w:p>
    <w:p w14:paraId="08FEDB78" w14:textId="77777777" w:rsidR="00030930" w:rsidRDefault="00C55616">
      <w:pPr>
        <w:jc w:val="center"/>
        <w:rPr>
          <w:bCs/>
          <w:sz w:val="22"/>
          <w:szCs w:val="22"/>
        </w:rPr>
      </w:pPr>
      <w:r>
        <w:rPr>
          <w:bCs/>
          <w:sz w:val="22"/>
          <w:szCs w:val="22"/>
        </w:rPr>
        <w:t>-------------------------------------------------------------------------------------------------------------------------------</w:t>
      </w:r>
    </w:p>
    <w:p w14:paraId="3436395A" w14:textId="77777777" w:rsidR="00030930" w:rsidRDefault="00030930">
      <w:pPr>
        <w:rPr>
          <w:bCs/>
          <w:sz w:val="22"/>
          <w:szCs w:val="22"/>
        </w:rPr>
      </w:pPr>
    </w:p>
    <w:p w14:paraId="1F42F25C" w14:textId="77777777" w:rsidR="00030930" w:rsidRDefault="00030930">
      <w:pPr>
        <w:rPr>
          <w:bCs/>
        </w:rPr>
      </w:pPr>
    </w:p>
    <w:tbl>
      <w:tblPr>
        <w:tblW w:w="11400" w:type="dxa"/>
        <w:tblLayout w:type="fixed"/>
        <w:tblCellMar>
          <w:left w:w="0" w:type="dxa"/>
          <w:right w:w="0" w:type="dxa"/>
        </w:tblCellMar>
        <w:tblLook w:val="04A0" w:firstRow="1" w:lastRow="0" w:firstColumn="1" w:lastColumn="0" w:noHBand="0" w:noVBand="1"/>
      </w:tblPr>
      <w:tblGrid>
        <w:gridCol w:w="5701"/>
        <w:gridCol w:w="5699"/>
      </w:tblGrid>
      <w:tr w:rsidR="00030930" w14:paraId="6D413925" w14:textId="77777777">
        <w:tc>
          <w:tcPr>
            <w:tcW w:w="5700" w:type="dxa"/>
            <w:shd w:val="clear" w:color="auto" w:fill="FFFFFF"/>
          </w:tcPr>
          <w:p w14:paraId="665883E5" w14:textId="77777777" w:rsidR="00030930" w:rsidRDefault="00C55616">
            <w:pPr>
              <w:rPr>
                <w:bCs/>
              </w:rPr>
            </w:pPr>
            <w:r>
              <w:rPr>
                <w:bCs/>
              </w:rPr>
              <w:t>г.</w:t>
            </w:r>
          </w:p>
        </w:tc>
        <w:tc>
          <w:tcPr>
            <w:tcW w:w="5699" w:type="dxa"/>
            <w:shd w:val="clear" w:color="auto" w:fill="FFFFFF"/>
          </w:tcPr>
          <w:p w14:paraId="6CC8C52D" w14:textId="77777777" w:rsidR="00030930" w:rsidRDefault="00C55616">
            <w:pPr>
              <w:jc w:val="left"/>
              <w:rPr>
                <w:bCs/>
              </w:rPr>
            </w:pPr>
            <w:r>
              <w:rPr>
                <w:bCs/>
              </w:rPr>
              <w:t xml:space="preserve">                         «__»__________ 20__г.</w:t>
            </w:r>
          </w:p>
        </w:tc>
      </w:tr>
    </w:tbl>
    <w:p w14:paraId="7A3A2C8F" w14:textId="77777777" w:rsidR="00030930" w:rsidRDefault="00030930">
      <w:pPr>
        <w:rPr>
          <w:bCs/>
        </w:rPr>
      </w:pPr>
    </w:p>
    <w:p w14:paraId="24CC6E59" w14:textId="77777777" w:rsidR="00030930" w:rsidRDefault="00C55616">
      <w:pPr>
        <w:rPr>
          <w:bCs/>
        </w:rPr>
      </w:pPr>
      <w:r>
        <w:rPr>
          <w:bCs/>
        </w:rPr>
        <w:t xml:space="preserve"> _________________________ (указывается наименование члена коллективного участника)</w:t>
      </w:r>
    </w:p>
    <w:p w14:paraId="51B224AC" w14:textId="77777777" w:rsidR="00030930" w:rsidRDefault="00C55616">
      <w:pPr>
        <w:rPr>
          <w:bCs/>
        </w:rPr>
      </w:pPr>
      <w:r>
        <w:rPr>
          <w:bCs/>
        </w:rPr>
        <w:t>(ОГРН_________________; ИНН________________; КПП_________________; юридический адрес: ____________________________________________________________</w:t>
      </w:r>
    </w:p>
    <w:p w14:paraId="3A35BA3E" w14:textId="77777777" w:rsidR="00030930" w:rsidRDefault="00C55616">
      <w:pPr>
        <w:rPr>
          <w:bCs/>
        </w:rPr>
      </w:pPr>
      <w:r>
        <w:rPr>
          <w:bCs/>
        </w:rPr>
        <w:t>фактический адрес_____________________________________________________________</w:t>
      </w:r>
    </w:p>
    <w:p w14:paraId="3A36BB9C" w14:textId="77777777" w:rsidR="00030930" w:rsidRDefault="00C55616">
      <w:pPr>
        <w:jc w:val="left"/>
        <w:rPr>
          <w:bCs/>
        </w:rPr>
      </w:pPr>
      <w:r>
        <w:rPr>
          <w:bCs/>
        </w:rPr>
        <w:t xml:space="preserve">в лице_______________________________________________________________________, действующего на основании ____________________________________________________, </w:t>
      </w:r>
    </w:p>
    <w:p w14:paraId="60C81667" w14:textId="77777777" w:rsidR="00030930" w:rsidRDefault="00C55616">
      <w:pPr>
        <w:rPr>
          <w:bCs/>
        </w:rPr>
      </w:pPr>
      <w:r>
        <w:rPr>
          <w:b/>
          <w:bCs/>
        </w:rPr>
        <w:t>настоящей доверенностью уполномочивает</w:t>
      </w:r>
      <w:r>
        <w:rPr>
          <w:bCs/>
        </w:rPr>
        <w:t xml:space="preserve"> ____________________________________, _____________ серия __________, № _______________, </w:t>
      </w:r>
    </w:p>
    <w:p w14:paraId="7710593D" w14:textId="77777777" w:rsidR="00030930" w:rsidRDefault="00C55616">
      <w:pPr>
        <w:rPr>
          <w:bCs/>
        </w:rPr>
      </w:pPr>
      <w:r>
        <w:rPr>
          <w:bCs/>
        </w:rPr>
        <w:t>выдан _____________________________________________, код подразделения ________, зарегистрированного по адресу: ________________________________________________ , являющегося Генеральным директором (может быть указано иное уполномоченное лицо лидера коллективного участника)</w:t>
      </w:r>
    </w:p>
    <w:p w14:paraId="493C619C" w14:textId="77777777" w:rsidR="00030930" w:rsidRDefault="00C55616">
      <w:pPr>
        <w:rPr>
          <w:bCs/>
        </w:rPr>
      </w:pPr>
      <w:r>
        <w:rPr>
          <w:bCs/>
        </w:rPr>
        <w:t xml:space="preserve"> ________________________ (указывается наименование лидера коллективного участника)</w:t>
      </w:r>
    </w:p>
    <w:p w14:paraId="2C797F9B" w14:textId="77777777" w:rsidR="00030930" w:rsidRDefault="00C55616">
      <w:pPr>
        <w:rPr>
          <w:bCs/>
        </w:rPr>
      </w:pPr>
      <w:r>
        <w:rPr>
          <w:bCs/>
        </w:rPr>
        <w:t>(ОГРН_________________; ИНН________________; КПП_________________; юридический адрес: ____________________________________________________________</w:t>
      </w:r>
    </w:p>
    <w:p w14:paraId="4C21204B" w14:textId="77777777" w:rsidR="00030930" w:rsidRDefault="00C55616">
      <w:pPr>
        <w:rPr>
          <w:bCs/>
        </w:rPr>
      </w:pPr>
      <w:r>
        <w:rPr>
          <w:bCs/>
        </w:rPr>
        <w:t>фактический адрес_____________________________________________________________</w:t>
      </w:r>
    </w:p>
    <w:p w14:paraId="2DE0C5EC" w14:textId="77777777" w:rsidR="00030930" w:rsidRDefault="00C55616">
      <w:pPr>
        <w:rPr>
          <w:bCs/>
        </w:rPr>
      </w:pPr>
      <w:r>
        <w:rPr>
          <w:bCs/>
        </w:rPr>
        <w:t xml:space="preserve">являться лидером коллективного участника в составе </w:t>
      </w:r>
      <w:r>
        <w:t xml:space="preserve">______________ </w:t>
      </w:r>
      <w:r>
        <w:rPr>
          <w:i/>
        </w:rPr>
        <w:t>(указывается состав коллективного участника)</w:t>
      </w:r>
      <w:r>
        <w:t xml:space="preserve"> и </w:t>
      </w:r>
      <w:r>
        <w:rPr>
          <w:bCs/>
        </w:rPr>
        <w:t xml:space="preserve">представлять интересы  _______________________ </w:t>
      </w:r>
      <w:r>
        <w:rPr>
          <w:bCs/>
          <w:i/>
        </w:rPr>
        <w:t>(указывается наименование члена коллективного участника)</w:t>
      </w:r>
      <w:r>
        <w:rPr>
          <w:bCs/>
        </w:rPr>
        <w:t xml:space="preserve"> – члена </w:t>
      </w:r>
      <w:r>
        <w:t xml:space="preserve">коллективного участника при проведении ____________________ </w:t>
      </w:r>
      <w:r>
        <w:rPr>
          <w:i/>
        </w:rPr>
        <w:t>(указывается наименование закупки)</w:t>
      </w:r>
      <w:r>
        <w:t xml:space="preserve">, проводимом Публичным акционерным обществом «Федеральная сетевая компания – Россети»  </w:t>
      </w:r>
      <w:r>
        <w:rPr>
          <w:i/>
        </w:rPr>
        <w:t xml:space="preserve">(ОГРН </w:t>
      </w:r>
      <w:r>
        <w:rPr>
          <w:i/>
          <w:lang w:eastAsia="en-US"/>
        </w:rPr>
        <w:t xml:space="preserve">1024701893336 </w:t>
      </w:r>
      <w:r>
        <w:rPr>
          <w:i/>
        </w:rPr>
        <w:t>и/или ИНН 4716016979)</w:t>
      </w:r>
      <w:r>
        <w:rPr>
          <w:bCs/>
        </w:rPr>
        <w:t>. В целях реализации данного полномочия лидер коллективного участника вправе:</w:t>
      </w:r>
    </w:p>
    <w:p w14:paraId="2315BF0F" w14:textId="77777777" w:rsidR="00030930" w:rsidRDefault="00C55616">
      <w:pPr>
        <w:pStyle w:val="affff5"/>
        <w:numPr>
          <w:ilvl w:val="0"/>
          <w:numId w:val="31"/>
        </w:numPr>
        <w:jc w:val="both"/>
        <w:rPr>
          <w:bCs/>
        </w:rPr>
      </w:pPr>
      <w:r>
        <w:rPr>
          <w:bCs/>
        </w:rPr>
        <w:t xml:space="preserve">Подавать заявку на участие в закупке, в том числе подавать информацию и документы </w:t>
      </w:r>
      <w:r>
        <w:rPr>
          <w:bCs/>
          <w:i/>
        </w:rPr>
        <w:t>________________(указывается наименование члена коллективного участника)</w:t>
      </w:r>
      <w:r>
        <w:rPr>
          <w:bCs/>
        </w:rPr>
        <w:t xml:space="preserve">, установленные в документации о закупке в целях подтверждения соответствия члена коллективного участника требованиям к участникам закупки,  в рамках поставки следующих товаров/выполнения следующих работ/оказания следующих услуг </w:t>
      </w:r>
      <w:r>
        <w:rPr>
          <w:bCs/>
          <w:i/>
        </w:rPr>
        <w:t>(указывается перечень поставляемых товаров, выполняемых работ, оказываемых услуг в рамках исполнения договора членом коллективного участника - доверителем)</w:t>
      </w:r>
      <w:r>
        <w:rPr>
          <w:bCs/>
        </w:rPr>
        <w:t xml:space="preserve">:  </w:t>
      </w:r>
    </w:p>
    <w:p w14:paraId="144F7180" w14:textId="77777777" w:rsidR="00030930" w:rsidRDefault="00C55616">
      <w:pPr>
        <w:pStyle w:val="affff5"/>
        <w:jc w:val="both"/>
        <w:rPr>
          <w:bCs/>
        </w:rPr>
      </w:pPr>
      <w:r>
        <w:t>…..….</w:t>
      </w:r>
    </w:p>
    <w:p w14:paraId="46C2072D" w14:textId="77777777" w:rsidR="00030930" w:rsidRDefault="00C55616">
      <w:pPr>
        <w:pStyle w:val="affff5"/>
        <w:jc w:val="both"/>
        <w:rPr>
          <w:bCs/>
        </w:rPr>
      </w:pPr>
      <w:r>
        <w:t>…..….</w:t>
      </w:r>
    </w:p>
    <w:p w14:paraId="1C9A34B9" w14:textId="77777777" w:rsidR="00030930" w:rsidRDefault="00C55616">
      <w:pPr>
        <w:pStyle w:val="affff5"/>
        <w:jc w:val="both"/>
        <w:rPr>
          <w:bCs/>
        </w:rPr>
      </w:pPr>
      <w:r>
        <w:t>……..</w:t>
      </w:r>
      <w:r>
        <w:rPr>
          <w:bCs/>
        </w:rPr>
        <w:t>;</w:t>
      </w:r>
    </w:p>
    <w:p w14:paraId="62E55BD8" w14:textId="77777777" w:rsidR="00030930" w:rsidRDefault="00030930">
      <w:pPr>
        <w:pStyle w:val="affff5"/>
        <w:jc w:val="both"/>
        <w:rPr>
          <w:bCs/>
        </w:rPr>
      </w:pPr>
    </w:p>
    <w:p w14:paraId="140167FB" w14:textId="77777777" w:rsidR="00030930" w:rsidRDefault="00C55616">
      <w:pPr>
        <w:pStyle w:val="affff5"/>
        <w:numPr>
          <w:ilvl w:val="0"/>
          <w:numId w:val="31"/>
        </w:numPr>
        <w:jc w:val="both"/>
        <w:rPr>
          <w:bCs/>
        </w:rPr>
      </w:pPr>
      <w:r>
        <w:rPr>
          <w:bCs/>
        </w:rPr>
        <w:t>Подавать предложение о цене договора (цене лота, единицы товара, работы, услуги), в том числе дополнительное ценовое предложение при проведении закупки;</w:t>
      </w:r>
    </w:p>
    <w:p w14:paraId="14FEBAFD" w14:textId="77777777" w:rsidR="00030930" w:rsidRDefault="00C55616">
      <w:pPr>
        <w:pStyle w:val="affff5"/>
        <w:numPr>
          <w:ilvl w:val="0"/>
          <w:numId w:val="31"/>
        </w:numPr>
        <w:jc w:val="both"/>
        <w:rPr>
          <w:bCs/>
        </w:rPr>
      </w:pPr>
      <w:r>
        <w:rPr>
          <w:bCs/>
        </w:rPr>
        <w:t xml:space="preserve">Декларировать соответствие </w:t>
      </w:r>
      <w:r>
        <w:rPr>
          <w:bCs/>
          <w:i/>
        </w:rPr>
        <w:t>________________(указывается наименование члена коллективного участника)</w:t>
      </w:r>
      <w:r>
        <w:rPr>
          <w:bCs/>
        </w:rPr>
        <w:t xml:space="preserve"> требованиям, предусмотренным пунктом 9 части 19.1 статьи 3.4 Федерального закона от 18.07.2011 № 223-ФЗ «О закупке товаров, работ услуг, отдельными видами юридических лиц» и установленными в документации о закупке;</w:t>
      </w:r>
    </w:p>
    <w:p w14:paraId="0B58353C" w14:textId="77777777" w:rsidR="00030930" w:rsidRDefault="00C55616">
      <w:pPr>
        <w:pStyle w:val="affff5"/>
        <w:numPr>
          <w:ilvl w:val="0"/>
          <w:numId w:val="31"/>
        </w:numPr>
        <w:jc w:val="both"/>
        <w:rPr>
          <w:bCs/>
        </w:rPr>
      </w:pPr>
      <w:r>
        <w:rPr>
          <w:bCs/>
        </w:rPr>
        <w:t>В случае признания коллективного участника победителем закупки, либо принятия решения о заключения договора с коллективным участником – подписать договор по результатам закупки от имени коллективного участника;</w:t>
      </w:r>
    </w:p>
    <w:p w14:paraId="51FEF08C" w14:textId="77777777" w:rsidR="00030930" w:rsidRDefault="00C55616">
      <w:pPr>
        <w:pStyle w:val="affff5"/>
        <w:numPr>
          <w:ilvl w:val="0"/>
          <w:numId w:val="31"/>
        </w:numPr>
        <w:jc w:val="both"/>
        <w:rPr>
          <w:bCs/>
        </w:rPr>
      </w:pPr>
      <w:r>
        <w:rPr>
          <w:bCs/>
        </w:rPr>
        <w:t>Выполнять иные необходимые действия, в рамках участия в закупке, а также заключения договора, по результатам такой закупки.</w:t>
      </w:r>
    </w:p>
    <w:p w14:paraId="3C5F1C14" w14:textId="77777777" w:rsidR="00030930" w:rsidRDefault="00030930">
      <w:pPr>
        <w:pStyle w:val="affff5"/>
        <w:jc w:val="both"/>
        <w:rPr>
          <w:bCs/>
        </w:rPr>
      </w:pPr>
    </w:p>
    <w:p w14:paraId="27C4F05A" w14:textId="77777777" w:rsidR="00030930" w:rsidRDefault="00C55616">
      <w:pPr>
        <w:rPr>
          <w:bCs/>
        </w:rPr>
      </w:pPr>
      <w:r>
        <w:rPr>
          <w:bCs/>
        </w:rPr>
        <w:t>__________________________________________________________________________________________________________________________________________________________</w:t>
      </w:r>
    </w:p>
    <w:p w14:paraId="4945724E" w14:textId="77777777" w:rsidR="00030930" w:rsidRDefault="00C55616">
      <w:pPr>
        <w:rPr>
          <w:bCs/>
        </w:rPr>
      </w:pPr>
      <w:r>
        <w:rPr>
          <w:bCs/>
        </w:rPr>
        <w:br/>
        <w:t>_______________________________________________________________________________________________________________________________________________________________________________________________________________________________________</w:t>
      </w:r>
    </w:p>
    <w:p w14:paraId="083EEA5D" w14:textId="77777777" w:rsidR="00030930" w:rsidRDefault="00C55616">
      <w:pPr>
        <w:rPr>
          <w:bCs/>
        </w:rPr>
      </w:pPr>
      <w:r>
        <w:rPr>
          <w:bCs/>
        </w:rPr>
        <w:br/>
        <w:t xml:space="preserve">Настоящая доверенность выдана сроком до «__» ___________ 20__ года. </w:t>
      </w:r>
    </w:p>
    <w:p w14:paraId="70B1A4F5" w14:textId="77777777" w:rsidR="00030930" w:rsidRDefault="00C55616">
      <w:pPr>
        <w:rPr>
          <w:bCs/>
        </w:rPr>
      </w:pPr>
      <w:r>
        <w:rPr>
          <w:bCs/>
        </w:rPr>
        <w:t>Полномочия по настоящей доверенности не могут быть переданы третьим лицам.</w:t>
      </w:r>
    </w:p>
    <w:p w14:paraId="6A124D87" w14:textId="77777777" w:rsidR="00030930" w:rsidRDefault="00C55616">
      <w:pPr>
        <w:rPr>
          <w:bCs/>
        </w:rPr>
      </w:pPr>
      <w:r>
        <w:rPr>
          <w:bCs/>
        </w:rPr>
        <w:br/>
      </w:r>
    </w:p>
    <w:p w14:paraId="5B351E11" w14:textId="77777777" w:rsidR="00030930" w:rsidRDefault="00C55616">
      <w:pPr>
        <w:jc w:val="right"/>
        <w:rPr>
          <w:bCs/>
        </w:rPr>
      </w:pPr>
      <w:r>
        <w:rPr>
          <w:bCs/>
        </w:rPr>
        <w:t>Подпись __________________________ удостоверяю.</w:t>
      </w:r>
      <w:r>
        <w:rPr>
          <w:bCs/>
        </w:rPr>
        <w:br/>
      </w:r>
      <w:r>
        <w:rPr>
          <w:bCs/>
          <w:sz w:val="22"/>
          <w:szCs w:val="22"/>
        </w:rPr>
        <w:t>(подпись доверенного лица)                              </w:t>
      </w:r>
    </w:p>
    <w:p w14:paraId="1FCF4CD7" w14:textId="77777777" w:rsidR="00030930" w:rsidRDefault="00C55616">
      <w:pPr>
        <w:rPr>
          <w:bCs/>
          <w:sz w:val="22"/>
          <w:szCs w:val="22"/>
        </w:rPr>
      </w:pPr>
      <w:r>
        <w:rPr>
          <w:bCs/>
          <w:sz w:val="22"/>
          <w:szCs w:val="22"/>
        </w:rPr>
        <w:br/>
      </w:r>
    </w:p>
    <w:p w14:paraId="6EC3A5B3" w14:textId="77777777" w:rsidR="00030930" w:rsidRDefault="00C55616">
      <w:pPr>
        <w:jc w:val="right"/>
        <w:rPr>
          <w:bCs/>
          <w:sz w:val="22"/>
          <w:szCs w:val="22"/>
        </w:rPr>
      </w:pPr>
      <w:r>
        <w:rPr>
          <w:bCs/>
          <w:sz w:val="22"/>
          <w:szCs w:val="22"/>
        </w:rPr>
        <w:t>_________________________ /___________________/</w:t>
      </w:r>
      <w:r>
        <w:rPr>
          <w:bCs/>
          <w:sz w:val="22"/>
          <w:szCs w:val="22"/>
        </w:rPr>
        <w:br/>
        <w:t>(подпись)                                       </w:t>
      </w:r>
      <w:r>
        <w:rPr>
          <w:bCs/>
          <w:sz w:val="22"/>
          <w:szCs w:val="22"/>
        </w:rPr>
        <w:br/>
      </w:r>
      <w:r>
        <w:rPr>
          <w:bCs/>
          <w:sz w:val="22"/>
          <w:szCs w:val="22"/>
        </w:rPr>
        <w:br/>
        <w:t>М.П.  (при наличии)                                                                     </w:t>
      </w:r>
    </w:p>
    <w:p w14:paraId="62B8BCCF" w14:textId="77777777" w:rsidR="00030930" w:rsidRDefault="00030930">
      <w:pPr>
        <w:ind w:left="142" w:firstLine="567"/>
        <w:jc w:val="center"/>
        <w:rPr>
          <w:sz w:val="20"/>
          <w:szCs w:val="20"/>
        </w:rPr>
      </w:pPr>
    </w:p>
    <w:p w14:paraId="643049E8" w14:textId="77777777" w:rsidR="00030930" w:rsidRDefault="00030930">
      <w:pPr>
        <w:jc w:val="left"/>
        <w:rPr>
          <w:sz w:val="20"/>
          <w:szCs w:val="20"/>
        </w:rPr>
      </w:pPr>
    </w:p>
    <w:p w14:paraId="2B903B06" w14:textId="77777777" w:rsidR="00030930" w:rsidRDefault="00C55616">
      <w:pPr>
        <w:sectPr w:rsidR="00030930">
          <w:type w:val="continuous"/>
          <w:pgSz w:w="11906" w:h="16838"/>
          <w:pgMar w:top="1134" w:right="850" w:bottom="1134" w:left="1701" w:header="0" w:footer="170" w:gutter="0"/>
          <w:cols w:space="720"/>
          <w:docGrid w:linePitch="360"/>
        </w:sectPr>
      </w:pPr>
      <w:r>
        <w:br w:type="page" w:clear="all"/>
      </w:r>
    </w:p>
    <w:p w14:paraId="573524AD" w14:textId="77777777" w:rsidR="00030930" w:rsidRDefault="00030930">
      <w:pPr>
        <w:jc w:val="center"/>
        <w:rPr>
          <w:rStyle w:val="14"/>
          <w:caps/>
          <w:sz w:val="28"/>
          <w:szCs w:val="28"/>
        </w:rPr>
      </w:pPr>
    </w:p>
    <w:p w14:paraId="2CCCF656" w14:textId="77777777" w:rsidR="00030930" w:rsidRDefault="00C55616">
      <w:pPr>
        <w:pStyle w:val="21"/>
        <w:tabs>
          <w:tab w:val="left" w:pos="1276"/>
          <w:tab w:val="left" w:pos="1843"/>
        </w:tabs>
        <w:ind w:left="360" w:firstLine="0"/>
        <w:rPr>
          <w:rStyle w:val="14"/>
          <w:caps/>
          <w:sz w:val="28"/>
          <w:szCs w:val="28"/>
        </w:rPr>
      </w:pPr>
      <w:bookmarkStart w:id="129" w:name="_Toc205813000"/>
      <w:r>
        <w:rPr>
          <w:rStyle w:val="14"/>
          <w:sz w:val="28"/>
          <w:szCs w:val="28"/>
        </w:rPr>
        <w:t>Форма 8. ПР</w:t>
      </w:r>
      <w:r>
        <w:rPr>
          <w:rStyle w:val="14"/>
          <w:caps/>
          <w:sz w:val="28"/>
          <w:szCs w:val="28"/>
        </w:rPr>
        <w:t>ЕДЛОЖЕНИЕ О ЦЕНЕ ДОГОВОРА</w:t>
      </w:r>
      <w:bookmarkEnd w:id="129"/>
      <w:r>
        <w:rPr>
          <w:rStyle w:val="14"/>
          <w:caps/>
          <w:sz w:val="28"/>
          <w:szCs w:val="28"/>
        </w:rPr>
        <w:t xml:space="preserve"> </w:t>
      </w:r>
    </w:p>
    <w:p w14:paraId="4E1313E3" w14:textId="77777777" w:rsidR="00030930" w:rsidRDefault="00C55616">
      <w:pPr>
        <w:pStyle w:val="21"/>
        <w:rPr>
          <w:rStyle w:val="14"/>
          <w:caps/>
          <w:sz w:val="28"/>
          <w:szCs w:val="28"/>
        </w:rPr>
      </w:pPr>
      <w:bookmarkStart w:id="130" w:name="_Toc205813001"/>
      <w:r>
        <w:rPr>
          <w:rStyle w:val="14"/>
          <w:caps/>
          <w:sz w:val="28"/>
          <w:szCs w:val="28"/>
        </w:rPr>
        <w:t>(ЕДИНИЦЫ ТОВАРА, РАБОТЫ, УСЛУГИ)</w:t>
      </w:r>
      <w:bookmarkEnd w:id="130"/>
    </w:p>
    <w:p w14:paraId="4CEED2B7" w14:textId="77777777" w:rsidR="00030930" w:rsidRDefault="00030930">
      <w:pPr>
        <w:keepNext/>
        <w:jc w:val="center"/>
        <w:rPr>
          <w:rStyle w:val="14"/>
          <w:caps/>
          <w:sz w:val="28"/>
          <w:szCs w:val="28"/>
        </w:rPr>
      </w:pPr>
    </w:p>
    <w:p w14:paraId="01169BDD" w14:textId="77777777" w:rsidR="00030930" w:rsidRDefault="00C55616">
      <w:pPr>
        <w:pStyle w:val="afe"/>
        <w:keepNext/>
        <w:jc w:val="both"/>
        <w:rPr>
          <w:rFonts w:ascii="Times New Roman" w:hAnsi="Times New Roman" w:cs="Times New Roman"/>
        </w:rPr>
      </w:pPr>
      <w:r>
        <w:rPr>
          <w:rFonts w:ascii="Times New Roman" w:hAnsi="Times New Roman" w:cs="Times New Roman"/>
        </w:rPr>
        <w:t>Участник закупки: ________________________________ соглашается и принимает условия Проекта договора, являющегося неотъемлемой частью документации о закупке, в том числе условия об общем сроке и промежуточных этапах выполнения работ, услуг, поставок, указанных в приложении 2 проекта договора «График выполнения работ, поставок и объемов финансирования», условия о порядке и сроках оплаты</w:t>
      </w:r>
    </w:p>
    <w:p w14:paraId="5B66178B" w14:textId="77777777" w:rsidR="00030930" w:rsidRDefault="00030930">
      <w:pPr>
        <w:pStyle w:val="afe"/>
        <w:keepNext/>
        <w:jc w:val="both"/>
        <w:rPr>
          <w:rFonts w:ascii="Times New Roman" w:hAnsi="Times New Roman" w:cs="Times New Roman"/>
        </w:rPr>
      </w:pPr>
    </w:p>
    <w:p w14:paraId="76A21A6B" w14:textId="77777777" w:rsidR="00030930" w:rsidRDefault="00030930">
      <w:pPr>
        <w:pStyle w:val="afe"/>
        <w:keepNext/>
        <w:jc w:val="both"/>
        <w:rPr>
          <w:rFonts w:ascii="Times New Roman" w:hAnsi="Times New Roman" w:cs="Times New Roman"/>
        </w:rPr>
      </w:pPr>
    </w:p>
    <w:tbl>
      <w:tblPr>
        <w:tblW w:w="9356" w:type="dxa"/>
        <w:jc w:val="center"/>
        <w:tblLayout w:type="fixed"/>
        <w:tblLook w:val="0000" w:firstRow="0" w:lastRow="0" w:firstColumn="0" w:lastColumn="0" w:noHBand="0" w:noVBand="0"/>
      </w:tblPr>
      <w:tblGrid>
        <w:gridCol w:w="532"/>
        <w:gridCol w:w="1985"/>
        <w:gridCol w:w="653"/>
        <w:gridCol w:w="841"/>
        <w:gridCol w:w="869"/>
        <w:gridCol w:w="820"/>
        <w:gridCol w:w="1580"/>
        <w:gridCol w:w="1033"/>
        <w:gridCol w:w="1043"/>
      </w:tblGrid>
      <w:tr w:rsidR="00030930" w14:paraId="6041B11A" w14:textId="77777777">
        <w:trPr>
          <w:trHeight w:val="137"/>
          <w:jc w:val="center"/>
        </w:trPr>
        <w:tc>
          <w:tcPr>
            <w:tcW w:w="531" w:type="dxa"/>
            <w:vMerge w:val="restart"/>
            <w:tcBorders>
              <w:top w:val="single" w:sz="4" w:space="0" w:color="000000"/>
              <w:left w:val="single" w:sz="4" w:space="0" w:color="000000"/>
              <w:bottom w:val="single" w:sz="4" w:space="0" w:color="000000"/>
              <w:right w:val="single" w:sz="4" w:space="0" w:color="000000"/>
            </w:tcBorders>
            <w:vAlign w:val="center"/>
          </w:tcPr>
          <w:p w14:paraId="43DC67E4" w14:textId="77777777" w:rsidR="00030930" w:rsidRDefault="00C55616">
            <w:pPr>
              <w:jc w:val="center"/>
              <w:rPr>
                <w:b/>
                <w:bCs/>
                <w:color w:val="000000"/>
                <w:sz w:val="22"/>
                <w:szCs w:val="22"/>
              </w:rPr>
            </w:pPr>
            <w:r>
              <w:rPr>
                <w:b/>
                <w:bCs/>
                <w:color w:val="000000"/>
                <w:sz w:val="22"/>
                <w:szCs w:val="22"/>
              </w:rPr>
              <w:t>№ п/п</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798A7AC1" w14:textId="77777777" w:rsidR="00030930" w:rsidRDefault="00C55616">
            <w:pPr>
              <w:jc w:val="center"/>
              <w:rPr>
                <w:b/>
                <w:bCs/>
                <w:color w:val="000000"/>
                <w:sz w:val="22"/>
                <w:szCs w:val="22"/>
              </w:rPr>
            </w:pPr>
            <w:r>
              <w:rPr>
                <w:b/>
                <w:bCs/>
                <w:color w:val="000000"/>
                <w:sz w:val="22"/>
                <w:szCs w:val="22"/>
              </w:rPr>
              <w:t>Наименование   работ, услуг, оборудования</w:t>
            </w:r>
          </w:p>
        </w:tc>
        <w:tc>
          <w:tcPr>
            <w:tcW w:w="6839" w:type="dxa"/>
            <w:gridSpan w:val="7"/>
            <w:tcBorders>
              <w:top w:val="single" w:sz="4" w:space="0" w:color="000000"/>
              <w:bottom w:val="single" w:sz="4" w:space="0" w:color="000000"/>
              <w:right w:val="single" w:sz="4" w:space="0" w:color="000000"/>
            </w:tcBorders>
            <w:vAlign w:val="center"/>
          </w:tcPr>
          <w:p w14:paraId="509431A7" w14:textId="77777777" w:rsidR="00030930" w:rsidRDefault="00C55616">
            <w:pPr>
              <w:jc w:val="center"/>
              <w:rPr>
                <w:b/>
                <w:bCs/>
                <w:color w:val="000000"/>
                <w:sz w:val="22"/>
                <w:szCs w:val="22"/>
              </w:rPr>
            </w:pPr>
            <w:r>
              <w:rPr>
                <w:b/>
                <w:bCs/>
                <w:color w:val="000000"/>
                <w:sz w:val="22"/>
                <w:szCs w:val="22"/>
              </w:rPr>
              <w:t>Стоимость,  руб.</w:t>
            </w:r>
          </w:p>
        </w:tc>
      </w:tr>
      <w:tr w:rsidR="00030930" w14:paraId="29CF0A62" w14:textId="77777777">
        <w:trPr>
          <w:trHeight w:val="253"/>
          <w:jc w:val="center"/>
        </w:trPr>
        <w:tc>
          <w:tcPr>
            <w:tcW w:w="531" w:type="dxa"/>
            <w:vMerge/>
            <w:tcBorders>
              <w:top w:val="single" w:sz="4" w:space="0" w:color="000000"/>
              <w:left w:val="single" w:sz="4" w:space="0" w:color="000000"/>
              <w:bottom w:val="single" w:sz="4" w:space="0" w:color="000000"/>
              <w:right w:val="single" w:sz="4" w:space="0" w:color="000000"/>
            </w:tcBorders>
            <w:vAlign w:val="center"/>
          </w:tcPr>
          <w:p w14:paraId="53341FB1" w14:textId="77777777" w:rsidR="00030930" w:rsidRDefault="00030930">
            <w:pPr>
              <w:rPr>
                <w:b/>
                <w:bCs/>
                <w:color w:val="000000"/>
                <w:sz w:val="22"/>
                <w:szCs w:val="22"/>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14:paraId="11B09CB3" w14:textId="77777777" w:rsidR="00030930" w:rsidRDefault="00030930">
            <w:pPr>
              <w:rPr>
                <w:b/>
                <w:bCs/>
                <w:color w:val="000000"/>
                <w:sz w:val="22"/>
                <w:szCs w:val="22"/>
              </w:rPr>
            </w:pPr>
          </w:p>
        </w:tc>
        <w:tc>
          <w:tcPr>
            <w:tcW w:w="3183" w:type="dxa"/>
            <w:gridSpan w:val="4"/>
            <w:tcBorders>
              <w:top w:val="single" w:sz="4" w:space="0" w:color="000000"/>
              <w:bottom w:val="single" w:sz="4" w:space="0" w:color="000000"/>
              <w:right w:val="single" w:sz="4" w:space="0" w:color="000000"/>
            </w:tcBorders>
            <w:vAlign w:val="center"/>
          </w:tcPr>
          <w:p w14:paraId="3F7838DF" w14:textId="77777777" w:rsidR="00030930" w:rsidRDefault="00C55616">
            <w:pPr>
              <w:jc w:val="center"/>
              <w:rPr>
                <w:b/>
                <w:bCs/>
                <w:color w:val="000000"/>
                <w:sz w:val="22"/>
                <w:szCs w:val="22"/>
              </w:rPr>
            </w:pPr>
            <w:r>
              <w:rPr>
                <w:b/>
                <w:bCs/>
                <w:color w:val="000000"/>
                <w:sz w:val="22"/>
                <w:szCs w:val="22"/>
              </w:rPr>
              <w:t>СМР (в том числе материалы)</w:t>
            </w:r>
          </w:p>
        </w:tc>
        <w:tc>
          <w:tcPr>
            <w:tcW w:w="1580" w:type="dxa"/>
            <w:vMerge w:val="restart"/>
            <w:tcBorders>
              <w:top w:val="single" w:sz="4" w:space="0" w:color="000000"/>
              <w:left w:val="single" w:sz="4" w:space="0" w:color="000000"/>
              <w:bottom w:val="single" w:sz="4" w:space="0" w:color="000000"/>
              <w:right w:val="single" w:sz="4" w:space="0" w:color="000000"/>
            </w:tcBorders>
            <w:vAlign w:val="center"/>
          </w:tcPr>
          <w:p w14:paraId="022AA58C" w14:textId="77777777" w:rsidR="00030930" w:rsidRDefault="00C55616">
            <w:pPr>
              <w:jc w:val="center"/>
              <w:rPr>
                <w:b/>
                <w:bCs/>
                <w:color w:val="000000"/>
                <w:sz w:val="22"/>
                <w:szCs w:val="22"/>
              </w:rPr>
            </w:pPr>
            <w:r>
              <w:rPr>
                <w:b/>
                <w:bCs/>
                <w:color w:val="000000"/>
                <w:sz w:val="22"/>
                <w:szCs w:val="22"/>
              </w:rPr>
              <w:t>оборудование</w:t>
            </w:r>
          </w:p>
        </w:tc>
        <w:tc>
          <w:tcPr>
            <w:tcW w:w="1033" w:type="dxa"/>
            <w:vMerge w:val="restart"/>
            <w:tcBorders>
              <w:top w:val="single" w:sz="4" w:space="0" w:color="000000"/>
              <w:left w:val="single" w:sz="4" w:space="0" w:color="000000"/>
              <w:bottom w:val="single" w:sz="4" w:space="0" w:color="000000"/>
              <w:right w:val="single" w:sz="4" w:space="0" w:color="000000"/>
            </w:tcBorders>
            <w:vAlign w:val="center"/>
          </w:tcPr>
          <w:p w14:paraId="391D99DE" w14:textId="77777777" w:rsidR="00030930" w:rsidRDefault="00C55616">
            <w:pPr>
              <w:jc w:val="center"/>
              <w:rPr>
                <w:b/>
                <w:bCs/>
                <w:color w:val="000000"/>
                <w:sz w:val="22"/>
                <w:szCs w:val="22"/>
              </w:rPr>
            </w:pPr>
            <w:r>
              <w:rPr>
                <w:b/>
                <w:bCs/>
                <w:color w:val="000000"/>
                <w:sz w:val="22"/>
                <w:szCs w:val="22"/>
              </w:rPr>
              <w:t>Прочие</w:t>
            </w:r>
          </w:p>
        </w:tc>
        <w:tc>
          <w:tcPr>
            <w:tcW w:w="1043" w:type="dxa"/>
            <w:vMerge w:val="restart"/>
            <w:tcBorders>
              <w:top w:val="single" w:sz="4" w:space="0" w:color="000000"/>
              <w:left w:val="single" w:sz="4" w:space="0" w:color="000000"/>
              <w:bottom w:val="single" w:sz="4" w:space="0" w:color="000000"/>
              <w:right w:val="single" w:sz="4" w:space="0" w:color="000000"/>
            </w:tcBorders>
            <w:vAlign w:val="center"/>
          </w:tcPr>
          <w:p w14:paraId="3FA4A15C" w14:textId="77777777" w:rsidR="00030930" w:rsidRDefault="00C55616">
            <w:pPr>
              <w:jc w:val="center"/>
              <w:rPr>
                <w:b/>
                <w:bCs/>
                <w:color w:val="000000"/>
                <w:sz w:val="22"/>
                <w:szCs w:val="22"/>
              </w:rPr>
            </w:pPr>
            <w:r>
              <w:rPr>
                <w:b/>
                <w:bCs/>
                <w:color w:val="000000"/>
                <w:sz w:val="22"/>
                <w:szCs w:val="22"/>
              </w:rPr>
              <w:t>ВСЕГО</w:t>
            </w:r>
          </w:p>
        </w:tc>
      </w:tr>
      <w:tr w:rsidR="00030930" w14:paraId="4374B3CD" w14:textId="77777777">
        <w:trPr>
          <w:trHeight w:val="311"/>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06CE21C7" w14:textId="77777777" w:rsidR="00030930" w:rsidRDefault="00030930">
            <w:pPr>
              <w:jc w:val="center"/>
              <w:rPr>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2CF29068" w14:textId="77777777" w:rsidR="00030930" w:rsidRDefault="00030930">
            <w:pPr>
              <w:jc w:val="cente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709AB9B3" w14:textId="77777777" w:rsidR="00030930" w:rsidRDefault="00C55616">
            <w:pPr>
              <w:jc w:val="center"/>
              <w:rPr>
                <w:color w:val="000000"/>
                <w:sz w:val="22"/>
                <w:szCs w:val="22"/>
              </w:rPr>
            </w:pPr>
            <w:r>
              <w:rPr>
                <w:color w:val="000000"/>
                <w:sz w:val="22"/>
                <w:szCs w:val="22"/>
              </w:rPr>
              <w:t>Ед. изм.</w:t>
            </w:r>
          </w:p>
        </w:tc>
        <w:tc>
          <w:tcPr>
            <w:tcW w:w="841" w:type="dxa"/>
            <w:tcBorders>
              <w:top w:val="single" w:sz="4" w:space="0" w:color="000000"/>
              <w:bottom w:val="single" w:sz="4" w:space="0" w:color="000000"/>
              <w:right w:val="single" w:sz="4" w:space="0" w:color="000000"/>
            </w:tcBorders>
            <w:vAlign w:val="center"/>
          </w:tcPr>
          <w:p w14:paraId="7AD2F2A6" w14:textId="77777777" w:rsidR="00030930" w:rsidRDefault="00C55616">
            <w:pPr>
              <w:jc w:val="center"/>
              <w:rPr>
                <w:color w:val="000000"/>
                <w:sz w:val="22"/>
                <w:szCs w:val="22"/>
              </w:rPr>
            </w:pPr>
            <w:r>
              <w:rPr>
                <w:color w:val="000000"/>
                <w:sz w:val="22"/>
                <w:szCs w:val="22"/>
              </w:rPr>
              <w:t>объём</w:t>
            </w:r>
          </w:p>
        </w:tc>
        <w:tc>
          <w:tcPr>
            <w:tcW w:w="869" w:type="dxa"/>
            <w:tcBorders>
              <w:top w:val="single" w:sz="4" w:space="0" w:color="000000"/>
              <w:bottom w:val="single" w:sz="4" w:space="0" w:color="000000"/>
              <w:right w:val="single" w:sz="4" w:space="0" w:color="000000"/>
            </w:tcBorders>
            <w:vAlign w:val="center"/>
          </w:tcPr>
          <w:p w14:paraId="09B3B66E" w14:textId="77777777" w:rsidR="00030930" w:rsidRDefault="00C55616">
            <w:pPr>
              <w:jc w:val="center"/>
              <w:rPr>
                <w:color w:val="000000"/>
                <w:sz w:val="22"/>
                <w:szCs w:val="22"/>
              </w:rPr>
            </w:pPr>
            <w:r>
              <w:rPr>
                <w:color w:val="000000"/>
                <w:sz w:val="22"/>
                <w:szCs w:val="22"/>
              </w:rPr>
              <w:t>Стои-мость ед., руб</w:t>
            </w:r>
          </w:p>
        </w:tc>
        <w:tc>
          <w:tcPr>
            <w:tcW w:w="820" w:type="dxa"/>
            <w:tcBorders>
              <w:top w:val="single" w:sz="4" w:space="0" w:color="000000"/>
              <w:bottom w:val="single" w:sz="4" w:space="0" w:color="000000"/>
              <w:right w:val="single" w:sz="4" w:space="0" w:color="000000"/>
            </w:tcBorders>
            <w:vAlign w:val="center"/>
          </w:tcPr>
          <w:p w14:paraId="4E6A51A2" w14:textId="77777777" w:rsidR="00030930" w:rsidRDefault="00C55616">
            <w:pPr>
              <w:jc w:val="center"/>
              <w:rPr>
                <w:color w:val="000000"/>
                <w:sz w:val="22"/>
                <w:szCs w:val="22"/>
              </w:rPr>
            </w:pPr>
            <w:r>
              <w:rPr>
                <w:color w:val="000000"/>
                <w:sz w:val="22"/>
                <w:szCs w:val="22"/>
              </w:rPr>
              <w:t>всего,              руб.</w:t>
            </w:r>
          </w:p>
        </w:tc>
        <w:tc>
          <w:tcPr>
            <w:tcW w:w="1580" w:type="dxa"/>
            <w:vMerge/>
            <w:tcBorders>
              <w:top w:val="single" w:sz="4" w:space="0" w:color="000000"/>
              <w:left w:val="single" w:sz="4" w:space="0" w:color="000000"/>
              <w:bottom w:val="single" w:sz="4" w:space="0" w:color="000000"/>
              <w:right w:val="single" w:sz="4" w:space="0" w:color="000000"/>
            </w:tcBorders>
            <w:vAlign w:val="center"/>
          </w:tcPr>
          <w:p w14:paraId="5FCA8C1E" w14:textId="77777777" w:rsidR="00030930" w:rsidRDefault="00030930">
            <w:pPr>
              <w:rPr>
                <w:b/>
                <w:bCs/>
                <w:color w:val="000000"/>
                <w:sz w:val="22"/>
                <w:szCs w:val="22"/>
              </w:rPr>
            </w:pPr>
          </w:p>
        </w:tc>
        <w:tc>
          <w:tcPr>
            <w:tcW w:w="1033" w:type="dxa"/>
            <w:vMerge/>
            <w:tcBorders>
              <w:top w:val="single" w:sz="4" w:space="0" w:color="000000"/>
              <w:left w:val="single" w:sz="4" w:space="0" w:color="000000"/>
              <w:bottom w:val="single" w:sz="4" w:space="0" w:color="000000"/>
              <w:right w:val="single" w:sz="4" w:space="0" w:color="000000"/>
            </w:tcBorders>
            <w:vAlign w:val="center"/>
          </w:tcPr>
          <w:p w14:paraId="786E33AF" w14:textId="77777777" w:rsidR="00030930" w:rsidRDefault="00030930">
            <w:pPr>
              <w:rPr>
                <w:b/>
                <w:bCs/>
                <w:color w:val="000000"/>
                <w:sz w:val="22"/>
                <w:szCs w:val="22"/>
              </w:rPr>
            </w:pPr>
          </w:p>
        </w:tc>
        <w:tc>
          <w:tcPr>
            <w:tcW w:w="1043" w:type="dxa"/>
            <w:vMerge/>
            <w:tcBorders>
              <w:top w:val="single" w:sz="4" w:space="0" w:color="000000"/>
              <w:left w:val="single" w:sz="4" w:space="0" w:color="000000"/>
              <w:bottom w:val="single" w:sz="4" w:space="0" w:color="000000"/>
              <w:right w:val="single" w:sz="4" w:space="0" w:color="000000"/>
            </w:tcBorders>
            <w:vAlign w:val="center"/>
          </w:tcPr>
          <w:p w14:paraId="36C1CA25" w14:textId="77777777" w:rsidR="00030930" w:rsidRDefault="00030930">
            <w:pPr>
              <w:rPr>
                <w:b/>
                <w:bCs/>
                <w:color w:val="000000"/>
                <w:sz w:val="22"/>
                <w:szCs w:val="22"/>
              </w:rPr>
            </w:pPr>
          </w:p>
        </w:tc>
      </w:tr>
      <w:tr w:rsidR="00030930" w14:paraId="40811C69" w14:textId="77777777">
        <w:trPr>
          <w:trHeight w:val="439"/>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tbl>
            <w:tblPr>
              <w:tblpPr w:leftFromText="180" w:rightFromText="180" w:vertAnchor="page" w:horzAnchor="margin" w:tblpY="1"/>
              <w:tblW w:w="9128" w:type="dxa"/>
              <w:tblLayout w:type="fixed"/>
              <w:tblLook w:val="0000" w:firstRow="0" w:lastRow="0" w:firstColumn="0" w:lastColumn="0" w:noHBand="0" w:noVBand="0"/>
            </w:tblPr>
            <w:tblGrid>
              <w:gridCol w:w="9128"/>
            </w:tblGrid>
            <w:tr w:rsidR="00030930" w14:paraId="1AD9A0D6" w14:textId="77777777">
              <w:trPr>
                <w:trHeight w:val="302"/>
              </w:trPr>
              <w:tc>
                <w:tcPr>
                  <w:tcW w:w="9128" w:type="dxa"/>
                  <w:tcBorders>
                    <w:left w:val="single" w:sz="4" w:space="0" w:color="000000"/>
                    <w:bottom w:val="single" w:sz="4" w:space="0" w:color="000000"/>
                    <w:right w:val="single" w:sz="4" w:space="0" w:color="000000"/>
                  </w:tcBorders>
                  <w:vAlign w:val="center"/>
                </w:tcPr>
                <w:p w14:paraId="6F228873" w14:textId="77777777" w:rsidR="00030930" w:rsidRDefault="00C55616">
                  <w:pPr>
                    <w:jc w:val="center"/>
                    <w:rPr>
                      <w:b/>
                      <w:bCs/>
                      <w:color w:val="FF0000"/>
                      <w:sz w:val="22"/>
                      <w:szCs w:val="22"/>
                    </w:rPr>
                  </w:pPr>
                  <w:r>
                    <w:rPr>
                      <w:b/>
                      <w:bCs/>
                      <w:color w:val="000000"/>
                      <w:sz w:val="22"/>
                      <w:szCs w:val="22"/>
                    </w:rPr>
                    <w:t>Оформление прав на земельные участки</w:t>
                  </w:r>
                </w:p>
              </w:tc>
            </w:tr>
          </w:tbl>
          <w:p w14:paraId="29FBEB5D" w14:textId="77777777" w:rsidR="00030930" w:rsidRDefault="00030930">
            <w:pPr>
              <w:rPr>
                <w:b/>
                <w:bCs/>
                <w:color w:val="000000"/>
                <w:sz w:val="22"/>
                <w:szCs w:val="22"/>
              </w:rPr>
            </w:pPr>
          </w:p>
        </w:tc>
      </w:tr>
      <w:tr w:rsidR="00030930" w14:paraId="0EC62653"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342BC8E1" w14:textId="77777777" w:rsidR="00030930" w:rsidRDefault="00C55616">
            <w:pPr>
              <w:jc w:val="center"/>
              <w:rPr>
                <w:b/>
                <w:bCs/>
                <w:color w:val="000000"/>
                <w:sz w:val="22"/>
                <w:szCs w:val="22"/>
              </w:rPr>
            </w:pPr>
            <w:r>
              <w:rPr>
                <w:b/>
                <w:bCs/>
                <w:color w:val="000000"/>
                <w:sz w:val="22"/>
                <w:szCs w:val="22"/>
              </w:rPr>
              <w:t>Глава 1. Подготовка территории строительства</w:t>
            </w:r>
          </w:p>
        </w:tc>
      </w:tr>
      <w:tr w:rsidR="00030930" w14:paraId="3100CA44"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62B8F5AC"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6CB5B82D"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12677762"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265BA6C5"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2519A7F0"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644C69E4"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62874983"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7B1BFFD3"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7C324EAA" w14:textId="77777777" w:rsidR="00030930" w:rsidRDefault="00030930">
            <w:pPr>
              <w:jc w:val="center"/>
              <w:rPr>
                <w:b/>
                <w:bCs/>
                <w:color w:val="000000"/>
                <w:sz w:val="22"/>
                <w:szCs w:val="22"/>
              </w:rPr>
            </w:pPr>
          </w:p>
        </w:tc>
      </w:tr>
      <w:tr w:rsidR="00030930" w14:paraId="22A5E334"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065C6BF2" w14:textId="77777777" w:rsidR="00030930" w:rsidRDefault="00C55616">
            <w:pPr>
              <w:jc w:val="center"/>
              <w:rPr>
                <w:b/>
                <w:bCs/>
                <w:color w:val="000000"/>
                <w:sz w:val="22"/>
                <w:szCs w:val="22"/>
              </w:rPr>
            </w:pPr>
            <w:r>
              <w:rPr>
                <w:b/>
                <w:bCs/>
                <w:color w:val="000000"/>
                <w:sz w:val="22"/>
                <w:szCs w:val="22"/>
              </w:rPr>
              <w:t>Глава 2. Основные объекты строительства</w:t>
            </w:r>
          </w:p>
        </w:tc>
      </w:tr>
      <w:tr w:rsidR="00030930" w14:paraId="7A76716B"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510A15E2"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0AF670B2"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2B4E1E3A"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6EEA6E6F"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329B9096"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15069280"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382F0155"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7E52E2A1"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4CCD4900" w14:textId="77777777" w:rsidR="00030930" w:rsidRDefault="00030930">
            <w:pPr>
              <w:jc w:val="center"/>
              <w:rPr>
                <w:b/>
                <w:bCs/>
                <w:color w:val="000000"/>
                <w:sz w:val="22"/>
                <w:szCs w:val="22"/>
              </w:rPr>
            </w:pPr>
          </w:p>
        </w:tc>
      </w:tr>
      <w:tr w:rsidR="00030930" w14:paraId="2A6953B8"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2CEA0FB5" w14:textId="77777777" w:rsidR="00030930" w:rsidRDefault="00C55616">
            <w:pPr>
              <w:jc w:val="center"/>
              <w:rPr>
                <w:b/>
                <w:bCs/>
                <w:color w:val="000000"/>
                <w:sz w:val="22"/>
                <w:szCs w:val="22"/>
              </w:rPr>
            </w:pPr>
            <w:r>
              <w:rPr>
                <w:b/>
                <w:bCs/>
                <w:color w:val="000000"/>
                <w:sz w:val="22"/>
                <w:szCs w:val="22"/>
              </w:rPr>
              <w:t>Глава 3. Объекты подсобного и обслуживающего назначения</w:t>
            </w:r>
          </w:p>
        </w:tc>
      </w:tr>
      <w:tr w:rsidR="00030930" w14:paraId="1F9DAF25"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25BD7FD4"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71DDB484"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61631740"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317FD049"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0F6658CA"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6468EFCF"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28C4BB68"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1E564B24"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6F8D6D0E" w14:textId="77777777" w:rsidR="00030930" w:rsidRDefault="00030930">
            <w:pPr>
              <w:jc w:val="center"/>
              <w:rPr>
                <w:b/>
                <w:bCs/>
                <w:color w:val="000000"/>
                <w:sz w:val="22"/>
                <w:szCs w:val="22"/>
              </w:rPr>
            </w:pPr>
          </w:p>
        </w:tc>
      </w:tr>
      <w:tr w:rsidR="00030930" w14:paraId="74F1AB6F"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7F54D80F" w14:textId="77777777" w:rsidR="00030930" w:rsidRDefault="00C55616">
            <w:pPr>
              <w:jc w:val="center"/>
              <w:rPr>
                <w:b/>
                <w:bCs/>
                <w:color w:val="000000"/>
                <w:sz w:val="22"/>
                <w:szCs w:val="22"/>
              </w:rPr>
            </w:pPr>
            <w:r>
              <w:rPr>
                <w:b/>
                <w:bCs/>
                <w:color w:val="000000"/>
                <w:sz w:val="22"/>
                <w:szCs w:val="22"/>
              </w:rPr>
              <w:t>Глава 4. Объекты энергетического хозяйства</w:t>
            </w:r>
          </w:p>
        </w:tc>
      </w:tr>
      <w:tr w:rsidR="00030930" w14:paraId="1799F914"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764AC86B"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2DF79DE5"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0F7118C3"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00CF97A8"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36F9BEF4"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261F75F4"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1FFCD262"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411FAAAE"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76E3AE13" w14:textId="77777777" w:rsidR="00030930" w:rsidRDefault="00030930">
            <w:pPr>
              <w:jc w:val="center"/>
              <w:rPr>
                <w:b/>
                <w:bCs/>
                <w:color w:val="000000"/>
                <w:sz w:val="22"/>
                <w:szCs w:val="22"/>
              </w:rPr>
            </w:pPr>
          </w:p>
        </w:tc>
      </w:tr>
      <w:tr w:rsidR="00030930" w14:paraId="423B9C17"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08F53695" w14:textId="77777777" w:rsidR="00030930" w:rsidRDefault="00C55616">
            <w:pPr>
              <w:jc w:val="center"/>
              <w:rPr>
                <w:b/>
                <w:bCs/>
                <w:color w:val="000000"/>
                <w:sz w:val="22"/>
                <w:szCs w:val="22"/>
              </w:rPr>
            </w:pPr>
            <w:r>
              <w:rPr>
                <w:b/>
                <w:bCs/>
                <w:color w:val="000000"/>
                <w:sz w:val="22"/>
                <w:szCs w:val="22"/>
              </w:rPr>
              <w:t>Глава 5. Объекты транспортного хозяйства и связи</w:t>
            </w:r>
          </w:p>
        </w:tc>
      </w:tr>
      <w:tr w:rsidR="00030930" w14:paraId="5DC85833"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03DFED69"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40A37A76"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5A9DC5E0"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71BD0760"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7BD0E861"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186FD0D8"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14ABAED6"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195EFC58"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6C038313" w14:textId="77777777" w:rsidR="00030930" w:rsidRDefault="00030930">
            <w:pPr>
              <w:jc w:val="center"/>
              <w:rPr>
                <w:b/>
                <w:bCs/>
                <w:color w:val="000000"/>
                <w:sz w:val="22"/>
                <w:szCs w:val="22"/>
              </w:rPr>
            </w:pPr>
          </w:p>
        </w:tc>
      </w:tr>
      <w:tr w:rsidR="00030930" w14:paraId="345F8DF4"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69EC96BC" w14:textId="77777777" w:rsidR="00030930" w:rsidRDefault="00C55616">
            <w:pPr>
              <w:jc w:val="center"/>
              <w:rPr>
                <w:b/>
                <w:bCs/>
                <w:color w:val="000000"/>
                <w:sz w:val="22"/>
                <w:szCs w:val="22"/>
              </w:rPr>
            </w:pPr>
            <w:r>
              <w:rPr>
                <w:b/>
                <w:bCs/>
                <w:color w:val="000000"/>
                <w:sz w:val="22"/>
                <w:szCs w:val="22"/>
              </w:rPr>
              <w:t>Глава 6. Наружные сети и сооружения водопровода и канализации, маслоотводы и маслосборники</w:t>
            </w:r>
          </w:p>
        </w:tc>
      </w:tr>
      <w:tr w:rsidR="00030930" w14:paraId="0B4C4200"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50D59372"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2C865308"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382C32D9"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12A7799D"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3DF13A27"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6A50B3E5"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35124E34"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1A4EFDF4"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6371440B" w14:textId="77777777" w:rsidR="00030930" w:rsidRDefault="00030930">
            <w:pPr>
              <w:jc w:val="center"/>
              <w:rPr>
                <w:b/>
                <w:bCs/>
                <w:color w:val="000000"/>
                <w:sz w:val="22"/>
                <w:szCs w:val="22"/>
              </w:rPr>
            </w:pPr>
          </w:p>
        </w:tc>
      </w:tr>
      <w:tr w:rsidR="00030930" w14:paraId="3B946B3C"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078CB1FA" w14:textId="77777777" w:rsidR="00030930" w:rsidRDefault="00C55616">
            <w:pPr>
              <w:jc w:val="center"/>
              <w:rPr>
                <w:b/>
                <w:bCs/>
                <w:color w:val="000000"/>
                <w:sz w:val="22"/>
                <w:szCs w:val="22"/>
              </w:rPr>
            </w:pPr>
            <w:r>
              <w:rPr>
                <w:b/>
                <w:bCs/>
                <w:color w:val="000000"/>
                <w:sz w:val="22"/>
                <w:szCs w:val="22"/>
              </w:rPr>
              <w:t>Глава 7. Благоустройство и озеленение территории</w:t>
            </w:r>
          </w:p>
        </w:tc>
      </w:tr>
      <w:tr w:rsidR="00030930" w14:paraId="3B9A6305"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47E2A51A"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5CE4BB26"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4DEC7F70"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04E1D557"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66C2226D"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40AF95CD"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2B12AA06"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061165C6"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647A1C3E" w14:textId="77777777" w:rsidR="00030930" w:rsidRDefault="00030930">
            <w:pPr>
              <w:jc w:val="center"/>
              <w:rPr>
                <w:b/>
                <w:bCs/>
                <w:color w:val="000000"/>
                <w:sz w:val="22"/>
                <w:szCs w:val="22"/>
              </w:rPr>
            </w:pPr>
          </w:p>
        </w:tc>
      </w:tr>
      <w:tr w:rsidR="00030930" w14:paraId="18324DAC"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2CD59142" w14:textId="77777777" w:rsidR="00030930" w:rsidRDefault="00C55616">
            <w:pPr>
              <w:jc w:val="center"/>
              <w:rPr>
                <w:b/>
                <w:bCs/>
                <w:color w:val="000000"/>
                <w:sz w:val="22"/>
                <w:szCs w:val="22"/>
              </w:rPr>
            </w:pPr>
            <w:r>
              <w:rPr>
                <w:b/>
                <w:bCs/>
                <w:color w:val="000000"/>
                <w:sz w:val="22"/>
                <w:szCs w:val="22"/>
              </w:rPr>
              <w:t>Глава 8. Временные здания и сооружения</w:t>
            </w:r>
          </w:p>
        </w:tc>
      </w:tr>
      <w:tr w:rsidR="00030930" w14:paraId="70B465BD"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5CDA77E7"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4436D081"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05E9BACF"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72B057C9"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7224A9E2"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03964AA7"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37BA8C69"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0AA96446"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1F7899E3" w14:textId="77777777" w:rsidR="00030930" w:rsidRDefault="00030930">
            <w:pPr>
              <w:jc w:val="center"/>
              <w:rPr>
                <w:b/>
                <w:bCs/>
                <w:color w:val="000000"/>
                <w:sz w:val="22"/>
                <w:szCs w:val="22"/>
              </w:rPr>
            </w:pPr>
          </w:p>
        </w:tc>
      </w:tr>
      <w:tr w:rsidR="00030930" w14:paraId="220CCCFC"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53B0006A" w14:textId="77777777" w:rsidR="00030930" w:rsidRDefault="00C55616">
            <w:pPr>
              <w:jc w:val="center"/>
              <w:rPr>
                <w:b/>
                <w:bCs/>
                <w:color w:val="000000"/>
                <w:sz w:val="22"/>
                <w:szCs w:val="22"/>
              </w:rPr>
            </w:pPr>
            <w:r>
              <w:rPr>
                <w:b/>
                <w:bCs/>
                <w:color w:val="000000"/>
                <w:sz w:val="22"/>
                <w:szCs w:val="22"/>
              </w:rPr>
              <w:t>Глава 9. Прочие работы и затраты</w:t>
            </w:r>
          </w:p>
        </w:tc>
      </w:tr>
      <w:tr w:rsidR="00030930" w14:paraId="5D0435B4"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6020974B"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5D58F77A"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391AFE5A"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5B9CA646"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23A3B4A2"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5A555F3A"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18330CA3"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79789783"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225975AD" w14:textId="77777777" w:rsidR="00030930" w:rsidRDefault="00030930">
            <w:pPr>
              <w:jc w:val="center"/>
              <w:rPr>
                <w:b/>
                <w:bCs/>
                <w:color w:val="000000"/>
                <w:sz w:val="22"/>
                <w:szCs w:val="22"/>
              </w:rPr>
            </w:pPr>
          </w:p>
        </w:tc>
      </w:tr>
      <w:tr w:rsidR="00030930" w14:paraId="116A804E" w14:textId="77777777">
        <w:trPr>
          <w:trHeight w:val="302"/>
          <w:jc w:val="center"/>
        </w:trPr>
        <w:tc>
          <w:tcPr>
            <w:tcW w:w="9355" w:type="dxa"/>
            <w:gridSpan w:val="9"/>
            <w:tcBorders>
              <w:top w:val="single" w:sz="4" w:space="0" w:color="000000"/>
              <w:left w:val="single" w:sz="4" w:space="0" w:color="000000"/>
              <w:bottom w:val="single" w:sz="4" w:space="0" w:color="000000"/>
              <w:right w:val="single" w:sz="4" w:space="0" w:color="000000"/>
            </w:tcBorders>
            <w:vAlign w:val="center"/>
          </w:tcPr>
          <w:p w14:paraId="058D1BA7" w14:textId="77777777" w:rsidR="00030930" w:rsidRDefault="00C55616">
            <w:pPr>
              <w:jc w:val="center"/>
              <w:rPr>
                <w:b/>
                <w:bCs/>
                <w:color w:val="000000"/>
                <w:sz w:val="22"/>
                <w:szCs w:val="22"/>
              </w:rPr>
            </w:pPr>
            <w:r>
              <w:rPr>
                <w:b/>
                <w:bCs/>
                <w:color w:val="000000"/>
                <w:sz w:val="22"/>
                <w:szCs w:val="22"/>
              </w:rPr>
              <w:t>Глава 12. Проектные и изыскательские работы, авторский надзор</w:t>
            </w:r>
          </w:p>
        </w:tc>
      </w:tr>
      <w:tr w:rsidR="00030930" w14:paraId="62635D61"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3DC8F160" w14:textId="77777777" w:rsidR="00030930" w:rsidRDefault="00030930">
            <w:pPr>
              <w:jc w:val="center"/>
              <w:rPr>
                <w:b/>
                <w:bCs/>
                <w:color w:val="000000"/>
                <w:sz w:val="22"/>
                <w:szCs w:val="22"/>
              </w:rPr>
            </w:pPr>
          </w:p>
        </w:tc>
        <w:tc>
          <w:tcPr>
            <w:tcW w:w="1985" w:type="dxa"/>
            <w:tcBorders>
              <w:top w:val="single" w:sz="4" w:space="0" w:color="000000"/>
              <w:bottom w:val="single" w:sz="4" w:space="0" w:color="000000"/>
              <w:right w:val="single" w:sz="4" w:space="0" w:color="000000"/>
            </w:tcBorders>
            <w:vAlign w:val="center"/>
          </w:tcPr>
          <w:p w14:paraId="60E0BCD3" w14:textId="77777777" w:rsidR="00030930" w:rsidRDefault="00030930">
            <w:pPr>
              <w:rPr>
                <w:color w:val="000000"/>
                <w:sz w:val="22"/>
                <w:szCs w:val="22"/>
              </w:rPr>
            </w:pPr>
          </w:p>
        </w:tc>
        <w:tc>
          <w:tcPr>
            <w:tcW w:w="653" w:type="dxa"/>
            <w:tcBorders>
              <w:top w:val="single" w:sz="4" w:space="0" w:color="000000"/>
              <w:bottom w:val="single" w:sz="4" w:space="0" w:color="000000"/>
              <w:right w:val="single" w:sz="4" w:space="0" w:color="000000"/>
            </w:tcBorders>
            <w:vAlign w:val="center"/>
          </w:tcPr>
          <w:p w14:paraId="28B8D966"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5678E35D"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76B7414C"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6F50EAA1"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0E462398"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33D0307F"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54E14D67" w14:textId="77777777" w:rsidR="00030930" w:rsidRDefault="00030930">
            <w:pPr>
              <w:jc w:val="center"/>
              <w:rPr>
                <w:b/>
                <w:bCs/>
                <w:color w:val="000000"/>
                <w:sz w:val="22"/>
                <w:szCs w:val="22"/>
              </w:rPr>
            </w:pPr>
          </w:p>
        </w:tc>
      </w:tr>
      <w:tr w:rsidR="00030930" w14:paraId="3F96CDE9" w14:textId="77777777">
        <w:trPr>
          <w:trHeight w:val="302"/>
          <w:jc w:val="center"/>
        </w:trPr>
        <w:tc>
          <w:tcPr>
            <w:tcW w:w="531" w:type="dxa"/>
            <w:tcBorders>
              <w:top w:val="single" w:sz="4" w:space="0" w:color="000000"/>
              <w:left w:val="single" w:sz="4" w:space="0" w:color="000000"/>
              <w:bottom w:val="single" w:sz="4" w:space="0" w:color="000000"/>
              <w:right w:val="single" w:sz="4" w:space="0" w:color="000000"/>
            </w:tcBorders>
            <w:vAlign w:val="center"/>
          </w:tcPr>
          <w:p w14:paraId="190240D6" w14:textId="77777777" w:rsidR="00030930" w:rsidRDefault="00030930">
            <w:pPr>
              <w:jc w:val="center"/>
              <w:rPr>
                <w:b/>
                <w:bCs/>
                <w:color w:val="000000"/>
              </w:rPr>
            </w:pPr>
          </w:p>
        </w:tc>
        <w:tc>
          <w:tcPr>
            <w:tcW w:w="1985" w:type="dxa"/>
            <w:tcBorders>
              <w:top w:val="single" w:sz="4" w:space="0" w:color="000000"/>
              <w:bottom w:val="single" w:sz="4" w:space="0" w:color="000000"/>
              <w:right w:val="single" w:sz="4" w:space="0" w:color="000000"/>
            </w:tcBorders>
            <w:vAlign w:val="center"/>
          </w:tcPr>
          <w:p w14:paraId="067E091E" w14:textId="77777777" w:rsidR="00030930" w:rsidRDefault="00C55616">
            <w:pPr>
              <w:rPr>
                <w:color w:val="000000"/>
                <w:sz w:val="22"/>
                <w:szCs w:val="22"/>
              </w:rPr>
            </w:pPr>
            <w:r>
              <w:rPr>
                <w:b/>
                <w:bCs/>
                <w:color w:val="000000"/>
                <w:sz w:val="22"/>
                <w:szCs w:val="22"/>
              </w:rPr>
              <w:t>Итого</w:t>
            </w:r>
          </w:p>
        </w:tc>
        <w:tc>
          <w:tcPr>
            <w:tcW w:w="653" w:type="dxa"/>
            <w:tcBorders>
              <w:top w:val="single" w:sz="4" w:space="0" w:color="000000"/>
              <w:bottom w:val="single" w:sz="4" w:space="0" w:color="000000"/>
              <w:right w:val="single" w:sz="4" w:space="0" w:color="000000"/>
            </w:tcBorders>
            <w:vAlign w:val="center"/>
          </w:tcPr>
          <w:p w14:paraId="2C30804B" w14:textId="77777777" w:rsidR="00030930" w:rsidRDefault="00030930">
            <w:pPr>
              <w:jc w:val="center"/>
              <w:rPr>
                <w:b/>
                <w:bCs/>
                <w:color w:val="000000"/>
                <w:sz w:val="22"/>
                <w:szCs w:val="22"/>
              </w:rPr>
            </w:pPr>
          </w:p>
        </w:tc>
        <w:tc>
          <w:tcPr>
            <w:tcW w:w="841" w:type="dxa"/>
            <w:tcBorders>
              <w:top w:val="single" w:sz="4" w:space="0" w:color="000000"/>
              <w:bottom w:val="single" w:sz="4" w:space="0" w:color="000000"/>
              <w:right w:val="single" w:sz="4" w:space="0" w:color="000000"/>
            </w:tcBorders>
            <w:vAlign w:val="center"/>
          </w:tcPr>
          <w:p w14:paraId="5BB68028" w14:textId="77777777" w:rsidR="00030930" w:rsidRDefault="00030930">
            <w:pPr>
              <w:jc w:val="center"/>
              <w:rPr>
                <w:b/>
                <w:bCs/>
                <w:color w:val="000000"/>
                <w:sz w:val="22"/>
                <w:szCs w:val="22"/>
              </w:rPr>
            </w:pPr>
          </w:p>
        </w:tc>
        <w:tc>
          <w:tcPr>
            <w:tcW w:w="869" w:type="dxa"/>
            <w:tcBorders>
              <w:top w:val="single" w:sz="4" w:space="0" w:color="000000"/>
              <w:bottom w:val="single" w:sz="4" w:space="0" w:color="000000"/>
              <w:right w:val="single" w:sz="4" w:space="0" w:color="000000"/>
            </w:tcBorders>
            <w:vAlign w:val="center"/>
          </w:tcPr>
          <w:p w14:paraId="035F603E" w14:textId="77777777" w:rsidR="00030930" w:rsidRDefault="00030930">
            <w:pPr>
              <w:jc w:val="center"/>
              <w:rPr>
                <w:b/>
                <w:bCs/>
                <w:color w:val="000000"/>
                <w:sz w:val="22"/>
                <w:szCs w:val="22"/>
              </w:rPr>
            </w:pPr>
          </w:p>
        </w:tc>
        <w:tc>
          <w:tcPr>
            <w:tcW w:w="820" w:type="dxa"/>
            <w:tcBorders>
              <w:top w:val="single" w:sz="4" w:space="0" w:color="000000"/>
              <w:bottom w:val="single" w:sz="4" w:space="0" w:color="000000"/>
              <w:right w:val="single" w:sz="4" w:space="0" w:color="000000"/>
            </w:tcBorders>
            <w:vAlign w:val="center"/>
          </w:tcPr>
          <w:p w14:paraId="7CFBD89A" w14:textId="77777777" w:rsidR="00030930" w:rsidRDefault="00030930">
            <w:pPr>
              <w:jc w:val="center"/>
              <w:rPr>
                <w:b/>
                <w:bCs/>
                <w:color w:val="000000"/>
                <w:sz w:val="22"/>
                <w:szCs w:val="22"/>
              </w:rPr>
            </w:pPr>
          </w:p>
        </w:tc>
        <w:tc>
          <w:tcPr>
            <w:tcW w:w="1580" w:type="dxa"/>
            <w:tcBorders>
              <w:top w:val="single" w:sz="4" w:space="0" w:color="000000"/>
              <w:bottom w:val="single" w:sz="4" w:space="0" w:color="000000"/>
              <w:right w:val="single" w:sz="4" w:space="0" w:color="000000"/>
            </w:tcBorders>
            <w:vAlign w:val="center"/>
          </w:tcPr>
          <w:p w14:paraId="64B180FB" w14:textId="77777777" w:rsidR="00030930" w:rsidRDefault="00030930">
            <w:pPr>
              <w:jc w:val="center"/>
              <w:rPr>
                <w:b/>
                <w:bCs/>
                <w:color w:val="000000"/>
                <w:sz w:val="22"/>
                <w:szCs w:val="22"/>
              </w:rPr>
            </w:pPr>
          </w:p>
        </w:tc>
        <w:tc>
          <w:tcPr>
            <w:tcW w:w="1033" w:type="dxa"/>
            <w:tcBorders>
              <w:top w:val="single" w:sz="4" w:space="0" w:color="000000"/>
              <w:bottom w:val="single" w:sz="4" w:space="0" w:color="000000"/>
              <w:right w:val="single" w:sz="4" w:space="0" w:color="000000"/>
            </w:tcBorders>
            <w:vAlign w:val="center"/>
          </w:tcPr>
          <w:p w14:paraId="08AE12E6" w14:textId="77777777" w:rsidR="00030930" w:rsidRDefault="00030930">
            <w:pPr>
              <w:jc w:val="center"/>
              <w:rPr>
                <w:color w:val="000000"/>
                <w:sz w:val="22"/>
                <w:szCs w:val="22"/>
              </w:rPr>
            </w:pPr>
          </w:p>
        </w:tc>
        <w:tc>
          <w:tcPr>
            <w:tcW w:w="1043" w:type="dxa"/>
            <w:tcBorders>
              <w:top w:val="single" w:sz="4" w:space="0" w:color="000000"/>
              <w:bottom w:val="single" w:sz="4" w:space="0" w:color="000000"/>
              <w:right w:val="single" w:sz="4" w:space="0" w:color="000000"/>
            </w:tcBorders>
            <w:vAlign w:val="center"/>
          </w:tcPr>
          <w:p w14:paraId="1917C2BF" w14:textId="77777777" w:rsidR="00030930" w:rsidRDefault="00030930">
            <w:pPr>
              <w:jc w:val="center"/>
              <w:rPr>
                <w:b/>
                <w:bCs/>
                <w:color w:val="000000"/>
                <w:sz w:val="22"/>
                <w:szCs w:val="22"/>
              </w:rPr>
            </w:pPr>
          </w:p>
        </w:tc>
      </w:tr>
    </w:tbl>
    <w:p w14:paraId="17664A26" w14:textId="77777777" w:rsidR="00030930" w:rsidRDefault="00030930">
      <w:pPr>
        <w:jc w:val="left"/>
        <w:rPr>
          <w:b/>
          <w:bCs/>
          <w:color w:val="000000"/>
          <w:sz w:val="22"/>
          <w:szCs w:val="22"/>
        </w:rPr>
      </w:pPr>
    </w:p>
    <w:p w14:paraId="4A3759DD" w14:textId="77777777" w:rsidR="00030930" w:rsidRDefault="00C55616">
      <w:pPr>
        <w:spacing w:after="0"/>
        <w:jc w:val="left"/>
        <w:rPr>
          <w:b/>
          <w:bCs/>
          <w:color w:val="000000"/>
          <w:sz w:val="22"/>
          <w:szCs w:val="22"/>
        </w:rPr>
        <w:sectPr w:rsidR="00030930">
          <w:footerReference w:type="default" r:id="rId42"/>
          <w:pgSz w:w="11906" w:h="16838"/>
          <w:pgMar w:top="1134" w:right="850" w:bottom="1134" w:left="993" w:header="0" w:footer="170" w:gutter="0"/>
          <w:cols w:space="720"/>
          <w:docGrid w:linePitch="360"/>
        </w:sectPr>
      </w:pPr>
      <w:r>
        <w:br w:type="page" w:clear="all"/>
      </w:r>
    </w:p>
    <w:tbl>
      <w:tblPr>
        <w:tblW w:w="15389" w:type="dxa"/>
        <w:tblLayout w:type="fixed"/>
        <w:tblLook w:val="0000" w:firstRow="0" w:lastRow="0" w:firstColumn="0" w:lastColumn="0" w:noHBand="0" w:noVBand="0"/>
      </w:tblPr>
      <w:tblGrid>
        <w:gridCol w:w="562"/>
        <w:gridCol w:w="2553"/>
        <w:gridCol w:w="1416"/>
        <w:gridCol w:w="1985"/>
        <w:gridCol w:w="993"/>
        <w:gridCol w:w="991"/>
        <w:gridCol w:w="994"/>
        <w:gridCol w:w="991"/>
        <w:gridCol w:w="993"/>
        <w:gridCol w:w="992"/>
        <w:gridCol w:w="993"/>
        <w:gridCol w:w="1022"/>
        <w:gridCol w:w="904"/>
      </w:tblGrid>
      <w:tr w:rsidR="00030930" w14:paraId="79A5A494" w14:textId="77777777">
        <w:trPr>
          <w:trHeight w:val="58"/>
          <w:tblHeader/>
        </w:trPr>
        <w:tc>
          <w:tcPr>
            <w:tcW w:w="561" w:type="dxa"/>
            <w:vMerge w:val="restart"/>
            <w:tcBorders>
              <w:top w:val="single" w:sz="4" w:space="0" w:color="000000"/>
              <w:left w:val="single" w:sz="4" w:space="0" w:color="000000"/>
              <w:right w:val="single" w:sz="4" w:space="0" w:color="000000"/>
            </w:tcBorders>
          </w:tcPr>
          <w:p w14:paraId="487F46C1" w14:textId="77777777" w:rsidR="00030930" w:rsidRDefault="00C55616">
            <w:pPr>
              <w:pageBreakBefore/>
              <w:ind w:right="-119"/>
              <w:jc w:val="center"/>
              <w:rPr>
                <w:rFonts w:cs="Times New Roman"/>
                <w:b/>
                <w:bCs/>
              </w:rPr>
            </w:pPr>
            <w:r>
              <w:rPr>
                <w:rFonts w:cs="Times New Roman"/>
                <w:sz w:val="18"/>
                <w:szCs w:val="18"/>
              </w:rPr>
              <w:t>№</w:t>
            </w:r>
          </w:p>
          <w:p w14:paraId="55CA414A" w14:textId="77777777" w:rsidR="00030930" w:rsidRDefault="00C55616">
            <w:pPr>
              <w:ind w:right="-119"/>
              <w:jc w:val="center"/>
              <w:rPr>
                <w:rFonts w:cs="Times New Roman"/>
                <w:b/>
                <w:bCs/>
              </w:rPr>
            </w:pPr>
            <w:r>
              <w:rPr>
                <w:rFonts w:cs="Times New Roman"/>
                <w:sz w:val="18"/>
                <w:szCs w:val="18"/>
              </w:rPr>
              <w:t>п/п</w:t>
            </w:r>
          </w:p>
        </w:tc>
        <w:tc>
          <w:tcPr>
            <w:tcW w:w="2553" w:type="dxa"/>
            <w:vMerge w:val="restart"/>
            <w:tcBorders>
              <w:top w:val="single" w:sz="4" w:space="0" w:color="000000"/>
              <w:left w:val="single" w:sz="4" w:space="0" w:color="000000"/>
              <w:right w:val="single" w:sz="4" w:space="0" w:color="000000"/>
            </w:tcBorders>
          </w:tcPr>
          <w:p w14:paraId="4B37924B" w14:textId="77777777" w:rsidR="00030930" w:rsidRDefault="00C55616">
            <w:pPr>
              <w:jc w:val="center"/>
              <w:rPr>
                <w:rFonts w:cs="Times New Roman"/>
                <w:i/>
                <w:iCs/>
              </w:rPr>
            </w:pPr>
            <w:r>
              <w:rPr>
                <w:rFonts w:cs="Times New Roman"/>
                <w:sz w:val="18"/>
                <w:szCs w:val="18"/>
              </w:rPr>
              <w:t>Наименование работ</w:t>
            </w:r>
          </w:p>
        </w:tc>
        <w:tc>
          <w:tcPr>
            <w:tcW w:w="1416" w:type="dxa"/>
            <w:vMerge w:val="restart"/>
            <w:tcBorders>
              <w:top w:val="single" w:sz="4" w:space="0" w:color="000000"/>
              <w:left w:val="single" w:sz="4" w:space="0" w:color="000000"/>
              <w:bottom w:val="single" w:sz="4" w:space="0" w:color="000000"/>
              <w:right w:val="single" w:sz="4" w:space="0" w:color="000000"/>
            </w:tcBorders>
          </w:tcPr>
          <w:p w14:paraId="2DF41BFE" w14:textId="77777777" w:rsidR="00030930" w:rsidRDefault="00C55616">
            <w:pPr>
              <w:ind w:left="120" w:hanging="120"/>
              <w:jc w:val="center"/>
              <w:rPr>
                <w:rFonts w:cs="Times New Roman"/>
                <w:b/>
                <w:bCs/>
              </w:rPr>
            </w:pPr>
            <w:r>
              <w:rPr>
                <w:rFonts w:cs="Times New Roman"/>
                <w:sz w:val="18"/>
                <w:szCs w:val="18"/>
              </w:rPr>
              <w:t>Сроки выполнения работ</w:t>
            </w:r>
          </w:p>
        </w:tc>
        <w:tc>
          <w:tcPr>
            <w:tcW w:w="10858" w:type="dxa"/>
            <w:gridSpan w:val="10"/>
            <w:tcBorders>
              <w:top w:val="single" w:sz="4" w:space="0" w:color="000000"/>
              <w:left w:val="single" w:sz="4" w:space="0" w:color="000000"/>
              <w:bottom w:val="single" w:sz="4" w:space="0" w:color="000000"/>
              <w:right w:val="single" w:sz="4" w:space="0" w:color="000000"/>
            </w:tcBorders>
          </w:tcPr>
          <w:p w14:paraId="08E2A376" w14:textId="77777777" w:rsidR="00030930" w:rsidRDefault="00C55616">
            <w:pPr>
              <w:ind w:left="120" w:hanging="120"/>
              <w:jc w:val="center"/>
              <w:rPr>
                <w:rFonts w:cs="Times New Roman"/>
                <w:b/>
                <w:bCs/>
              </w:rPr>
            </w:pPr>
            <w:r>
              <w:rPr>
                <w:rFonts w:cs="Times New Roman"/>
                <w:sz w:val="18"/>
                <w:szCs w:val="18"/>
              </w:rPr>
              <w:t>Объем и стоимость работ, подлежащих выполнению в каждом месяце (единицы измерения объемов - тыс. руб.) (без НДС), объемы финансирования (в %% от стоимости работ)</w:t>
            </w:r>
          </w:p>
        </w:tc>
      </w:tr>
      <w:tr w:rsidR="00030930" w14:paraId="1602BF71" w14:textId="77777777">
        <w:trPr>
          <w:trHeight w:val="165"/>
          <w:tblHeader/>
        </w:trPr>
        <w:tc>
          <w:tcPr>
            <w:tcW w:w="561" w:type="dxa"/>
            <w:vMerge/>
            <w:tcBorders>
              <w:top w:val="single" w:sz="4" w:space="0" w:color="000000"/>
              <w:left w:val="single" w:sz="6" w:space="0" w:color="000000"/>
            </w:tcBorders>
            <w:vAlign w:val="center"/>
          </w:tcPr>
          <w:p w14:paraId="62A7C33D" w14:textId="77777777" w:rsidR="00030930" w:rsidRDefault="00030930">
            <w:pPr>
              <w:ind w:right="-119"/>
              <w:jc w:val="center"/>
              <w:rPr>
                <w:rFonts w:cs="Times New Roman"/>
                <w:b/>
                <w:bCs/>
                <w:color w:val="000000"/>
              </w:rPr>
            </w:pPr>
          </w:p>
        </w:tc>
        <w:tc>
          <w:tcPr>
            <w:tcW w:w="2553" w:type="dxa"/>
            <w:vMerge/>
            <w:tcBorders>
              <w:top w:val="single" w:sz="4" w:space="0" w:color="000000"/>
              <w:right w:val="single" w:sz="4" w:space="0" w:color="000000"/>
            </w:tcBorders>
            <w:vAlign w:val="center"/>
          </w:tcPr>
          <w:p w14:paraId="58F9F691" w14:textId="77777777" w:rsidR="00030930" w:rsidRDefault="00030930">
            <w:pPr>
              <w:jc w:val="center"/>
              <w:rPr>
                <w:rFonts w:cs="Times New Roman"/>
                <w:b/>
                <w:bCs/>
                <w:color w:val="000000"/>
              </w:rPr>
            </w:pPr>
          </w:p>
        </w:tc>
        <w:tc>
          <w:tcPr>
            <w:tcW w:w="1416" w:type="dxa"/>
            <w:vMerge/>
            <w:tcBorders>
              <w:top w:val="single" w:sz="4" w:space="0" w:color="000000"/>
              <w:left w:val="single" w:sz="4" w:space="0" w:color="000000"/>
              <w:bottom w:val="single" w:sz="4" w:space="0" w:color="000000"/>
              <w:right w:val="single" w:sz="4" w:space="0" w:color="000000"/>
            </w:tcBorders>
          </w:tcPr>
          <w:p w14:paraId="0874F8BD" w14:textId="77777777" w:rsidR="00030930" w:rsidRDefault="00030930">
            <w:pPr>
              <w:jc w:val="center"/>
              <w:rPr>
                <w:rFonts w:cs="Times New Roman"/>
                <w:b/>
                <w:bCs/>
                <w:color w:val="000000"/>
              </w:rPr>
            </w:pPr>
          </w:p>
        </w:tc>
        <w:tc>
          <w:tcPr>
            <w:tcW w:w="10858" w:type="dxa"/>
            <w:gridSpan w:val="10"/>
            <w:tcBorders>
              <w:top w:val="single" w:sz="4" w:space="0" w:color="000000"/>
              <w:left w:val="single" w:sz="4" w:space="0" w:color="000000"/>
              <w:bottom w:val="single" w:sz="4" w:space="0" w:color="000000"/>
              <w:right w:val="single" w:sz="4" w:space="0" w:color="000000"/>
            </w:tcBorders>
            <w:vAlign w:val="center"/>
          </w:tcPr>
          <w:p w14:paraId="0A7718E5" w14:textId="77777777" w:rsidR="00030930" w:rsidRDefault="00C55616">
            <w:pPr>
              <w:jc w:val="center"/>
              <w:rPr>
                <w:rFonts w:cs="Times New Roman"/>
                <w:b/>
                <w:bCs/>
                <w:color w:val="000000"/>
              </w:rPr>
            </w:pPr>
            <w:r>
              <w:rPr>
                <w:rFonts w:cs="Times New Roman"/>
                <w:color w:val="000000"/>
                <w:sz w:val="18"/>
                <w:szCs w:val="18"/>
              </w:rPr>
              <w:t>год</w:t>
            </w:r>
          </w:p>
        </w:tc>
      </w:tr>
      <w:tr w:rsidR="00030930" w14:paraId="42358CDA" w14:textId="77777777">
        <w:trPr>
          <w:trHeight w:val="58"/>
          <w:tblHeader/>
        </w:trPr>
        <w:tc>
          <w:tcPr>
            <w:tcW w:w="561" w:type="dxa"/>
            <w:vMerge/>
            <w:tcBorders>
              <w:left w:val="single" w:sz="6" w:space="0" w:color="000000"/>
            </w:tcBorders>
            <w:vAlign w:val="center"/>
          </w:tcPr>
          <w:p w14:paraId="02771903" w14:textId="77777777" w:rsidR="00030930" w:rsidRDefault="00030930">
            <w:pPr>
              <w:ind w:right="-119"/>
              <w:jc w:val="center"/>
              <w:rPr>
                <w:rFonts w:cs="Times New Roman"/>
                <w:b/>
                <w:bCs/>
                <w:color w:val="000000"/>
              </w:rPr>
            </w:pPr>
          </w:p>
        </w:tc>
        <w:tc>
          <w:tcPr>
            <w:tcW w:w="2553" w:type="dxa"/>
            <w:vMerge/>
            <w:tcBorders>
              <w:right w:val="single" w:sz="4" w:space="0" w:color="000000"/>
            </w:tcBorders>
            <w:vAlign w:val="center"/>
          </w:tcPr>
          <w:p w14:paraId="2E073C17" w14:textId="77777777" w:rsidR="00030930" w:rsidRDefault="00030930">
            <w:pPr>
              <w:jc w:val="center"/>
              <w:rPr>
                <w:rFonts w:cs="Times New Roman"/>
                <w:b/>
                <w:bCs/>
                <w:color w:val="000000"/>
              </w:rPr>
            </w:pPr>
          </w:p>
        </w:tc>
        <w:tc>
          <w:tcPr>
            <w:tcW w:w="1416" w:type="dxa"/>
            <w:vMerge/>
            <w:tcBorders>
              <w:top w:val="single" w:sz="4" w:space="0" w:color="000000"/>
              <w:left w:val="single" w:sz="4" w:space="0" w:color="000000"/>
              <w:bottom w:val="single" w:sz="4" w:space="0" w:color="000000"/>
              <w:right w:val="single" w:sz="4" w:space="0" w:color="000000"/>
            </w:tcBorders>
          </w:tcPr>
          <w:p w14:paraId="66991A71" w14:textId="77777777" w:rsidR="00030930" w:rsidRDefault="00030930">
            <w:pPr>
              <w:jc w:val="center"/>
              <w:rPr>
                <w:rFonts w:cs="Times New Roman"/>
                <w:i/>
                <w:iCs/>
                <w:color w:val="00000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A985AF6" w14:textId="77777777" w:rsidR="00030930" w:rsidRDefault="00030930">
            <w:pPr>
              <w:jc w:val="center"/>
              <w:rPr>
                <w:rFonts w:cs="Times New Roman"/>
                <w:i/>
                <w:iCs/>
                <w:color w:val="00000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1E65726" w14:textId="77777777" w:rsidR="00030930" w:rsidRDefault="00C55616">
            <w:pPr>
              <w:jc w:val="center"/>
              <w:rPr>
                <w:rFonts w:cs="Times New Roman"/>
                <w:i/>
                <w:iCs/>
                <w:color w:val="000000"/>
              </w:rPr>
            </w:pPr>
            <w:r>
              <w:rPr>
                <w:rFonts w:cs="Times New Roman"/>
                <w:i/>
                <w:iCs/>
                <w:color w:val="000000"/>
                <w:sz w:val="18"/>
                <w:szCs w:val="18"/>
              </w:rPr>
              <w:t>месяц</w:t>
            </w:r>
          </w:p>
        </w:tc>
        <w:tc>
          <w:tcPr>
            <w:tcW w:w="991" w:type="dxa"/>
            <w:tcBorders>
              <w:top w:val="single" w:sz="4" w:space="0" w:color="000000"/>
              <w:left w:val="single" w:sz="4" w:space="0" w:color="000000"/>
              <w:bottom w:val="single" w:sz="4" w:space="0" w:color="000000"/>
              <w:right w:val="single" w:sz="4" w:space="0" w:color="000000"/>
            </w:tcBorders>
            <w:vAlign w:val="center"/>
          </w:tcPr>
          <w:p w14:paraId="5CAA2718" w14:textId="77777777" w:rsidR="00030930" w:rsidRDefault="00C55616">
            <w:pPr>
              <w:jc w:val="center"/>
              <w:rPr>
                <w:rFonts w:cs="Times New Roman"/>
                <w:i/>
                <w:iCs/>
                <w:color w:val="000000"/>
              </w:rPr>
            </w:pPr>
            <w:r>
              <w:rPr>
                <w:rFonts w:cs="Times New Roman"/>
                <w:i/>
                <w:iCs/>
                <w:color w:val="000000"/>
                <w:sz w:val="18"/>
                <w:szCs w:val="18"/>
              </w:rPr>
              <w:t>месяц</w:t>
            </w:r>
          </w:p>
        </w:tc>
        <w:tc>
          <w:tcPr>
            <w:tcW w:w="994" w:type="dxa"/>
            <w:tcBorders>
              <w:top w:val="single" w:sz="4" w:space="0" w:color="000000"/>
              <w:left w:val="single" w:sz="4" w:space="0" w:color="000000"/>
              <w:bottom w:val="single" w:sz="4" w:space="0" w:color="000000"/>
              <w:right w:val="single" w:sz="4" w:space="0" w:color="000000"/>
            </w:tcBorders>
            <w:vAlign w:val="center"/>
          </w:tcPr>
          <w:p w14:paraId="06AA98D7" w14:textId="77777777" w:rsidR="00030930" w:rsidRDefault="00C55616">
            <w:pPr>
              <w:jc w:val="center"/>
              <w:rPr>
                <w:rFonts w:cs="Times New Roman"/>
                <w:i/>
                <w:iCs/>
                <w:color w:val="000000"/>
              </w:rPr>
            </w:pPr>
            <w:r>
              <w:rPr>
                <w:rFonts w:cs="Times New Roman"/>
                <w:i/>
                <w:iCs/>
                <w:color w:val="000000"/>
                <w:sz w:val="18"/>
                <w:szCs w:val="18"/>
              </w:rPr>
              <w:t>месяц</w:t>
            </w:r>
          </w:p>
        </w:tc>
        <w:tc>
          <w:tcPr>
            <w:tcW w:w="991" w:type="dxa"/>
            <w:tcBorders>
              <w:top w:val="single" w:sz="4" w:space="0" w:color="000000"/>
              <w:left w:val="single" w:sz="4" w:space="0" w:color="000000"/>
              <w:bottom w:val="single" w:sz="4" w:space="0" w:color="000000"/>
              <w:right w:val="single" w:sz="4" w:space="0" w:color="000000"/>
            </w:tcBorders>
            <w:vAlign w:val="center"/>
          </w:tcPr>
          <w:p w14:paraId="59B630C4" w14:textId="77777777" w:rsidR="00030930" w:rsidRDefault="00C55616">
            <w:pPr>
              <w:jc w:val="center"/>
              <w:rPr>
                <w:rFonts w:cs="Times New Roman"/>
                <w:i/>
                <w:iCs/>
                <w:color w:val="000000"/>
              </w:rPr>
            </w:pPr>
            <w:r>
              <w:rPr>
                <w:rFonts w:cs="Times New Roman"/>
                <w:i/>
                <w:iCs/>
                <w:color w:val="000000"/>
                <w:sz w:val="18"/>
                <w:szCs w:val="18"/>
              </w:rPr>
              <w:t>месяц</w:t>
            </w:r>
          </w:p>
        </w:tc>
        <w:tc>
          <w:tcPr>
            <w:tcW w:w="993" w:type="dxa"/>
            <w:tcBorders>
              <w:top w:val="single" w:sz="4" w:space="0" w:color="000000"/>
              <w:left w:val="single" w:sz="4" w:space="0" w:color="000000"/>
              <w:bottom w:val="single" w:sz="4" w:space="0" w:color="000000"/>
              <w:right w:val="single" w:sz="4" w:space="0" w:color="000000"/>
            </w:tcBorders>
            <w:vAlign w:val="center"/>
          </w:tcPr>
          <w:p w14:paraId="3D79C60A" w14:textId="77777777" w:rsidR="00030930" w:rsidRDefault="00C55616">
            <w:pPr>
              <w:jc w:val="center"/>
              <w:rPr>
                <w:rFonts w:cs="Times New Roman"/>
                <w:b/>
                <w:bCs/>
                <w:i/>
                <w:iCs/>
                <w:color w:val="000000"/>
              </w:rPr>
            </w:pPr>
            <w:r>
              <w:rPr>
                <w:rFonts w:cs="Times New Roman"/>
                <w:i/>
                <w:iCs/>
                <w:color w:val="000000"/>
                <w:sz w:val="18"/>
                <w:szCs w:val="18"/>
              </w:rPr>
              <w:t>месяц</w:t>
            </w:r>
          </w:p>
        </w:tc>
        <w:tc>
          <w:tcPr>
            <w:tcW w:w="992" w:type="dxa"/>
            <w:tcBorders>
              <w:top w:val="single" w:sz="4" w:space="0" w:color="000000"/>
              <w:left w:val="single" w:sz="4" w:space="0" w:color="000000"/>
              <w:bottom w:val="single" w:sz="4" w:space="0" w:color="000000"/>
              <w:right w:val="single" w:sz="4" w:space="0" w:color="000000"/>
            </w:tcBorders>
            <w:vAlign w:val="center"/>
          </w:tcPr>
          <w:p w14:paraId="03AF4A9F" w14:textId="77777777" w:rsidR="00030930" w:rsidRDefault="00C55616">
            <w:pPr>
              <w:jc w:val="center"/>
              <w:rPr>
                <w:rFonts w:cs="Times New Roman"/>
                <w:b/>
                <w:bCs/>
                <w:color w:val="000000"/>
              </w:rPr>
            </w:pPr>
            <w:r>
              <w:rPr>
                <w:rFonts w:cs="Times New Roman"/>
                <w:i/>
                <w:iCs/>
                <w:color w:val="000000"/>
                <w:sz w:val="18"/>
                <w:szCs w:val="18"/>
              </w:rPr>
              <w:t>месяц</w:t>
            </w:r>
          </w:p>
        </w:tc>
        <w:tc>
          <w:tcPr>
            <w:tcW w:w="993" w:type="dxa"/>
            <w:tcBorders>
              <w:top w:val="single" w:sz="4" w:space="0" w:color="000000"/>
              <w:left w:val="single" w:sz="4" w:space="0" w:color="000000"/>
              <w:bottom w:val="single" w:sz="4" w:space="0" w:color="000000"/>
              <w:right w:val="single" w:sz="4" w:space="0" w:color="000000"/>
            </w:tcBorders>
            <w:vAlign w:val="center"/>
          </w:tcPr>
          <w:p w14:paraId="76CE7932" w14:textId="77777777" w:rsidR="00030930" w:rsidRDefault="00C55616">
            <w:pPr>
              <w:jc w:val="center"/>
              <w:rPr>
                <w:rFonts w:cs="Times New Roman"/>
                <w:b/>
                <w:bCs/>
                <w:color w:val="000000"/>
              </w:rPr>
            </w:pPr>
            <w:r>
              <w:rPr>
                <w:rFonts w:cs="Times New Roman"/>
                <w:i/>
                <w:iCs/>
                <w:color w:val="000000"/>
                <w:sz w:val="18"/>
                <w:szCs w:val="18"/>
              </w:rPr>
              <w:t>месяц</w:t>
            </w:r>
          </w:p>
        </w:tc>
        <w:tc>
          <w:tcPr>
            <w:tcW w:w="1022" w:type="dxa"/>
            <w:tcBorders>
              <w:top w:val="single" w:sz="4" w:space="0" w:color="000000"/>
              <w:left w:val="single" w:sz="4" w:space="0" w:color="000000"/>
              <w:bottom w:val="single" w:sz="4" w:space="0" w:color="000000"/>
              <w:right w:val="single" w:sz="4" w:space="0" w:color="000000"/>
            </w:tcBorders>
            <w:vAlign w:val="center"/>
          </w:tcPr>
          <w:p w14:paraId="6A0C5F49" w14:textId="77777777" w:rsidR="00030930" w:rsidRDefault="00C55616">
            <w:pPr>
              <w:jc w:val="center"/>
              <w:rPr>
                <w:rFonts w:cs="Times New Roman"/>
                <w:b/>
                <w:bCs/>
                <w:color w:val="000000"/>
              </w:rPr>
            </w:pPr>
            <w:r>
              <w:rPr>
                <w:rFonts w:cs="Times New Roman"/>
                <w:i/>
                <w:iCs/>
                <w:color w:val="000000"/>
                <w:sz w:val="18"/>
                <w:szCs w:val="18"/>
              </w:rPr>
              <w:t>месяц</w:t>
            </w:r>
          </w:p>
        </w:tc>
        <w:tc>
          <w:tcPr>
            <w:tcW w:w="904" w:type="dxa"/>
            <w:tcBorders>
              <w:top w:val="single" w:sz="4" w:space="0" w:color="000000"/>
              <w:left w:val="single" w:sz="4" w:space="0" w:color="000000"/>
              <w:bottom w:val="single" w:sz="4" w:space="0" w:color="000000"/>
              <w:right w:val="single" w:sz="4" w:space="0" w:color="000000"/>
            </w:tcBorders>
            <w:vAlign w:val="center"/>
          </w:tcPr>
          <w:p w14:paraId="77B0518D" w14:textId="77777777" w:rsidR="00030930" w:rsidRDefault="00C55616">
            <w:pPr>
              <w:jc w:val="center"/>
              <w:rPr>
                <w:rFonts w:cs="Times New Roman"/>
                <w:b/>
                <w:bCs/>
                <w:color w:val="000000"/>
              </w:rPr>
            </w:pPr>
            <w:r>
              <w:rPr>
                <w:rFonts w:cs="Times New Roman"/>
                <w:color w:val="000000"/>
                <w:sz w:val="18"/>
                <w:szCs w:val="18"/>
              </w:rPr>
              <w:t>Итого</w:t>
            </w:r>
          </w:p>
        </w:tc>
      </w:tr>
      <w:tr w:rsidR="00030930" w14:paraId="7DF3EF09" w14:textId="77777777">
        <w:trPr>
          <w:cantSplit/>
          <w:trHeight w:val="330"/>
        </w:trPr>
        <w:tc>
          <w:tcPr>
            <w:tcW w:w="561" w:type="dxa"/>
            <w:vMerge w:val="restart"/>
            <w:tcBorders>
              <w:top w:val="single" w:sz="6" w:space="0" w:color="000000"/>
              <w:left w:val="single" w:sz="6" w:space="0" w:color="000000"/>
              <w:bottom w:val="single" w:sz="4" w:space="0" w:color="000000"/>
              <w:right w:val="single" w:sz="6" w:space="0" w:color="000000"/>
            </w:tcBorders>
          </w:tcPr>
          <w:p w14:paraId="1B696023" w14:textId="77777777" w:rsidR="00030930" w:rsidRDefault="00C55616">
            <w:pPr>
              <w:ind w:right="-119"/>
              <w:jc w:val="center"/>
              <w:rPr>
                <w:rFonts w:cs="Times New Roman"/>
                <w:color w:val="000000"/>
              </w:rPr>
            </w:pPr>
            <w:r>
              <w:rPr>
                <w:rFonts w:cs="Times New Roman"/>
                <w:color w:val="000000"/>
                <w:sz w:val="18"/>
                <w:szCs w:val="18"/>
              </w:rPr>
              <w:t>1</w:t>
            </w:r>
          </w:p>
        </w:tc>
        <w:tc>
          <w:tcPr>
            <w:tcW w:w="2553" w:type="dxa"/>
            <w:vMerge w:val="restart"/>
            <w:tcBorders>
              <w:top w:val="single" w:sz="6" w:space="0" w:color="000000"/>
              <w:left w:val="single" w:sz="6" w:space="0" w:color="000000"/>
              <w:bottom w:val="single" w:sz="4" w:space="0" w:color="000000"/>
              <w:right w:val="single" w:sz="6" w:space="0" w:color="000000"/>
            </w:tcBorders>
          </w:tcPr>
          <w:p w14:paraId="3499E97F" w14:textId="77777777" w:rsidR="00030930" w:rsidRDefault="00C55616">
            <w:pPr>
              <w:ind w:right="-111"/>
              <w:rPr>
                <w:rFonts w:cs="Times New Roman"/>
                <w:b/>
                <w:bCs/>
                <w:color w:val="000000"/>
              </w:rPr>
            </w:pPr>
            <w:r>
              <w:rPr>
                <w:rFonts w:cs="Times New Roman"/>
                <w:color w:val="000000"/>
                <w:sz w:val="18"/>
                <w:szCs w:val="18"/>
                <w:lang w:eastAsia="en-US"/>
              </w:rPr>
              <w:t>Разработка Рабочей   документации</w:t>
            </w:r>
          </w:p>
        </w:tc>
        <w:tc>
          <w:tcPr>
            <w:tcW w:w="1416" w:type="dxa"/>
            <w:vMerge w:val="restart"/>
            <w:tcBorders>
              <w:top w:val="single" w:sz="4" w:space="0" w:color="000000"/>
              <w:left w:val="single" w:sz="6" w:space="0" w:color="000000"/>
              <w:bottom w:val="single" w:sz="4" w:space="0" w:color="000000"/>
              <w:right w:val="single" w:sz="6" w:space="0" w:color="000000"/>
            </w:tcBorders>
          </w:tcPr>
          <w:p w14:paraId="0F9F6B41" w14:textId="77777777" w:rsidR="00030930" w:rsidRDefault="00C55616">
            <w:pPr>
              <w:jc w:val="center"/>
              <w:rPr>
                <w:rFonts w:cs="Times New Roman"/>
                <w:b/>
                <w:bCs/>
                <w:color w:val="000000"/>
              </w:rPr>
            </w:pPr>
            <w:r>
              <w:rPr>
                <w:rFonts w:cs="Times New Roman"/>
                <w:color w:val="000000"/>
                <w:sz w:val="18"/>
                <w:szCs w:val="18"/>
                <w:lang w:eastAsia="en-US"/>
              </w:rPr>
              <w:t xml:space="preserve">С даты договора- </w:t>
            </w:r>
            <w:del w:id="131" w:author="dementev-ase" w:date="2025-09-26T11:14:00Z">
              <w:r>
                <w:rPr>
                  <w:rFonts w:cs="Times New Roman"/>
                  <w:color w:val="000000"/>
                  <w:sz w:val="18"/>
                  <w:szCs w:val="18"/>
                  <w:lang w:eastAsia="en-US"/>
                </w:rPr>
                <w:delText>01.11.2025</w:delText>
              </w:r>
            </w:del>
          </w:p>
          <w:p w14:paraId="71E26657" w14:textId="77777777" w:rsidR="00030930" w:rsidRDefault="00C55616">
            <w:pPr>
              <w:jc w:val="center"/>
              <w:rPr>
                <w:rFonts w:cs="Times New Roman"/>
                <w:b/>
                <w:bCs/>
                <w:color w:val="000000"/>
              </w:rPr>
            </w:pPr>
            <w:ins w:id="132" w:author="dementev-ase" w:date="2025-09-26T11:14:00Z">
              <w:r>
                <w:rPr>
                  <w:rFonts w:cs="Times New Roman"/>
                  <w:color w:val="000000"/>
                  <w:sz w:val="18"/>
                  <w:szCs w:val="18"/>
                  <w:lang w:eastAsia="en-US"/>
                </w:rPr>
                <w:t>20.11.2025</w:t>
              </w:r>
            </w:ins>
          </w:p>
        </w:tc>
        <w:tc>
          <w:tcPr>
            <w:tcW w:w="1985" w:type="dxa"/>
            <w:tcBorders>
              <w:top w:val="single" w:sz="4" w:space="0" w:color="000000"/>
              <w:left w:val="single" w:sz="6" w:space="0" w:color="000000"/>
              <w:bottom w:val="single" w:sz="6" w:space="0" w:color="000000"/>
              <w:right w:val="single" w:sz="6" w:space="0" w:color="000000"/>
            </w:tcBorders>
          </w:tcPr>
          <w:p w14:paraId="157D0D9F" w14:textId="77777777" w:rsidR="00030930" w:rsidRDefault="00C55616">
            <w:pPr>
              <w:jc w:val="center"/>
              <w:rPr>
                <w:rFonts w:cs="Times New Roman"/>
                <w:b/>
                <w:bCs/>
                <w:color w:val="000000"/>
              </w:rPr>
            </w:pPr>
            <w:r>
              <w:rPr>
                <w:rFonts w:cs="Times New Roman"/>
                <w:color w:val="000000"/>
                <w:sz w:val="18"/>
                <w:szCs w:val="18"/>
                <w:lang w:eastAsia="en-US"/>
              </w:rPr>
              <w:t>Единицы измерения объемов</w:t>
            </w:r>
          </w:p>
        </w:tc>
        <w:tc>
          <w:tcPr>
            <w:tcW w:w="993" w:type="dxa"/>
            <w:tcBorders>
              <w:top w:val="single" w:sz="4" w:space="0" w:color="000000"/>
              <w:left w:val="single" w:sz="6" w:space="0" w:color="000000"/>
              <w:bottom w:val="single" w:sz="6" w:space="0" w:color="000000"/>
              <w:right w:val="single" w:sz="6" w:space="0" w:color="000000"/>
            </w:tcBorders>
          </w:tcPr>
          <w:p w14:paraId="79804388" w14:textId="77777777" w:rsidR="00030930" w:rsidRDefault="00030930">
            <w:pPr>
              <w:jc w:val="center"/>
              <w:rPr>
                <w:rFonts w:cs="Times New Roman"/>
                <w:b/>
                <w:bCs/>
                <w:color w:val="000000"/>
              </w:rPr>
            </w:pPr>
          </w:p>
        </w:tc>
        <w:tc>
          <w:tcPr>
            <w:tcW w:w="991" w:type="dxa"/>
            <w:tcBorders>
              <w:top w:val="single" w:sz="4" w:space="0" w:color="000000"/>
              <w:left w:val="single" w:sz="6" w:space="0" w:color="000000"/>
              <w:bottom w:val="single" w:sz="6" w:space="0" w:color="000000"/>
              <w:right w:val="single" w:sz="6" w:space="0" w:color="000000"/>
            </w:tcBorders>
          </w:tcPr>
          <w:p w14:paraId="48ABB024" w14:textId="77777777" w:rsidR="00030930" w:rsidRDefault="00030930">
            <w:pPr>
              <w:jc w:val="center"/>
              <w:rPr>
                <w:rFonts w:cs="Times New Roman"/>
                <w:b/>
                <w:bCs/>
                <w:color w:val="000000"/>
              </w:rPr>
            </w:pPr>
          </w:p>
        </w:tc>
        <w:tc>
          <w:tcPr>
            <w:tcW w:w="994" w:type="dxa"/>
            <w:tcBorders>
              <w:top w:val="single" w:sz="4" w:space="0" w:color="000000"/>
              <w:left w:val="single" w:sz="6" w:space="0" w:color="000000"/>
              <w:bottom w:val="single" w:sz="6" w:space="0" w:color="000000"/>
              <w:right w:val="single" w:sz="6" w:space="0" w:color="000000"/>
            </w:tcBorders>
          </w:tcPr>
          <w:p w14:paraId="7D91391B" w14:textId="77777777" w:rsidR="00030930" w:rsidRDefault="00030930">
            <w:pPr>
              <w:jc w:val="center"/>
              <w:rPr>
                <w:rFonts w:cs="Times New Roman"/>
                <w:b/>
                <w:bCs/>
                <w:color w:val="000000"/>
              </w:rPr>
            </w:pPr>
          </w:p>
        </w:tc>
        <w:tc>
          <w:tcPr>
            <w:tcW w:w="991" w:type="dxa"/>
            <w:tcBorders>
              <w:top w:val="single" w:sz="4" w:space="0" w:color="000000"/>
              <w:left w:val="single" w:sz="6" w:space="0" w:color="000000"/>
              <w:bottom w:val="single" w:sz="6" w:space="0" w:color="000000"/>
              <w:right w:val="single" w:sz="6" w:space="0" w:color="000000"/>
            </w:tcBorders>
          </w:tcPr>
          <w:p w14:paraId="4748AD74" w14:textId="77777777" w:rsidR="00030930" w:rsidRDefault="00030930">
            <w:pPr>
              <w:jc w:val="center"/>
              <w:rPr>
                <w:rFonts w:cs="Times New Roman"/>
                <w:b/>
                <w:bCs/>
                <w:color w:val="000000"/>
              </w:rPr>
            </w:pPr>
          </w:p>
        </w:tc>
        <w:tc>
          <w:tcPr>
            <w:tcW w:w="993" w:type="dxa"/>
            <w:tcBorders>
              <w:top w:val="single" w:sz="4" w:space="0" w:color="000000"/>
              <w:left w:val="single" w:sz="6" w:space="0" w:color="000000"/>
              <w:bottom w:val="single" w:sz="6" w:space="0" w:color="000000"/>
              <w:right w:val="single" w:sz="6" w:space="0" w:color="000000"/>
            </w:tcBorders>
          </w:tcPr>
          <w:p w14:paraId="4A3323AA" w14:textId="77777777" w:rsidR="00030930" w:rsidRDefault="00030930">
            <w:pPr>
              <w:jc w:val="center"/>
              <w:rPr>
                <w:rFonts w:cs="Times New Roman"/>
                <w:b/>
                <w:bCs/>
                <w:color w:val="000000"/>
              </w:rPr>
            </w:pPr>
          </w:p>
        </w:tc>
        <w:tc>
          <w:tcPr>
            <w:tcW w:w="992" w:type="dxa"/>
            <w:tcBorders>
              <w:top w:val="single" w:sz="4" w:space="0" w:color="000000"/>
              <w:left w:val="single" w:sz="6" w:space="0" w:color="000000"/>
              <w:bottom w:val="single" w:sz="6" w:space="0" w:color="000000"/>
              <w:right w:val="single" w:sz="6" w:space="0" w:color="000000"/>
            </w:tcBorders>
          </w:tcPr>
          <w:p w14:paraId="26EC1982" w14:textId="77777777" w:rsidR="00030930" w:rsidRDefault="00030930">
            <w:pPr>
              <w:jc w:val="center"/>
              <w:rPr>
                <w:rFonts w:cs="Times New Roman"/>
                <w:b/>
                <w:bCs/>
                <w:color w:val="000000"/>
              </w:rPr>
            </w:pPr>
          </w:p>
        </w:tc>
        <w:tc>
          <w:tcPr>
            <w:tcW w:w="993" w:type="dxa"/>
            <w:tcBorders>
              <w:top w:val="single" w:sz="4" w:space="0" w:color="000000"/>
              <w:left w:val="single" w:sz="6" w:space="0" w:color="000000"/>
              <w:bottom w:val="single" w:sz="6" w:space="0" w:color="000000"/>
              <w:right w:val="single" w:sz="6" w:space="0" w:color="000000"/>
            </w:tcBorders>
          </w:tcPr>
          <w:p w14:paraId="4A9B6785" w14:textId="77777777" w:rsidR="00030930" w:rsidRDefault="00030930">
            <w:pPr>
              <w:jc w:val="center"/>
              <w:rPr>
                <w:rFonts w:cs="Times New Roman"/>
                <w:b/>
                <w:bCs/>
                <w:color w:val="000000"/>
              </w:rPr>
            </w:pPr>
          </w:p>
        </w:tc>
        <w:tc>
          <w:tcPr>
            <w:tcW w:w="1022" w:type="dxa"/>
            <w:tcBorders>
              <w:top w:val="single" w:sz="4" w:space="0" w:color="000000"/>
              <w:left w:val="single" w:sz="6" w:space="0" w:color="000000"/>
              <w:bottom w:val="single" w:sz="6" w:space="0" w:color="000000"/>
              <w:right w:val="single" w:sz="6" w:space="0" w:color="000000"/>
            </w:tcBorders>
          </w:tcPr>
          <w:p w14:paraId="46DF243F" w14:textId="77777777" w:rsidR="00030930" w:rsidRDefault="00030930">
            <w:pPr>
              <w:jc w:val="center"/>
              <w:rPr>
                <w:rFonts w:cs="Times New Roman"/>
                <w:b/>
                <w:bCs/>
                <w:color w:val="000000"/>
              </w:rPr>
            </w:pPr>
          </w:p>
        </w:tc>
        <w:tc>
          <w:tcPr>
            <w:tcW w:w="904" w:type="dxa"/>
            <w:tcBorders>
              <w:top w:val="single" w:sz="4" w:space="0" w:color="000000"/>
              <w:left w:val="single" w:sz="6" w:space="0" w:color="000000"/>
              <w:bottom w:val="single" w:sz="6" w:space="0" w:color="000000"/>
              <w:right w:val="single" w:sz="6" w:space="0" w:color="000000"/>
            </w:tcBorders>
          </w:tcPr>
          <w:p w14:paraId="797E50F0" w14:textId="77777777" w:rsidR="00030930" w:rsidRDefault="00030930">
            <w:pPr>
              <w:jc w:val="center"/>
              <w:rPr>
                <w:rFonts w:cs="Times New Roman"/>
                <w:b/>
                <w:bCs/>
                <w:color w:val="000000"/>
              </w:rPr>
            </w:pPr>
          </w:p>
        </w:tc>
      </w:tr>
      <w:tr w:rsidR="00030930" w14:paraId="7EE74B7B" w14:textId="77777777">
        <w:trPr>
          <w:cantSplit/>
          <w:trHeight w:val="53"/>
        </w:trPr>
        <w:tc>
          <w:tcPr>
            <w:tcW w:w="561" w:type="dxa"/>
            <w:vMerge/>
            <w:tcBorders>
              <w:top w:val="single" w:sz="4" w:space="0" w:color="000000"/>
              <w:left w:val="single" w:sz="6" w:space="0" w:color="000000"/>
              <w:bottom w:val="single" w:sz="4" w:space="0" w:color="000000"/>
              <w:right w:val="single" w:sz="6" w:space="0" w:color="000000"/>
            </w:tcBorders>
          </w:tcPr>
          <w:p w14:paraId="1226232F" w14:textId="77777777" w:rsidR="00030930" w:rsidRDefault="00030930">
            <w:pPr>
              <w:ind w:right="-119"/>
              <w:jc w:val="center"/>
              <w:rPr>
                <w:rFonts w:cs="Times New Roman"/>
                <w:color w:val="000000"/>
              </w:rPr>
            </w:pPr>
          </w:p>
        </w:tc>
        <w:tc>
          <w:tcPr>
            <w:tcW w:w="2553" w:type="dxa"/>
            <w:vMerge/>
            <w:tcBorders>
              <w:top w:val="single" w:sz="4" w:space="0" w:color="000000"/>
              <w:left w:val="single" w:sz="6" w:space="0" w:color="000000"/>
              <w:bottom w:val="single" w:sz="4" w:space="0" w:color="000000"/>
              <w:right w:val="single" w:sz="6" w:space="0" w:color="000000"/>
            </w:tcBorders>
          </w:tcPr>
          <w:p w14:paraId="5C207FBD" w14:textId="77777777" w:rsidR="00030930" w:rsidRDefault="00030930">
            <w:pPr>
              <w:ind w:right="-111"/>
              <w:rPr>
                <w:rFonts w:cs="Times New Roman"/>
                <w:b/>
                <w:bCs/>
                <w:color w:val="000000"/>
                <w:lang w:eastAsia="en-US"/>
              </w:rPr>
            </w:pPr>
          </w:p>
        </w:tc>
        <w:tc>
          <w:tcPr>
            <w:tcW w:w="1416" w:type="dxa"/>
            <w:vMerge/>
            <w:tcBorders>
              <w:top w:val="single" w:sz="4" w:space="0" w:color="000000"/>
              <w:left w:val="single" w:sz="6" w:space="0" w:color="000000"/>
              <w:bottom w:val="single" w:sz="4" w:space="0" w:color="000000"/>
              <w:right w:val="single" w:sz="6" w:space="0" w:color="000000"/>
            </w:tcBorders>
          </w:tcPr>
          <w:p w14:paraId="65D1624E" w14:textId="77777777" w:rsidR="00030930" w:rsidRDefault="00030930"/>
        </w:tc>
        <w:tc>
          <w:tcPr>
            <w:tcW w:w="1985" w:type="dxa"/>
            <w:tcBorders>
              <w:top w:val="single" w:sz="6" w:space="0" w:color="000000"/>
              <w:left w:val="single" w:sz="6" w:space="0" w:color="000000"/>
              <w:bottom w:val="single" w:sz="6" w:space="0" w:color="000000"/>
              <w:right w:val="single" w:sz="6" w:space="0" w:color="000000"/>
            </w:tcBorders>
          </w:tcPr>
          <w:p w14:paraId="2CB532B6" w14:textId="77777777" w:rsidR="00030930" w:rsidRDefault="00C55616">
            <w:pPr>
              <w:jc w:val="center"/>
              <w:rPr>
                <w:rFonts w:cs="Times New Roman"/>
                <w:b/>
                <w:bCs/>
                <w:color w:val="000000"/>
              </w:rPr>
            </w:pPr>
            <w:r>
              <w:rPr>
                <w:rFonts w:cs="Times New Roman"/>
                <w:color w:val="000000"/>
                <w:sz w:val="18"/>
                <w:szCs w:val="18"/>
                <w:lang w:eastAsia="en-US"/>
              </w:rPr>
              <w:t>стоимость</w:t>
            </w:r>
          </w:p>
        </w:tc>
        <w:tc>
          <w:tcPr>
            <w:tcW w:w="993" w:type="dxa"/>
            <w:tcBorders>
              <w:top w:val="single" w:sz="6" w:space="0" w:color="000000"/>
              <w:left w:val="single" w:sz="6" w:space="0" w:color="000000"/>
              <w:bottom w:val="single" w:sz="6" w:space="0" w:color="000000"/>
              <w:right w:val="single" w:sz="6" w:space="0" w:color="000000"/>
            </w:tcBorders>
          </w:tcPr>
          <w:p w14:paraId="3E674AEE"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1BB26BFF"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26E5DFD1"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5BC82805"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28B43284"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2402BE9B"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857132F"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5F87A181"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714BAAE0" w14:textId="77777777" w:rsidR="00030930" w:rsidRDefault="00030930">
            <w:pPr>
              <w:jc w:val="center"/>
              <w:rPr>
                <w:rFonts w:cs="Times New Roman"/>
                <w:b/>
                <w:bCs/>
                <w:color w:val="000000"/>
              </w:rPr>
            </w:pPr>
          </w:p>
        </w:tc>
      </w:tr>
      <w:tr w:rsidR="00030930" w14:paraId="6D238891" w14:textId="77777777">
        <w:trPr>
          <w:cantSplit/>
          <w:trHeight w:val="53"/>
        </w:trPr>
        <w:tc>
          <w:tcPr>
            <w:tcW w:w="561" w:type="dxa"/>
            <w:vMerge w:val="restart"/>
            <w:tcBorders>
              <w:top w:val="single" w:sz="6" w:space="0" w:color="000000"/>
              <w:left w:val="single" w:sz="6" w:space="0" w:color="000000"/>
              <w:bottom w:val="single" w:sz="6" w:space="0" w:color="000000"/>
              <w:right w:val="single" w:sz="6" w:space="0" w:color="000000"/>
            </w:tcBorders>
          </w:tcPr>
          <w:p w14:paraId="0A47B47C" w14:textId="77777777" w:rsidR="00030930" w:rsidRDefault="00C55616">
            <w:pPr>
              <w:ind w:right="-119"/>
              <w:jc w:val="center"/>
              <w:rPr>
                <w:rFonts w:cs="Times New Roman"/>
                <w:color w:val="000000"/>
              </w:rPr>
            </w:pPr>
            <w:r>
              <w:rPr>
                <w:rFonts w:cs="Times New Roman"/>
                <w:color w:val="000000"/>
                <w:sz w:val="18"/>
                <w:szCs w:val="18"/>
              </w:rPr>
              <w:t>2</w:t>
            </w:r>
          </w:p>
        </w:tc>
        <w:tc>
          <w:tcPr>
            <w:tcW w:w="2553" w:type="dxa"/>
            <w:vMerge w:val="restart"/>
            <w:tcBorders>
              <w:top w:val="single" w:sz="6" w:space="0" w:color="000000"/>
              <w:left w:val="single" w:sz="6" w:space="0" w:color="000000"/>
              <w:bottom w:val="single" w:sz="6" w:space="0" w:color="000000"/>
              <w:right w:val="single" w:sz="6" w:space="0" w:color="000000"/>
            </w:tcBorders>
          </w:tcPr>
          <w:p w14:paraId="7BE3A3D4" w14:textId="77777777" w:rsidR="00030930" w:rsidRDefault="00C55616">
            <w:pPr>
              <w:ind w:right="-111"/>
              <w:rPr>
                <w:rFonts w:cs="Times New Roman"/>
                <w:b/>
                <w:bCs/>
                <w:color w:val="000000"/>
              </w:rPr>
            </w:pPr>
            <w:r>
              <w:rPr>
                <w:rFonts w:cs="Times New Roman"/>
                <w:color w:val="000000"/>
                <w:sz w:val="18"/>
                <w:szCs w:val="18"/>
                <w:lang w:eastAsia="en-US"/>
              </w:rPr>
              <w:t>Поставка оборудования</w:t>
            </w:r>
          </w:p>
        </w:tc>
        <w:tc>
          <w:tcPr>
            <w:tcW w:w="1416" w:type="dxa"/>
            <w:vMerge w:val="restart"/>
            <w:tcBorders>
              <w:top w:val="single" w:sz="6" w:space="0" w:color="000000"/>
              <w:left w:val="single" w:sz="6" w:space="0" w:color="000000"/>
              <w:bottom w:val="single" w:sz="6" w:space="0" w:color="000000"/>
              <w:right w:val="single" w:sz="6" w:space="0" w:color="000000"/>
            </w:tcBorders>
          </w:tcPr>
          <w:p w14:paraId="6710F15A" w14:textId="77777777" w:rsidR="00030930" w:rsidRDefault="00C55616">
            <w:pPr>
              <w:jc w:val="center"/>
              <w:rPr>
                <w:rFonts w:cs="Times New Roman"/>
                <w:b/>
                <w:bCs/>
                <w:color w:val="000000"/>
              </w:rPr>
            </w:pPr>
            <w:r>
              <w:rPr>
                <w:rFonts w:cs="Times New Roman"/>
                <w:color w:val="000000"/>
                <w:sz w:val="18"/>
                <w:szCs w:val="18"/>
                <w:lang w:eastAsia="en-US"/>
              </w:rPr>
              <w:t xml:space="preserve">С даты договора- </w:t>
            </w:r>
            <w:del w:id="133" w:author="dementev-ase" w:date="2025-09-26T11:14:00Z">
              <w:r>
                <w:rPr>
                  <w:rFonts w:cs="Times New Roman"/>
                  <w:color w:val="000000"/>
                  <w:sz w:val="18"/>
                  <w:szCs w:val="18"/>
                  <w:lang w:eastAsia="en-US"/>
                </w:rPr>
                <w:delText>15.11.2025</w:delText>
              </w:r>
            </w:del>
          </w:p>
          <w:p w14:paraId="1007F4EC" w14:textId="77777777" w:rsidR="00030930" w:rsidRDefault="00C55616">
            <w:pPr>
              <w:jc w:val="center"/>
              <w:rPr>
                <w:rFonts w:cs="Times New Roman"/>
                <w:b/>
                <w:bCs/>
                <w:color w:val="000000"/>
              </w:rPr>
            </w:pPr>
            <w:ins w:id="134" w:author="dementev-ase" w:date="2025-09-26T11:14:00Z">
              <w:r>
                <w:rPr>
                  <w:rFonts w:cs="Times New Roman"/>
                  <w:color w:val="000000"/>
                  <w:sz w:val="18"/>
                  <w:szCs w:val="18"/>
                  <w:lang w:eastAsia="en-US"/>
                </w:rPr>
                <w:t>20.11.2025</w:t>
              </w:r>
            </w:ins>
          </w:p>
        </w:tc>
        <w:tc>
          <w:tcPr>
            <w:tcW w:w="1985" w:type="dxa"/>
            <w:tcBorders>
              <w:top w:val="single" w:sz="6" w:space="0" w:color="000000"/>
              <w:left w:val="single" w:sz="6" w:space="0" w:color="000000"/>
              <w:bottom w:val="single" w:sz="6" w:space="0" w:color="000000"/>
              <w:right w:val="single" w:sz="6" w:space="0" w:color="000000"/>
            </w:tcBorders>
          </w:tcPr>
          <w:p w14:paraId="1C4BB271" w14:textId="77777777" w:rsidR="00030930" w:rsidRDefault="00C55616">
            <w:pPr>
              <w:jc w:val="center"/>
              <w:rPr>
                <w:rFonts w:cs="Times New Roman"/>
                <w:b/>
                <w:bCs/>
                <w:color w:val="000000"/>
              </w:rPr>
            </w:pPr>
            <w:r>
              <w:rPr>
                <w:rFonts w:cs="Times New Roman"/>
                <w:color w:val="000000"/>
                <w:sz w:val="18"/>
                <w:szCs w:val="18"/>
                <w:lang w:eastAsia="en-US"/>
              </w:rPr>
              <w:t>Единицы измерения объемов</w:t>
            </w:r>
          </w:p>
        </w:tc>
        <w:tc>
          <w:tcPr>
            <w:tcW w:w="993" w:type="dxa"/>
            <w:tcBorders>
              <w:top w:val="single" w:sz="6" w:space="0" w:color="000000"/>
              <w:left w:val="single" w:sz="6" w:space="0" w:color="000000"/>
              <w:bottom w:val="single" w:sz="6" w:space="0" w:color="000000"/>
              <w:right w:val="single" w:sz="6" w:space="0" w:color="000000"/>
            </w:tcBorders>
          </w:tcPr>
          <w:p w14:paraId="1F094F14"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432B6451"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72B45E26"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0C8CD922"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272B49D"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5587948B"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4D5A8A76"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257EB546"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08FD0132" w14:textId="77777777" w:rsidR="00030930" w:rsidRDefault="00030930">
            <w:pPr>
              <w:jc w:val="center"/>
              <w:rPr>
                <w:rFonts w:cs="Times New Roman"/>
                <w:b/>
                <w:bCs/>
                <w:color w:val="000000"/>
              </w:rPr>
            </w:pPr>
          </w:p>
        </w:tc>
      </w:tr>
      <w:tr w:rsidR="00030930" w14:paraId="55277819" w14:textId="77777777">
        <w:trPr>
          <w:cantSplit/>
          <w:trHeight w:val="53"/>
        </w:trPr>
        <w:tc>
          <w:tcPr>
            <w:tcW w:w="561" w:type="dxa"/>
            <w:vMerge/>
            <w:tcBorders>
              <w:top w:val="single" w:sz="6" w:space="0" w:color="000000"/>
              <w:left w:val="single" w:sz="6" w:space="0" w:color="000000"/>
              <w:bottom w:val="single" w:sz="6" w:space="0" w:color="000000"/>
              <w:right w:val="single" w:sz="6" w:space="0" w:color="000000"/>
            </w:tcBorders>
          </w:tcPr>
          <w:p w14:paraId="073B25BB" w14:textId="77777777" w:rsidR="00030930" w:rsidRDefault="00030930">
            <w:pPr>
              <w:ind w:right="-119"/>
              <w:jc w:val="center"/>
              <w:rPr>
                <w:rFonts w:cs="Times New Roman"/>
                <w:color w:val="000000"/>
              </w:rPr>
            </w:pPr>
          </w:p>
        </w:tc>
        <w:tc>
          <w:tcPr>
            <w:tcW w:w="2553" w:type="dxa"/>
            <w:vMerge/>
            <w:tcBorders>
              <w:top w:val="single" w:sz="6" w:space="0" w:color="000000"/>
              <w:left w:val="single" w:sz="6" w:space="0" w:color="000000"/>
              <w:bottom w:val="single" w:sz="6" w:space="0" w:color="000000"/>
              <w:right w:val="single" w:sz="6" w:space="0" w:color="000000"/>
            </w:tcBorders>
          </w:tcPr>
          <w:p w14:paraId="03231E93" w14:textId="77777777" w:rsidR="00030930" w:rsidRDefault="00030930">
            <w:pPr>
              <w:ind w:right="-111"/>
              <w:rPr>
                <w:rFonts w:cs="Times New Roman"/>
                <w:b/>
                <w:bCs/>
                <w:color w:val="000000"/>
                <w:lang w:eastAsia="en-US"/>
              </w:rPr>
            </w:pPr>
          </w:p>
        </w:tc>
        <w:tc>
          <w:tcPr>
            <w:tcW w:w="1416" w:type="dxa"/>
            <w:vMerge/>
            <w:tcBorders>
              <w:top w:val="single" w:sz="6" w:space="0" w:color="000000"/>
              <w:left w:val="single" w:sz="6" w:space="0" w:color="000000"/>
              <w:bottom w:val="single" w:sz="6" w:space="0" w:color="000000"/>
              <w:right w:val="single" w:sz="6" w:space="0" w:color="000000"/>
            </w:tcBorders>
          </w:tcPr>
          <w:p w14:paraId="7558A43F" w14:textId="77777777" w:rsidR="00030930" w:rsidRDefault="00030930"/>
        </w:tc>
        <w:tc>
          <w:tcPr>
            <w:tcW w:w="1985" w:type="dxa"/>
            <w:tcBorders>
              <w:top w:val="single" w:sz="6" w:space="0" w:color="000000"/>
              <w:left w:val="single" w:sz="6" w:space="0" w:color="000000"/>
              <w:bottom w:val="single" w:sz="6" w:space="0" w:color="000000"/>
              <w:right w:val="single" w:sz="6" w:space="0" w:color="000000"/>
            </w:tcBorders>
          </w:tcPr>
          <w:p w14:paraId="64A20397" w14:textId="77777777" w:rsidR="00030930" w:rsidRDefault="00C55616">
            <w:pPr>
              <w:jc w:val="center"/>
              <w:rPr>
                <w:rFonts w:cs="Times New Roman"/>
                <w:b/>
                <w:bCs/>
                <w:color w:val="000000"/>
              </w:rPr>
            </w:pPr>
            <w:r>
              <w:rPr>
                <w:rFonts w:cs="Times New Roman"/>
                <w:color w:val="000000"/>
                <w:sz w:val="18"/>
                <w:szCs w:val="18"/>
                <w:lang w:eastAsia="en-US"/>
              </w:rPr>
              <w:t>стоимость</w:t>
            </w:r>
          </w:p>
        </w:tc>
        <w:tc>
          <w:tcPr>
            <w:tcW w:w="993" w:type="dxa"/>
            <w:tcBorders>
              <w:top w:val="single" w:sz="6" w:space="0" w:color="000000"/>
              <w:left w:val="single" w:sz="6" w:space="0" w:color="000000"/>
              <w:bottom w:val="single" w:sz="6" w:space="0" w:color="000000"/>
              <w:right w:val="single" w:sz="6" w:space="0" w:color="000000"/>
            </w:tcBorders>
          </w:tcPr>
          <w:p w14:paraId="3670AE9E"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1BE7B96B"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23C1056E"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3EFA1258"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A9E9B74"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51BE70AE"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1F59E40"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16C4CB54"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16B91356" w14:textId="77777777" w:rsidR="00030930" w:rsidRDefault="00030930">
            <w:pPr>
              <w:jc w:val="center"/>
              <w:rPr>
                <w:rFonts w:cs="Times New Roman"/>
                <w:b/>
                <w:bCs/>
                <w:color w:val="000000"/>
              </w:rPr>
            </w:pPr>
          </w:p>
        </w:tc>
      </w:tr>
      <w:tr w:rsidR="00030930" w14:paraId="7A7AD0DB" w14:textId="77777777">
        <w:trPr>
          <w:cantSplit/>
          <w:trHeight w:val="723"/>
        </w:trPr>
        <w:tc>
          <w:tcPr>
            <w:tcW w:w="561" w:type="dxa"/>
            <w:vMerge w:val="restart"/>
            <w:tcBorders>
              <w:top w:val="single" w:sz="6" w:space="0" w:color="000000"/>
              <w:left w:val="single" w:sz="6" w:space="0" w:color="000000"/>
              <w:bottom w:val="single" w:sz="6" w:space="0" w:color="000000"/>
              <w:right w:val="single" w:sz="6" w:space="0" w:color="000000"/>
            </w:tcBorders>
          </w:tcPr>
          <w:p w14:paraId="66373737" w14:textId="77777777" w:rsidR="00030930" w:rsidRDefault="00C55616">
            <w:pPr>
              <w:ind w:right="-119"/>
              <w:jc w:val="center"/>
              <w:rPr>
                <w:rFonts w:cs="Times New Roman"/>
                <w:color w:val="000000"/>
              </w:rPr>
            </w:pPr>
            <w:r>
              <w:rPr>
                <w:rFonts w:cs="Times New Roman"/>
                <w:color w:val="000000"/>
                <w:sz w:val="18"/>
                <w:szCs w:val="18"/>
              </w:rPr>
              <w:t>3</w:t>
            </w:r>
          </w:p>
        </w:tc>
        <w:tc>
          <w:tcPr>
            <w:tcW w:w="2553" w:type="dxa"/>
            <w:vMerge w:val="restart"/>
            <w:tcBorders>
              <w:top w:val="single" w:sz="6" w:space="0" w:color="000000"/>
              <w:left w:val="single" w:sz="6" w:space="0" w:color="000000"/>
              <w:bottom w:val="single" w:sz="6" w:space="0" w:color="000000"/>
              <w:right w:val="single" w:sz="6" w:space="0" w:color="000000"/>
            </w:tcBorders>
          </w:tcPr>
          <w:p w14:paraId="6F4E148A" w14:textId="77777777" w:rsidR="00030930" w:rsidRDefault="00C55616">
            <w:pPr>
              <w:ind w:right="-111"/>
              <w:rPr>
                <w:rFonts w:cs="Times New Roman"/>
                <w:b/>
                <w:bCs/>
                <w:color w:val="000000"/>
              </w:rPr>
            </w:pPr>
            <w:r>
              <w:rPr>
                <w:rFonts w:cs="Times New Roman"/>
                <w:color w:val="000000"/>
                <w:sz w:val="18"/>
                <w:szCs w:val="18"/>
                <w:lang w:eastAsia="en-US"/>
              </w:rPr>
              <w:t>Выполнение демонтажных, строительно-монтажных и пуско-наладочных работ</w:t>
            </w:r>
          </w:p>
        </w:tc>
        <w:tc>
          <w:tcPr>
            <w:tcW w:w="1416" w:type="dxa"/>
            <w:vMerge w:val="restart"/>
            <w:tcBorders>
              <w:top w:val="single" w:sz="6" w:space="0" w:color="000000"/>
              <w:left w:val="single" w:sz="6" w:space="0" w:color="000000"/>
              <w:bottom w:val="single" w:sz="6" w:space="0" w:color="000000"/>
              <w:right w:val="single" w:sz="6" w:space="0" w:color="000000"/>
            </w:tcBorders>
          </w:tcPr>
          <w:p w14:paraId="2176F0FD" w14:textId="77777777" w:rsidR="00030930" w:rsidRDefault="00C55616">
            <w:pPr>
              <w:jc w:val="center"/>
              <w:rPr>
                <w:rFonts w:cs="Times New Roman"/>
                <w:b/>
                <w:bCs/>
                <w:color w:val="000000"/>
              </w:rPr>
            </w:pPr>
            <w:r>
              <w:rPr>
                <w:rFonts w:cs="Times New Roman"/>
                <w:color w:val="000000"/>
                <w:sz w:val="18"/>
                <w:szCs w:val="18"/>
                <w:lang w:eastAsia="en-US"/>
              </w:rPr>
              <w:t>С даты договора- 20.11.2025</w:t>
            </w:r>
          </w:p>
        </w:tc>
        <w:tc>
          <w:tcPr>
            <w:tcW w:w="1985" w:type="dxa"/>
            <w:tcBorders>
              <w:top w:val="single" w:sz="6" w:space="0" w:color="000000"/>
              <w:left w:val="single" w:sz="6" w:space="0" w:color="000000"/>
              <w:bottom w:val="single" w:sz="6" w:space="0" w:color="000000"/>
              <w:right w:val="single" w:sz="6" w:space="0" w:color="000000"/>
            </w:tcBorders>
          </w:tcPr>
          <w:p w14:paraId="6B07E151" w14:textId="77777777" w:rsidR="00030930" w:rsidRDefault="00C55616">
            <w:pPr>
              <w:jc w:val="center"/>
              <w:rPr>
                <w:rFonts w:cs="Times New Roman"/>
                <w:b/>
                <w:bCs/>
                <w:color w:val="000000"/>
              </w:rPr>
            </w:pPr>
            <w:r>
              <w:rPr>
                <w:rFonts w:cs="Times New Roman"/>
                <w:color w:val="000000"/>
                <w:sz w:val="18"/>
                <w:szCs w:val="18"/>
                <w:lang w:eastAsia="en-US"/>
              </w:rPr>
              <w:t>Единицы измерения объемов</w:t>
            </w:r>
          </w:p>
        </w:tc>
        <w:tc>
          <w:tcPr>
            <w:tcW w:w="993" w:type="dxa"/>
            <w:tcBorders>
              <w:top w:val="single" w:sz="6" w:space="0" w:color="000000"/>
              <w:left w:val="single" w:sz="6" w:space="0" w:color="000000"/>
              <w:bottom w:val="single" w:sz="6" w:space="0" w:color="000000"/>
              <w:right w:val="single" w:sz="6" w:space="0" w:color="000000"/>
            </w:tcBorders>
          </w:tcPr>
          <w:p w14:paraId="285BBE3D"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629DED85"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5FADEC78"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2E5599AD"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24F552C6"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72752FFF"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4BF4113"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08303E10"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3DC99C37" w14:textId="77777777" w:rsidR="00030930" w:rsidRDefault="00030930">
            <w:pPr>
              <w:jc w:val="center"/>
              <w:rPr>
                <w:rFonts w:cs="Times New Roman"/>
                <w:b/>
                <w:bCs/>
                <w:color w:val="000000"/>
              </w:rPr>
            </w:pPr>
          </w:p>
        </w:tc>
      </w:tr>
      <w:tr w:rsidR="00030930" w14:paraId="2D959760" w14:textId="77777777">
        <w:trPr>
          <w:cantSplit/>
          <w:trHeight w:val="53"/>
        </w:trPr>
        <w:tc>
          <w:tcPr>
            <w:tcW w:w="561" w:type="dxa"/>
            <w:vMerge/>
            <w:tcBorders>
              <w:top w:val="single" w:sz="4" w:space="0" w:color="000000"/>
              <w:left w:val="single" w:sz="6" w:space="0" w:color="000000"/>
              <w:bottom w:val="single" w:sz="6" w:space="0" w:color="000000"/>
              <w:right w:val="single" w:sz="6" w:space="0" w:color="000000"/>
            </w:tcBorders>
          </w:tcPr>
          <w:p w14:paraId="54AB4A75" w14:textId="77777777" w:rsidR="00030930" w:rsidRDefault="00030930">
            <w:pPr>
              <w:ind w:right="-119"/>
              <w:jc w:val="center"/>
              <w:rPr>
                <w:rFonts w:cs="Times New Roman"/>
                <w:color w:val="000000"/>
              </w:rPr>
            </w:pPr>
          </w:p>
        </w:tc>
        <w:tc>
          <w:tcPr>
            <w:tcW w:w="2553" w:type="dxa"/>
            <w:vMerge/>
            <w:tcBorders>
              <w:top w:val="single" w:sz="4" w:space="0" w:color="000000"/>
              <w:left w:val="single" w:sz="6" w:space="0" w:color="000000"/>
              <w:bottom w:val="single" w:sz="6" w:space="0" w:color="000000"/>
              <w:right w:val="single" w:sz="6" w:space="0" w:color="000000"/>
            </w:tcBorders>
          </w:tcPr>
          <w:p w14:paraId="4A544FBB" w14:textId="77777777" w:rsidR="00030930" w:rsidRDefault="00030930">
            <w:pPr>
              <w:ind w:right="-111"/>
              <w:rPr>
                <w:rFonts w:cs="Times New Roman"/>
                <w:b/>
                <w:bCs/>
                <w:color w:val="000000"/>
                <w:lang w:eastAsia="en-US"/>
              </w:rPr>
            </w:pPr>
          </w:p>
        </w:tc>
        <w:tc>
          <w:tcPr>
            <w:tcW w:w="1416" w:type="dxa"/>
            <w:vMerge/>
            <w:tcBorders>
              <w:top w:val="single" w:sz="6" w:space="0" w:color="000000"/>
              <w:left w:val="single" w:sz="6" w:space="0" w:color="000000"/>
              <w:bottom w:val="single" w:sz="6" w:space="0" w:color="000000"/>
              <w:right w:val="single" w:sz="6" w:space="0" w:color="000000"/>
            </w:tcBorders>
          </w:tcPr>
          <w:p w14:paraId="1F83A1FC" w14:textId="77777777" w:rsidR="00030930" w:rsidRDefault="00030930"/>
        </w:tc>
        <w:tc>
          <w:tcPr>
            <w:tcW w:w="1985" w:type="dxa"/>
            <w:tcBorders>
              <w:top w:val="single" w:sz="6" w:space="0" w:color="000000"/>
              <w:left w:val="single" w:sz="6" w:space="0" w:color="000000"/>
              <w:bottom w:val="single" w:sz="6" w:space="0" w:color="000000"/>
              <w:right w:val="single" w:sz="6" w:space="0" w:color="000000"/>
            </w:tcBorders>
          </w:tcPr>
          <w:p w14:paraId="17EA0D5A" w14:textId="77777777" w:rsidR="00030930" w:rsidRDefault="00C55616">
            <w:pPr>
              <w:jc w:val="center"/>
              <w:rPr>
                <w:rFonts w:cs="Times New Roman"/>
                <w:b/>
                <w:bCs/>
                <w:color w:val="000000"/>
              </w:rPr>
            </w:pPr>
            <w:r>
              <w:rPr>
                <w:rFonts w:cs="Times New Roman"/>
                <w:color w:val="000000"/>
                <w:sz w:val="18"/>
                <w:szCs w:val="18"/>
                <w:lang w:eastAsia="en-US"/>
              </w:rPr>
              <w:t>стоимость</w:t>
            </w:r>
          </w:p>
        </w:tc>
        <w:tc>
          <w:tcPr>
            <w:tcW w:w="993" w:type="dxa"/>
            <w:tcBorders>
              <w:top w:val="single" w:sz="6" w:space="0" w:color="000000"/>
              <w:left w:val="single" w:sz="6" w:space="0" w:color="000000"/>
              <w:bottom w:val="single" w:sz="6" w:space="0" w:color="000000"/>
              <w:right w:val="single" w:sz="6" w:space="0" w:color="000000"/>
            </w:tcBorders>
          </w:tcPr>
          <w:p w14:paraId="090EF025"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1D1F62A2"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58179440"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1B9F4C52"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493F9CF0"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2874710A"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6215BE9"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18CFB3DE"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7334044B" w14:textId="77777777" w:rsidR="00030930" w:rsidRDefault="00030930">
            <w:pPr>
              <w:jc w:val="center"/>
              <w:rPr>
                <w:rFonts w:cs="Times New Roman"/>
                <w:b/>
                <w:bCs/>
                <w:color w:val="000000"/>
              </w:rPr>
            </w:pPr>
          </w:p>
        </w:tc>
      </w:tr>
      <w:tr w:rsidR="00030930" w14:paraId="5C6A2CDD" w14:textId="77777777">
        <w:trPr>
          <w:cantSplit/>
          <w:trHeight w:val="53"/>
        </w:trPr>
        <w:tc>
          <w:tcPr>
            <w:tcW w:w="561" w:type="dxa"/>
            <w:vMerge w:val="restart"/>
            <w:tcBorders>
              <w:top w:val="single" w:sz="4" w:space="0" w:color="000000"/>
              <w:left w:val="single" w:sz="6" w:space="0" w:color="000000"/>
              <w:bottom w:val="single" w:sz="6" w:space="0" w:color="000000"/>
              <w:right w:val="single" w:sz="6" w:space="0" w:color="000000"/>
            </w:tcBorders>
          </w:tcPr>
          <w:p w14:paraId="5EDD0787" w14:textId="77777777" w:rsidR="00030930" w:rsidRDefault="00C55616">
            <w:pPr>
              <w:ind w:right="-119"/>
              <w:jc w:val="center"/>
              <w:rPr>
                <w:rFonts w:cs="Times New Roman"/>
                <w:color w:val="000000"/>
              </w:rPr>
            </w:pPr>
            <w:r>
              <w:rPr>
                <w:rFonts w:cs="Times New Roman"/>
                <w:color w:val="000000"/>
                <w:sz w:val="18"/>
                <w:szCs w:val="18"/>
              </w:rPr>
              <w:t>4</w:t>
            </w:r>
          </w:p>
        </w:tc>
        <w:tc>
          <w:tcPr>
            <w:tcW w:w="2553" w:type="dxa"/>
            <w:vMerge w:val="restart"/>
            <w:tcBorders>
              <w:top w:val="single" w:sz="4" w:space="0" w:color="000000"/>
              <w:left w:val="single" w:sz="6" w:space="0" w:color="000000"/>
              <w:bottom w:val="single" w:sz="6" w:space="0" w:color="000000"/>
              <w:right w:val="single" w:sz="6" w:space="0" w:color="000000"/>
            </w:tcBorders>
          </w:tcPr>
          <w:p w14:paraId="6076B516" w14:textId="77777777" w:rsidR="00030930" w:rsidRDefault="00C55616">
            <w:pPr>
              <w:ind w:right="-111"/>
              <w:rPr>
                <w:rFonts w:cs="Times New Roman"/>
                <w:b/>
                <w:bCs/>
                <w:color w:val="000000"/>
              </w:rPr>
            </w:pPr>
            <w:r>
              <w:rPr>
                <w:rFonts w:cs="Times New Roman"/>
                <w:sz w:val="18"/>
                <w:szCs w:val="18"/>
              </w:rPr>
              <w:t>Аттестация АИИСКУЭ, метрологическое обеспечение АИИСКУЭ</w:t>
            </w:r>
          </w:p>
        </w:tc>
        <w:tc>
          <w:tcPr>
            <w:tcW w:w="1416" w:type="dxa"/>
            <w:vMerge w:val="restart"/>
            <w:tcBorders>
              <w:top w:val="single" w:sz="6" w:space="0" w:color="000000"/>
              <w:left w:val="single" w:sz="6" w:space="0" w:color="000000"/>
              <w:bottom w:val="single" w:sz="6" w:space="0" w:color="000000"/>
              <w:right w:val="single" w:sz="6" w:space="0" w:color="000000"/>
            </w:tcBorders>
          </w:tcPr>
          <w:p w14:paraId="450DEE2D" w14:textId="77777777" w:rsidR="00030930" w:rsidRDefault="00C55616">
            <w:pPr>
              <w:jc w:val="center"/>
              <w:rPr>
                <w:rFonts w:cs="Times New Roman"/>
                <w:color w:val="000000"/>
                <w:sz w:val="18"/>
                <w:szCs w:val="18"/>
              </w:rPr>
            </w:pPr>
            <w:r>
              <w:rPr>
                <w:rFonts w:cs="Times New Roman"/>
                <w:color w:val="000000"/>
                <w:sz w:val="18"/>
                <w:szCs w:val="18"/>
                <w:lang w:eastAsia="en-US"/>
              </w:rPr>
              <w:t>С даты договора- 20.11.2025</w:t>
            </w:r>
          </w:p>
          <w:p w14:paraId="4276FE61" w14:textId="77777777" w:rsidR="00030930" w:rsidRDefault="00030930">
            <w:pPr>
              <w:jc w:val="center"/>
              <w:rPr>
                <w:rFonts w:cs="Times New Roman"/>
                <w:color w:val="000000"/>
                <w:sz w:val="18"/>
                <w:szCs w:val="18"/>
              </w:rPr>
            </w:pPr>
          </w:p>
        </w:tc>
        <w:tc>
          <w:tcPr>
            <w:tcW w:w="1985" w:type="dxa"/>
            <w:tcBorders>
              <w:top w:val="single" w:sz="6" w:space="0" w:color="000000"/>
              <w:left w:val="single" w:sz="6" w:space="0" w:color="000000"/>
              <w:bottom w:val="single" w:sz="6" w:space="0" w:color="000000"/>
              <w:right w:val="single" w:sz="6" w:space="0" w:color="000000"/>
            </w:tcBorders>
          </w:tcPr>
          <w:p w14:paraId="6A099465" w14:textId="77777777" w:rsidR="00030930" w:rsidRDefault="00C55616">
            <w:pPr>
              <w:jc w:val="center"/>
              <w:rPr>
                <w:rFonts w:cs="Times New Roman"/>
                <w:b/>
                <w:bCs/>
                <w:color w:val="000000"/>
              </w:rPr>
            </w:pPr>
            <w:r>
              <w:rPr>
                <w:rFonts w:cs="Times New Roman"/>
                <w:color w:val="000000"/>
                <w:sz w:val="18"/>
                <w:szCs w:val="18"/>
                <w:lang w:eastAsia="en-US"/>
              </w:rPr>
              <w:t>Единицы измерения объемов</w:t>
            </w:r>
          </w:p>
        </w:tc>
        <w:tc>
          <w:tcPr>
            <w:tcW w:w="993" w:type="dxa"/>
            <w:tcBorders>
              <w:top w:val="single" w:sz="6" w:space="0" w:color="000000"/>
              <w:left w:val="single" w:sz="6" w:space="0" w:color="000000"/>
              <w:bottom w:val="single" w:sz="6" w:space="0" w:color="000000"/>
              <w:right w:val="single" w:sz="6" w:space="0" w:color="000000"/>
            </w:tcBorders>
          </w:tcPr>
          <w:p w14:paraId="0C8ED9A3"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5F3FE7C1"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31AAB107"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7C56322E"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1D00A59"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7529A0B7"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59078903"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11200DBC"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15BBB061" w14:textId="77777777" w:rsidR="00030930" w:rsidRDefault="00030930">
            <w:pPr>
              <w:jc w:val="center"/>
              <w:rPr>
                <w:rFonts w:cs="Times New Roman"/>
                <w:b/>
                <w:bCs/>
                <w:color w:val="000000"/>
              </w:rPr>
            </w:pPr>
          </w:p>
        </w:tc>
      </w:tr>
      <w:tr w:rsidR="00030930" w14:paraId="23C31AD9" w14:textId="77777777">
        <w:trPr>
          <w:cantSplit/>
          <w:trHeight w:val="53"/>
        </w:trPr>
        <w:tc>
          <w:tcPr>
            <w:tcW w:w="561" w:type="dxa"/>
            <w:vMerge/>
            <w:tcBorders>
              <w:top w:val="single" w:sz="4" w:space="0" w:color="000000"/>
              <w:left w:val="single" w:sz="6" w:space="0" w:color="000000"/>
              <w:bottom w:val="single" w:sz="6" w:space="0" w:color="000000"/>
              <w:right w:val="single" w:sz="6" w:space="0" w:color="000000"/>
            </w:tcBorders>
          </w:tcPr>
          <w:p w14:paraId="7047F9E4" w14:textId="77777777" w:rsidR="00030930" w:rsidRDefault="00030930">
            <w:pPr>
              <w:ind w:right="-119"/>
              <w:jc w:val="center"/>
              <w:rPr>
                <w:rFonts w:cs="Times New Roman"/>
                <w:color w:val="000000"/>
              </w:rPr>
            </w:pPr>
          </w:p>
        </w:tc>
        <w:tc>
          <w:tcPr>
            <w:tcW w:w="2553" w:type="dxa"/>
            <w:vMerge/>
            <w:tcBorders>
              <w:top w:val="single" w:sz="4" w:space="0" w:color="000000"/>
              <w:left w:val="single" w:sz="6" w:space="0" w:color="000000"/>
              <w:bottom w:val="single" w:sz="6" w:space="0" w:color="000000"/>
              <w:right w:val="single" w:sz="6" w:space="0" w:color="000000"/>
            </w:tcBorders>
          </w:tcPr>
          <w:p w14:paraId="144A9757" w14:textId="77777777" w:rsidR="00030930" w:rsidRDefault="00030930">
            <w:pPr>
              <w:ind w:right="-111"/>
              <w:rPr>
                <w:rFonts w:cs="Times New Roman"/>
                <w:b/>
                <w:bCs/>
                <w:color w:val="000000"/>
                <w:lang w:eastAsia="en-US"/>
              </w:rPr>
            </w:pPr>
          </w:p>
        </w:tc>
        <w:tc>
          <w:tcPr>
            <w:tcW w:w="1416" w:type="dxa"/>
            <w:vMerge/>
            <w:tcBorders>
              <w:top w:val="single" w:sz="6" w:space="0" w:color="000000"/>
              <w:left w:val="single" w:sz="6" w:space="0" w:color="000000"/>
              <w:bottom w:val="single" w:sz="6" w:space="0" w:color="000000"/>
              <w:right w:val="single" w:sz="6" w:space="0" w:color="000000"/>
            </w:tcBorders>
          </w:tcPr>
          <w:p w14:paraId="0C9CB3A9" w14:textId="77777777" w:rsidR="00030930" w:rsidRDefault="00030930"/>
        </w:tc>
        <w:tc>
          <w:tcPr>
            <w:tcW w:w="1985" w:type="dxa"/>
            <w:tcBorders>
              <w:top w:val="single" w:sz="6" w:space="0" w:color="000000"/>
              <w:left w:val="single" w:sz="6" w:space="0" w:color="000000"/>
              <w:bottom w:val="single" w:sz="6" w:space="0" w:color="000000"/>
              <w:right w:val="single" w:sz="6" w:space="0" w:color="000000"/>
            </w:tcBorders>
          </w:tcPr>
          <w:p w14:paraId="72A4FFB5" w14:textId="77777777" w:rsidR="00030930" w:rsidRDefault="00C55616">
            <w:pPr>
              <w:jc w:val="center"/>
              <w:rPr>
                <w:rFonts w:cs="Times New Roman"/>
                <w:b/>
                <w:bCs/>
                <w:color w:val="000000"/>
              </w:rPr>
            </w:pPr>
            <w:r>
              <w:rPr>
                <w:rFonts w:cs="Times New Roman"/>
                <w:color w:val="000000"/>
                <w:sz w:val="18"/>
                <w:szCs w:val="18"/>
                <w:lang w:eastAsia="en-US"/>
              </w:rPr>
              <w:t>стоимость</w:t>
            </w:r>
          </w:p>
        </w:tc>
        <w:tc>
          <w:tcPr>
            <w:tcW w:w="993" w:type="dxa"/>
            <w:tcBorders>
              <w:top w:val="single" w:sz="6" w:space="0" w:color="000000"/>
              <w:left w:val="single" w:sz="6" w:space="0" w:color="000000"/>
              <w:bottom w:val="single" w:sz="6" w:space="0" w:color="000000"/>
              <w:right w:val="single" w:sz="6" w:space="0" w:color="000000"/>
            </w:tcBorders>
          </w:tcPr>
          <w:p w14:paraId="3EF2AE20"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7F0EE6B3"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79B56280"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3E90C3E8"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52B87B6A"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0A636D13"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235C2408"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20DF0E3D"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28321101" w14:textId="77777777" w:rsidR="00030930" w:rsidRDefault="00030930">
            <w:pPr>
              <w:jc w:val="center"/>
              <w:rPr>
                <w:rFonts w:cs="Times New Roman"/>
                <w:b/>
                <w:bCs/>
                <w:color w:val="000000"/>
              </w:rPr>
            </w:pPr>
          </w:p>
        </w:tc>
      </w:tr>
      <w:tr w:rsidR="00030930" w14:paraId="6CC5AC59" w14:textId="77777777">
        <w:trPr>
          <w:cantSplit/>
          <w:trHeight w:val="53"/>
        </w:trPr>
        <w:tc>
          <w:tcPr>
            <w:tcW w:w="561" w:type="dxa"/>
            <w:vMerge w:val="restart"/>
            <w:tcBorders>
              <w:top w:val="single" w:sz="4" w:space="0" w:color="000000"/>
              <w:left w:val="single" w:sz="6" w:space="0" w:color="000000"/>
              <w:bottom w:val="single" w:sz="6" w:space="0" w:color="000000"/>
              <w:right w:val="single" w:sz="6" w:space="0" w:color="000000"/>
            </w:tcBorders>
          </w:tcPr>
          <w:p w14:paraId="0EE9B540" w14:textId="77777777" w:rsidR="00030930" w:rsidRDefault="00C55616">
            <w:pPr>
              <w:ind w:right="-119"/>
              <w:jc w:val="center"/>
              <w:rPr>
                <w:rFonts w:cs="Times New Roman"/>
                <w:color w:val="000000"/>
              </w:rPr>
            </w:pPr>
            <w:r>
              <w:rPr>
                <w:rFonts w:cs="Times New Roman"/>
                <w:color w:val="000000"/>
                <w:sz w:val="18"/>
                <w:szCs w:val="18"/>
              </w:rPr>
              <w:t>5</w:t>
            </w:r>
          </w:p>
        </w:tc>
        <w:tc>
          <w:tcPr>
            <w:tcW w:w="2553" w:type="dxa"/>
            <w:vMerge w:val="restart"/>
            <w:tcBorders>
              <w:top w:val="single" w:sz="4" w:space="0" w:color="000000"/>
              <w:left w:val="single" w:sz="6" w:space="0" w:color="000000"/>
              <w:bottom w:val="single" w:sz="6" w:space="0" w:color="000000"/>
              <w:right w:val="single" w:sz="6" w:space="0" w:color="000000"/>
            </w:tcBorders>
          </w:tcPr>
          <w:p w14:paraId="36DB177E" w14:textId="77777777" w:rsidR="00030930" w:rsidRDefault="00C55616">
            <w:pPr>
              <w:ind w:right="-111"/>
              <w:rPr>
                <w:rFonts w:cs="Times New Roman"/>
                <w:b/>
                <w:bCs/>
                <w:color w:val="000000"/>
              </w:rPr>
            </w:pPr>
            <w:r>
              <w:rPr>
                <w:rFonts w:cs="Times New Roman"/>
                <w:color w:val="000000"/>
                <w:sz w:val="18"/>
                <w:szCs w:val="18"/>
                <w:lang w:eastAsia="en-US"/>
              </w:rPr>
              <w:t>Выполнение работ по технической инвентаризации</w:t>
            </w:r>
          </w:p>
        </w:tc>
        <w:tc>
          <w:tcPr>
            <w:tcW w:w="1416" w:type="dxa"/>
            <w:vMerge w:val="restart"/>
            <w:tcBorders>
              <w:top w:val="single" w:sz="6" w:space="0" w:color="000000"/>
              <w:left w:val="single" w:sz="6" w:space="0" w:color="000000"/>
              <w:bottom w:val="single" w:sz="6" w:space="0" w:color="000000"/>
              <w:right w:val="single" w:sz="6" w:space="0" w:color="000000"/>
            </w:tcBorders>
          </w:tcPr>
          <w:p w14:paraId="0E20FBF1" w14:textId="77777777" w:rsidR="00030930" w:rsidRDefault="00C55616">
            <w:pPr>
              <w:jc w:val="center"/>
              <w:rPr>
                <w:rFonts w:cs="Times New Roman"/>
                <w:color w:val="000000"/>
                <w:sz w:val="18"/>
                <w:szCs w:val="18"/>
              </w:rPr>
            </w:pPr>
            <w:r>
              <w:rPr>
                <w:rFonts w:cs="Times New Roman"/>
                <w:color w:val="000000"/>
                <w:sz w:val="18"/>
                <w:szCs w:val="18"/>
                <w:lang w:eastAsia="en-US"/>
              </w:rPr>
              <w:t>С даты договора- 20.11.2025</w:t>
            </w:r>
          </w:p>
          <w:p w14:paraId="226E04C0" w14:textId="77777777" w:rsidR="00030930" w:rsidRDefault="00030930">
            <w:pPr>
              <w:jc w:val="center"/>
              <w:rPr>
                <w:rFonts w:cs="Times New Roman"/>
                <w:color w:val="000000"/>
                <w:sz w:val="18"/>
                <w:szCs w:val="18"/>
              </w:rPr>
            </w:pPr>
          </w:p>
        </w:tc>
        <w:tc>
          <w:tcPr>
            <w:tcW w:w="1985" w:type="dxa"/>
            <w:tcBorders>
              <w:top w:val="single" w:sz="6" w:space="0" w:color="000000"/>
              <w:left w:val="single" w:sz="6" w:space="0" w:color="000000"/>
              <w:bottom w:val="single" w:sz="6" w:space="0" w:color="000000"/>
              <w:right w:val="single" w:sz="6" w:space="0" w:color="000000"/>
            </w:tcBorders>
          </w:tcPr>
          <w:p w14:paraId="71B8F611" w14:textId="77777777" w:rsidR="00030930" w:rsidRDefault="00C55616">
            <w:pPr>
              <w:jc w:val="center"/>
              <w:rPr>
                <w:rFonts w:cs="Times New Roman"/>
                <w:b/>
                <w:bCs/>
                <w:color w:val="000000"/>
              </w:rPr>
            </w:pPr>
            <w:r>
              <w:rPr>
                <w:rFonts w:cs="Times New Roman"/>
                <w:color w:val="000000"/>
                <w:sz w:val="18"/>
                <w:szCs w:val="18"/>
                <w:lang w:eastAsia="en-US"/>
              </w:rPr>
              <w:t>Единицы измерения объемов</w:t>
            </w:r>
          </w:p>
        </w:tc>
        <w:tc>
          <w:tcPr>
            <w:tcW w:w="993" w:type="dxa"/>
            <w:tcBorders>
              <w:top w:val="single" w:sz="6" w:space="0" w:color="000000"/>
              <w:left w:val="single" w:sz="6" w:space="0" w:color="000000"/>
              <w:bottom w:val="single" w:sz="6" w:space="0" w:color="000000"/>
              <w:right w:val="single" w:sz="6" w:space="0" w:color="000000"/>
            </w:tcBorders>
          </w:tcPr>
          <w:p w14:paraId="5FC4CC7B"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1BE57083"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4C1A25A9"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22239698"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4A5502A9"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3A53E523"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3F8A3E17"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357CD20C"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1092DA19" w14:textId="77777777" w:rsidR="00030930" w:rsidRDefault="00030930">
            <w:pPr>
              <w:jc w:val="center"/>
              <w:rPr>
                <w:rFonts w:cs="Times New Roman"/>
                <w:b/>
                <w:bCs/>
                <w:color w:val="000000"/>
              </w:rPr>
            </w:pPr>
          </w:p>
        </w:tc>
      </w:tr>
      <w:tr w:rsidR="00030930" w14:paraId="2A5CD010" w14:textId="77777777">
        <w:trPr>
          <w:cantSplit/>
          <w:trHeight w:val="53"/>
        </w:trPr>
        <w:tc>
          <w:tcPr>
            <w:tcW w:w="561" w:type="dxa"/>
            <w:vMerge/>
            <w:tcBorders>
              <w:top w:val="single" w:sz="4" w:space="0" w:color="000000"/>
              <w:left w:val="single" w:sz="6" w:space="0" w:color="000000"/>
              <w:bottom w:val="single" w:sz="6" w:space="0" w:color="000000"/>
              <w:right w:val="single" w:sz="6" w:space="0" w:color="000000"/>
            </w:tcBorders>
          </w:tcPr>
          <w:p w14:paraId="7671C62B" w14:textId="77777777" w:rsidR="00030930" w:rsidRDefault="00030930">
            <w:pPr>
              <w:ind w:right="-119"/>
              <w:jc w:val="center"/>
              <w:rPr>
                <w:rFonts w:cs="Times New Roman"/>
                <w:color w:val="000000"/>
              </w:rPr>
            </w:pPr>
          </w:p>
        </w:tc>
        <w:tc>
          <w:tcPr>
            <w:tcW w:w="2553" w:type="dxa"/>
            <w:vMerge/>
            <w:tcBorders>
              <w:top w:val="single" w:sz="4" w:space="0" w:color="000000"/>
              <w:left w:val="single" w:sz="6" w:space="0" w:color="000000"/>
              <w:bottom w:val="single" w:sz="6" w:space="0" w:color="000000"/>
              <w:right w:val="single" w:sz="6" w:space="0" w:color="000000"/>
            </w:tcBorders>
          </w:tcPr>
          <w:p w14:paraId="05CC58EF" w14:textId="77777777" w:rsidR="00030930" w:rsidRDefault="00030930">
            <w:pPr>
              <w:ind w:right="-111"/>
              <w:rPr>
                <w:rFonts w:cs="Times New Roman"/>
                <w:b/>
                <w:bCs/>
                <w:color w:val="000000"/>
                <w:lang w:eastAsia="en-US"/>
              </w:rPr>
            </w:pPr>
          </w:p>
        </w:tc>
        <w:tc>
          <w:tcPr>
            <w:tcW w:w="1416" w:type="dxa"/>
            <w:vMerge/>
            <w:tcBorders>
              <w:top w:val="single" w:sz="6" w:space="0" w:color="000000"/>
              <w:left w:val="single" w:sz="6" w:space="0" w:color="000000"/>
              <w:bottom w:val="single" w:sz="6" w:space="0" w:color="000000"/>
              <w:right w:val="single" w:sz="6" w:space="0" w:color="000000"/>
            </w:tcBorders>
          </w:tcPr>
          <w:p w14:paraId="0B7C7F4D" w14:textId="77777777" w:rsidR="00030930" w:rsidRDefault="00030930"/>
        </w:tc>
        <w:tc>
          <w:tcPr>
            <w:tcW w:w="1985" w:type="dxa"/>
            <w:tcBorders>
              <w:top w:val="single" w:sz="6" w:space="0" w:color="000000"/>
              <w:left w:val="single" w:sz="6" w:space="0" w:color="000000"/>
              <w:bottom w:val="single" w:sz="6" w:space="0" w:color="000000"/>
              <w:right w:val="single" w:sz="6" w:space="0" w:color="000000"/>
            </w:tcBorders>
          </w:tcPr>
          <w:p w14:paraId="422C6279" w14:textId="77777777" w:rsidR="00030930" w:rsidRDefault="00C55616">
            <w:pPr>
              <w:jc w:val="center"/>
              <w:rPr>
                <w:rFonts w:cs="Times New Roman"/>
                <w:b/>
                <w:bCs/>
                <w:color w:val="000000"/>
              </w:rPr>
            </w:pPr>
            <w:r>
              <w:rPr>
                <w:rFonts w:cs="Times New Roman"/>
                <w:color w:val="000000"/>
                <w:sz w:val="18"/>
                <w:szCs w:val="18"/>
                <w:lang w:eastAsia="en-US"/>
              </w:rPr>
              <w:t>стоимость</w:t>
            </w:r>
          </w:p>
        </w:tc>
        <w:tc>
          <w:tcPr>
            <w:tcW w:w="993" w:type="dxa"/>
            <w:tcBorders>
              <w:top w:val="single" w:sz="6" w:space="0" w:color="000000"/>
              <w:left w:val="single" w:sz="6" w:space="0" w:color="000000"/>
              <w:bottom w:val="single" w:sz="6" w:space="0" w:color="000000"/>
              <w:right w:val="single" w:sz="6" w:space="0" w:color="000000"/>
            </w:tcBorders>
          </w:tcPr>
          <w:p w14:paraId="3BCA89F5"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641B5936"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083A6B53"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4434088C"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B38C1F2"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6B7527A5"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087ED0C4"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041BB15E"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35702589" w14:textId="77777777" w:rsidR="00030930" w:rsidRDefault="00030930">
            <w:pPr>
              <w:jc w:val="center"/>
              <w:rPr>
                <w:rFonts w:cs="Times New Roman"/>
                <w:b/>
                <w:bCs/>
                <w:color w:val="000000"/>
              </w:rPr>
            </w:pPr>
          </w:p>
        </w:tc>
      </w:tr>
      <w:tr w:rsidR="00030930" w14:paraId="68384E15" w14:textId="77777777">
        <w:trPr>
          <w:cantSplit/>
          <w:trHeight w:val="53"/>
        </w:trPr>
        <w:tc>
          <w:tcPr>
            <w:tcW w:w="561" w:type="dxa"/>
            <w:vMerge w:val="restart"/>
            <w:tcBorders>
              <w:top w:val="single" w:sz="6" w:space="0" w:color="000000"/>
              <w:left w:val="single" w:sz="6" w:space="0" w:color="000000"/>
              <w:bottom w:val="single" w:sz="6" w:space="0" w:color="000000"/>
              <w:right w:val="single" w:sz="6" w:space="0" w:color="000000"/>
            </w:tcBorders>
          </w:tcPr>
          <w:p w14:paraId="45A6C0BE" w14:textId="77777777" w:rsidR="00030930" w:rsidRDefault="00C55616">
            <w:pPr>
              <w:ind w:right="-119"/>
              <w:jc w:val="center"/>
              <w:rPr>
                <w:rFonts w:cs="Times New Roman"/>
                <w:color w:val="000000"/>
              </w:rPr>
            </w:pPr>
            <w:r>
              <w:rPr>
                <w:rFonts w:cs="Times New Roman"/>
                <w:color w:val="000000"/>
                <w:sz w:val="18"/>
                <w:szCs w:val="18"/>
              </w:rPr>
              <w:t>6</w:t>
            </w:r>
          </w:p>
        </w:tc>
        <w:tc>
          <w:tcPr>
            <w:tcW w:w="2553" w:type="dxa"/>
            <w:vMerge w:val="restart"/>
            <w:tcBorders>
              <w:top w:val="single" w:sz="6" w:space="0" w:color="000000"/>
              <w:left w:val="single" w:sz="6" w:space="0" w:color="000000"/>
              <w:bottom w:val="single" w:sz="6" w:space="0" w:color="000000"/>
              <w:right w:val="single" w:sz="6" w:space="0" w:color="000000"/>
            </w:tcBorders>
          </w:tcPr>
          <w:p w14:paraId="293D0514" w14:textId="77777777" w:rsidR="00030930" w:rsidRDefault="00C55616">
            <w:pPr>
              <w:ind w:right="-111"/>
              <w:rPr>
                <w:rFonts w:cs="Times New Roman"/>
                <w:b/>
                <w:bCs/>
                <w:color w:val="000000"/>
              </w:rPr>
            </w:pPr>
            <w:r>
              <w:rPr>
                <w:rFonts w:cs="Times New Roman"/>
                <w:color w:val="000000"/>
                <w:sz w:val="18"/>
                <w:szCs w:val="18"/>
                <w:lang w:eastAsia="en-US"/>
              </w:rPr>
              <w:t>Выполнение  работ по авторскому надзору</w:t>
            </w:r>
          </w:p>
        </w:tc>
        <w:tc>
          <w:tcPr>
            <w:tcW w:w="1416" w:type="dxa"/>
            <w:vMerge w:val="restart"/>
            <w:tcBorders>
              <w:top w:val="single" w:sz="6" w:space="0" w:color="000000"/>
              <w:left w:val="single" w:sz="6" w:space="0" w:color="000000"/>
              <w:bottom w:val="single" w:sz="6" w:space="0" w:color="000000"/>
              <w:right w:val="single" w:sz="6" w:space="0" w:color="000000"/>
            </w:tcBorders>
          </w:tcPr>
          <w:p w14:paraId="24F891C1" w14:textId="77777777" w:rsidR="00030930" w:rsidRDefault="00C55616">
            <w:pPr>
              <w:jc w:val="center"/>
              <w:rPr>
                <w:rFonts w:cs="Times New Roman"/>
                <w:color w:val="000000"/>
                <w:sz w:val="18"/>
                <w:szCs w:val="18"/>
              </w:rPr>
            </w:pPr>
            <w:r>
              <w:rPr>
                <w:rFonts w:cs="Times New Roman"/>
                <w:color w:val="000000"/>
                <w:sz w:val="18"/>
                <w:szCs w:val="18"/>
                <w:lang w:eastAsia="en-US"/>
              </w:rPr>
              <w:t>С даты договора- 30.11.2025</w:t>
            </w:r>
          </w:p>
        </w:tc>
        <w:tc>
          <w:tcPr>
            <w:tcW w:w="1985" w:type="dxa"/>
            <w:tcBorders>
              <w:top w:val="single" w:sz="6" w:space="0" w:color="000000"/>
              <w:left w:val="single" w:sz="6" w:space="0" w:color="000000"/>
              <w:bottom w:val="single" w:sz="6" w:space="0" w:color="000000"/>
              <w:right w:val="single" w:sz="6" w:space="0" w:color="000000"/>
            </w:tcBorders>
          </w:tcPr>
          <w:p w14:paraId="6EFC6982" w14:textId="77777777" w:rsidR="00030930" w:rsidRDefault="00C55616">
            <w:pPr>
              <w:jc w:val="center"/>
              <w:rPr>
                <w:rFonts w:cs="Times New Roman"/>
                <w:b/>
                <w:bCs/>
                <w:color w:val="000000"/>
              </w:rPr>
            </w:pPr>
            <w:r>
              <w:rPr>
                <w:rFonts w:cs="Times New Roman"/>
                <w:color w:val="000000"/>
                <w:sz w:val="18"/>
                <w:szCs w:val="18"/>
                <w:lang w:eastAsia="en-US"/>
              </w:rPr>
              <w:t>Единицы измерения объемов</w:t>
            </w:r>
          </w:p>
        </w:tc>
        <w:tc>
          <w:tcPr>
            <w:tcW w:w="993" w:type="dxa"/>
            <w:tcBorders>
              <w:top w:val="single" w:sz="6" w:space="0" w:color="000000"/>
              <w:left w:val="single" w:sz="6" w:space="0" w:color="000000"/>
              <w:bottom w:val="single" w:sz="6" w:space="0" w:color="000000"/>
              <w:right w:val="single" w:sz="6" w:space="0" w:color="000000"/>
            </w:tcBorders>
          </w:tcPr>
          <w:p w14:paraId="64689C9B"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1C4CD43B"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4A76A0D1"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44045368"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7500A2AE"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346DEE9D"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7867CB2F"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40EAB539"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07371BF6" w14:textId="77777777" w:rsidR="00030930" w:rsidRDefault="00030930">
            <w:pPr>
              <w:jc w:val="center"/>
              <w:rPr>
                <w:rFonts w:cs="Times New Roman"/>
                <w:b/>
                <w:bCs/>
                <w:color w:val="000000"/>
              </w:rPr>
            </w:pPr>
          </w:p>
        </w:tc>
      </w:tr>
      <w:tr w:rsidR="00030930" w14:paraId="32D6DCD7" w14:textId="77777777">
        <w:trPr>
          <w:cantSplit/>
          <w:trHeight w:val="53"/>
        </w:trPr>
        <w:tc>
          <w:tcPr>
            <w:tcW w:w="561" w:type="dxa"/>
            <w:vMerge/>
            <w:tcBorders>
              <w:top w:val="single" w:sz="4" w:space="0" w:color="000000"/>
              <w:left w:val="single" w:sz="6" w:space="0" w:color="000000"/>
              <w:bottom w:val="single" w:sz="6" w:space="0" w:color="000000"/>
              <w:right w:val="single" w:sz="6" w:space="0" w:color="000000"/>
            </w:tcBorders>
          </w:tcPr>
          <w:p w14:paraId="531871CA" w14:textId="77777777" w:rsidR="00030930" w:rsidRDefault="00030930">
            <w:pPr>
              <w:ind w:right="-119"/>
              <w:jc w:val="center"/>
              <w:rPr>
                <w:rFonts w:cs="Times New Roman"/>
                <w:color w:val="000000"/>
              </w:rPr>
            </w:pPr>
          </w:p>
        </w:tc>
        <w:tc>
          <w:tcPr>
            <w:tcW w:w="2553" w:type="dxa"/>
            <w:vMerge/>
            <w:tcBorders>
              <w:top w:val="single" w:sz="4" w:space="0" w:color="000000"/>
              <w:left w:val="single" w:sz="6" w:space="0" w:color="000000"/>
              <w:bottom w:val="single" w:sz="6" w:space="0" w:color="000000"/>
              <w:right w:val="single" w:sz="6" w:space="0" w:color="000000"/>
            </w:tcBorders>
          </w:tcPr>
          <w:p w14:paraId="6BD23D61" w14:textId="77777777" w:rsidR="00030930" w:rsidRDefault="00030930">
            <w:pPr>
              <w:ind w:right="-111"/>
              <w:rPr>
                <w:rFonts w:cs="Times New Roman"/>
                <w:b/>
                <w:bCs/>
                <w:color w:val="000000"/>
                <w:lang w:eastAsia="en-US"/>
              </w:rPr>
            </w:pPr>
          </w:p>
        </w:tc>
        <w:tc>
          <w:tcPr>
            <w:tcW w:w="1416" w:type="dxa"/>
            <w:vMerge/>
            <w:tcBorders>
              <w:top w:val="single" w:sz="6" w:space="0" w:color="000000"/>
              <w:left w:val="single" w:sz="6" w:space="0" w:color="000000"/>
              <w:bottom w:val="single" w:sz="6" w:space="0" w:color="000000"/>
              <w:right w:val="single" w:sz="6" w:space="0" w:color="000000"/>
            </w:tcBorders>
          </w:tcPr>
          <w:p w14:paraId="7B899AC3" w14:textId="77777777" w:rsidR="00030930" w:rsidRDefault="00030930"/>
        </w:tc>
        <w:tc>
          <w:tcPr>
            <w:tcW w:w="1985" w:type="dxa"/>
            <w:tcBorders>
              <w:top w:val="single" w:sz="6" w:space="0" w:color="000000"/>
              <w:left w:val="single" w:sz="6" w:space="0" w:color="000000"/>
              <w:bottom w:val="single" w:sz="6" w:space="0" w:color="000000"/>
              <w:right w:val="single" w:sz="6" w:space="0" w:color="000000"/>
            </w:tcBorders>
          </w:tcPr>
          <w:p w14:paraId="690313AA" w14:textId="77777777" w:rsidR="00030930" w:rsidRDefault="00C55616">
            <w:pPr>
              <w:jc w:val="center"/>
              <w:rPr>
                <w:rFonts w:cs="Times New Roman"/>
                <w:b/>
                <w:bCs/>
                <w:color w:val="000000"/>
              </w:rPr>
            </w:pPr>
            <w:r>
              <w:rPr>
                <w:rFonts w:cs="Times New Roman"/>
                <w:color w:val="000000"/>
                <w:sz w:val="18"/>
                <w:szCs w:val="18"/>
                <w:lang w:eastAsia="en-US"/>
              </w:rPr>
              <w:t>стоимость</w:t>
            </w:r>
          </w:p>
        </w:tc>
        <w:tc>
          <w:tcPr>
            <w:tcW w:w="993" w:type="dxa"/>
            <w:tcBorders>
              <w:top w:val="single" w:sz="6" w:space="0" w:color="000000"/>
              <w:left w:val="single" w:sz="6" w:space="0" w:color="000000"/>
              <w:bottom w:val="single" w:sz="6" w:space="0" w:color="000000"/>
              <w:right w:val="single" w:sz="6" w:space="0" w:color="000000"/>
            </w:tcBorders>
          </w:tcPr>
          <w:p w14:paraId="36163F18"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0E7F497F"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44335571"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0061B4C2"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3F602EC0"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67EE3F09"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39F528D7"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0D2CA184"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043CFD87" w14:textId="77777777" w:rsidR="00030930" w:rsidRDefault="00030930">
            <w:pPr>
              <w:jc w:val="center"/>
              <w:rPr>
                <w:rFonts w:cs="Times New Roman"/>
                <w:b/>
                <w:bCs/>
                <w:color w:val="000000"/>
              </w:rPr>
            </w:pPr>
          </w:p>
        </w:tc>
      </w:tr>
      <w:tr w:rsidR="00030930" w14:paraId="15BD3D8B" w14:textId="77777777">
        <w:trPr>
          <w:cantSplit/>
          <w:trHeight w:val="53"/>
        </w:trPr>
        <w:tc>
          <w:tcPr>
            <w:tcW w:w="561" w:type="dxa"/>
            <w:tcBorders>
              <w:top w:val="single" w:sz="6" w:space="0" w:color="000000"/>
              <w:left w:val="single" w:sz="6" w:space="0" w:color="000000"/>
              <w:bottom w:val="single" w:sz="6" w:space="0" w:color="000000"/>
              <w:right w:val="single" w:sz="6" w:space="0" w:color="000000"/>
            </w:tcBorders>
          </w:tcPr>
          <w:p w14:paraId="77E2F1CE" w14:textId="77777777" w:rsidR="00030930" w:rsidRDefault="00030930">
            <w:pPr>
              <w:ind w:right="-119"/>
              <w:jc w:val="center"/>
              <w:rPr>
                <w:rFonts w:cs="Times New Roman"/>
                <w:color w:val="000000"/>
              </w:rPr>
            </w:pPr>
          </w:p>
        </w:tc>
        <w:tc>
          <w:tcPr>
            <w:tcW w:w="2553" w:type="dxa"/>
            <w:tcBorders>
              <w:top w:val="single" w:sz="6" w:space="0" w:color="000000"/>
              <w:left w:val="single" w:sz="6" w:space="0" w:color="000000"/>
              <w:bottom w:val="single" w:sz="6" w:space="0" w:color="000000"/>
              <w:right w:val="single" w:sz="6" w:space="0" w:color="000000"/>
            </w:tcBorders>
          </w:tcPr>
          <w:p w14:paraId="58635389" w14:textId="77777777" w:rsidR="00030930" w:rsidRDefault="00C55616">
            <w:pPr>
              <w:ind w:right="-111"/>
              <w:rPr>
                <w:rFonts w:cs="Times New Roman"/>
                <w:b/>
                <w:bCs/>
                <w:color w:val="000000"/>
              </w:rPr>
            </w:pPr>
            <w:r>
              <w:rPr>
                <w:rFonts w:cs="Times New Roman"/>
                <w:color w:val="000000"/>
                <w:sz w:val="18"/>
                <w:szCs w:val="18"/>
                <w:lang w:eastAsia="en-US"/>
              </w:rPr>
              <w:t>Итого (по результатам месяца)</w:t>
            </w:r>
          </w:p>
        </w:tc>
        <w:tc>
          <w:tcPr>
            <w:tcW w:w="1416" w:type="dxa"/>
            <w:tcBorders>
              <w:top w:val="single" w:sz="6" w:space="0" w:color="000000"/>
              <w:left w:val="single" w:sz="6" w:space="0" w:color="000000"/>
              <w:bottom w:val="single" w:sz="6" w:space="0" w:color="000000"/>
              <w:right w:val="single" w:sz="6" w:space="0" w:color="000000"/>
            </w:tcBorders>
          </w:tcPr>
          <w:p w14:paraId="75889797" w14:textId="77777777" w:rsidR="00030930" w:rsidRDefault="00030930">
            <w:pPr>
              <w:jc w:val="center"/>
              <w:rPr>
                <w:rFonts w:cs="Times New Roman"/>
                <w:b/>
                <w:bCs/>
                <w:color w:val="000000"/>
              </w:rPr>
            </w:pPr>
          </w:p>
        </w:tc>
        <w:tc>
          <w:tcPr>
            <w:tcW w:w="1985" w:type="dxa"/>
            <w:tcBorders>
              <w:top w:val="single" w:sz="6" w:space="0" w:color="000000"/>
              <w:left w:val="single" w:sz="6" w:space="0" w:color="000000"/>
              <w:bottom w:val="single" w:sz="6" w:space="0" w:color="000000"/>
              <w:right w:val="single" w:sz="6" w:space="0" w:color="000000"/>
            </w:tcBorders>
          </w:tcPr>
          <w:p w14:paraId="142C807B" w14:textId="77777777" w:rsidR="00030930" w:rsidRDefault="00C55616">
            <w:pPr>
              <w:jc w:val="center"/>
              <w:rPr>
                <w:rFonts w:cs="Times New Roman"/>
                <w:b/>
                <w:bCs/>
                <w:color w:val="000000"/>
              </w:rPr>
            </w:pPr>
            <w:r>
              <w:rPr>
                <w:rFonts w:cs="Times New Roman"/>
                <w:color w:val="000000"/>
                <w:sz w:val="18"/>
                <w:szCs w:val="18"/>
                <w:lang w:eastAsia="en-US"/>
              </w:rPr>
              <w:t>Единицы измерения объемов</w:t>
            </w:r>
          </w:p>
        </w:tc>
        <w:tc>
          <w:tcPr>
            <w:tcW w:w="993" w:type="dxa"/>
            <w:tcBorders>
              <w:top w:val="single" w:sz="6" w:space="0" w:color="000000"/>
              <w:left w:val="single" w:sz="6" w:space="0" w:color="000000"/>
              <w:bottom w:val="single" w:sz="6" w:space="0" w:color="000000"/>
              <w:right w:val="single" w:sz="6" w:space="0" w:color="000000"/>
            </w:tcBorders>
          </w:tcPr>
          <w:p w14:paraId="0A49B5A5"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48CA2EF1" w14:textId="77777777" w:rsidR="00030930" w:rsidRDefault="00030930">
            <w:pPr>
              <w:jc w:val="center"/>
              <w:rPr>
                <w:rFonts w:cs="Times New Roman"/>
                <w:b/>
                <w:bCs/>
                <w:color w:val="000000"/>
              </w:rPr>
            </w:pPr>
          </w:p>
        </w:tc>
        <w:tc>
          <w:tcPr>
            <w:tcW w:w="994" w:type="dxa"/>
            <w:tcBorders>
              <w:top w:val="single" w:sz="6" w:space="0" w:color="000000"/>
              <w:left w:val="single" w:sz="6" w:space="0" w:color="000000"/>
              <w:bottom w:val="single" w:sz="6" w:space="0" w:color="000000"/>
              <w:right w:val="single" w:sz="6" w:space="0" w:color="000000"/>
            </w:tcBorders>
          </w:tcPr>
          <w:p w14:paraId="0F77AFA4" w14:textId="77777777" w:rsidR="00030930" w:rsidRDefault="00030930">
            <w:pPr>
              <w:jc w:val="center"/>
              <w:rPr>
                <w:rFonts w:cs="Times New Roman"/>
                <w:b/>
                <w:bCs/>
                <w:color w:val="000000"/>
              </w:rPr>
            </w:pPr>
          </w:p>
        </w:tc>
        <w:tc>
          <w:tcPr>
            <w:tcW w:w="991" w:type="dxa"/>
            <w:tcBorders>
              <w:top w:val="single" w:sz="6" w:space="0" w:color="000000"/>
              <w:left w:val="single" w:sz="6" w:space="0" w:color="000000"/>
              <w:bottom w:val="single" w:sz="6" w:space="0" w:color="000000"/>
              <w:right w:val="single" w:sz="6" w:space="0" w:color="000000"/>
            </w:tcBorders>
          </w:tcPr>
          <w:p w14:paraId="7D99E31E"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13AAED1D" w14:textId="77777777" w:rsidR="00030930" w:rsidRDefault="00030930">
            <w:pPr>
              <w:jc w:val="center"/>
              <w:rPr>
                <w:rFonts w:cs="Times New Roman"/>
                <w:b/>
                <w:bCs/>
                <w:color w:val="000000"/>
              </w:rPr>
            </w:pPr>
          </w:p>
        </w:tc>
        <w:tc>
          <w:tcPr>
            <w:tcW w:w="992" w:type="dxa"/>
            <w:tcBorders>
              <w:top w:val="single" w:sz="6" w:space="0" w:color="000000"/>
              <w:left w:val="single" w:sz="6" w:space="0" w:color="000000"/>
              <w:bottom w:val="single" w:sz="6" w:space="0" w:color="000000"/>
              <w:right w:val="single" w:sz="6" w:space="0" w:color="000000"/>
            </w:tcBorders>
          </w:tcPr>
          <w:p w14:paraId="1F5724B7" w14:textId="77777777" w:rsidR="00030930" w:rsidRDefault="00030930">
            <w:pPr>
              <w:jc w:val="center"/>
              <w:rPr>
                <w:rFonts w:cs="Times New Roman"/>
                <w:b/>
                <w:bCs/>
                <w:color w:val="000000"/>
              </w:rPr>
            </w:pPr>
          </w:p>
        </w:tc>
        <w:tc>
          <w:tcPr>
            <w:tcW w:w="993" w:type="dxa"/>
            <w:tcBorders>
              <w:top w:val="single" w:sz="6" w:space="0" w:color="000000"/>
              <w:left w:val="single" w:sz="6" w:space="0" w:color="000000"/>
              <w:bottom w:val="single" w:sz="6" w:space="0" w:color="000000"/>
              <w:right w:val="single" w:sz="6" w:space="0" w:color="000000"/>
            </w:tcBorders>
          </w:tcPr>
          <w:p w14:paraId="6D283647" w14:textId="77777777" w:rsidR="00030930" w:rsidRDefault="00030930">
            <w:pPr>
              <w:jc w:val="center"/>
              <w:rPr>
                <w:rFonts w:cs="Times New Roman"/>
                <w:b/>
                <w:bCs/>
                <w:color w:val="000000"/>
              </w:rPr>
            </w:pPr>
          </w:p>
        </w:tc>
        <w:tc>
          <w:tcPr>
            <w:tcW w:w="1022" w:type="dxa"/>
            <w:tcBorders>
              <w:top w:val="single" w:sz="6" w:space="0" w:color="000000"/>
              <w:left w:val="single" w:sz="6" w:space="0" w:color="000000"/>
              <w:bottom w:val="single" w:sz="6" w:space="0" w:color="000000"/>
              <w:right w:val="single" w:sz="6" w:space="0" w:color="000000"/>
            </w:tcBorders>
          </w:tcPr>
          <w:p w14:paraId="3AB72BAB" w14:textId="77777777" w:rsidR="00030930" w:rsidRDefault="00030930">
            <w:pPr>
              <w:jc w:val="center"/>
              <w:rPr>
                <w:rFonts w:cs="Times New Roman"/>
                <w:b/>
                <w:bCs/>
                <w:color w:val="000000"/>
              </w:rPr>
            </w:pPr>
          </w:p>
        </w:tc>
        <w:tc>
          <w:tcPr>
            <w:tcW w:w="904" w:type="dxa"/>
            <w:tcBorders>
              <w:top w:val="single" w:sz="6" w:space="0" w:color="000000"/>
              <w:left w:val="single" w:sz="6" w:space="0" w:color="000000"/>
              <w:bottom w:val="single" w:sz="6" w:space="0" w:color="000000"/>
              <w:right w:val="single" w:sz="6" w:space="0" w:color="000000"/>
            </w:tcBorders>
          </w:tcPr>
          <w:p w14:paraId="20130BED" w14:textId="77777777" w:rsidR="00030930" w:rsidRDefault="00030930">
            <w:pPr>
              <w:jc w:val="center"/>
              <w:rPr>
                <w:rFonts w:cs="Times New Roman"/>
                <w:b/>
                <w:bCs/>
                <w:color w:val="000000"/>
              </w:rPr>
            </w:pPr>
          </w:p>
        </w:tc>
      </w:tr>
    </w:tbl>
    <w:p w14:paraId="17EECB0D" w14:textId="77777777" w:rsidR="00030930" w:rsidRDefault="00030930">
      <w:pPr>
        <w:jc w:val="left"/>
        <w:rPr>
          <w:b/>
          <w:bCs/>
          <w:color w:val="000000"/>
          <w:sz w:val="22"/>
          <w:szCs w:val="22"/>
        </w:rPr>
      </w:pPr>
    </w:p>
    <w:p w14:paraId="3EF06520" w14:textId="77777777" w:rsidR="00030930" w:rsidRDefault="00030930">
      <w:pPr>
        <w:jc w:val="left"/>
        <w:rPr>
          <w:b/>
          <w:bCs/>
          <w:color w:val="000000"/>
          <w:sz w:val="22"/>
          <w:szCs w:val="22"/>
        </w:rPr>
      </w:pPr>
    </w:p>
    <w:tbl>
      <w:tblPr>
        <w:tblW w:w="14884" w:type="dxa"/>
        <w:tblInd w:w="-5" w:type="dxa"/>
        <w:tblLayout w:type="fixed"/>
        <w:tblLook w:val="00A0" w:firstRow="1" w:lastRow="0" w:firstColumn="1" w:lastColumn="0" w:noHBand="0" w:noVBand="0"/>
      </w:tblPr>
      <w:tblGrid>
        <w:gridCol w:w="675"/>
        <w:gridCol w:w="3295"/>
        <w:gridCol w:w="1536"/>
        <w:gridCol w:w="1441"/>
        <w:gridCol w:w="5556"/>
        <w:gridCol w:w="2381"/>
      </w:tblGrid>
      <w:tr w:rsidR="00030930" w14:paraId="2C538AAB" w14:textId="77777777">
        <w:tc>
          <w:tcPr>
            <w:tcW w:w="674" w:type="dxa"/>
            <w:vMerge w:val="restart"/>
            <w:tcBorders>
              <w:top w:val="single" w:sz="4" w:space="0" w:color="000000"/>
              <w:left w:val="single" w:sz="4" w:space="0" w:color="000000"/>
              <w:bottom w:val="single" w:sz="4" w:space="0" w:color="000000"/>
              <w:right w:val="single" w:sz="4" w:space="0" w:color="000000"/>
            </w:tcBorders>
            <w:vAlign w:val="center"/>
          </w:tcPr>
          <w:p w14:paraId="27644755" w14:textId="77777777" w:rsidR="00030930" w:rsidRDefault="00C55616">
            <w:pPr>
              <w:jc w:val="center"/>
              <w:rPr>
                <w:rFonts w:cs="Times New Roman"/>
                <w:b/>
                <w:sz w:val="26"/>
                <w:szCs w:val="26"/>
              </w:rPr>
            </w:pPr>
            <w:r>
              <w:rPr>
                <w:rFonts w:cs="Times New Roman"/>
                <w:b/>
                <w:sz w:val="18"/>
                <w:szCs w:val="18"/>
              </w:rPr>
              <w:t>№ п.п</w:t>
            </w:r>
          </w:p>
        </w:tc>
        <w:tc>
          <w:tcPr>
            <w:tcW w:w="3295" w:type="dxa"/>
            <w:vMerge w:val="restart"/>
            <w:tcBorders>
              <w:top w:val="single" w:sz="4" w:space="0" w:color="000000"/>
              <w:left w:val="single" w:sz="4" w:space="0" w:color="000000"/>
              <w:bottom w:val="single" w:sz="4" w:space="0" w:color="000000"/>
              <w:right w:val="single" w:sz="4" w:space="0" w:color="000000"/>
            </w:tcBorders>
            <w:vAlign w:val="center"/>
          </w:tcPr>
          <w:p w14:paraId="4D113F07" w14:textId="77777777" w:rsidR="00030930" w:rsidRDefault="00C55616">
            <w:pPr>
              <w:jc w:val="center"/>
              <w:rPr>
                <w:rFonts w:cs="Times New Roman"/>
                <w:b/>
                <w:sz w:val="26"/>
                <w:szCs w:val="26"/>
              </w:rPr>
            </w:pPr>
            <w:r>
              <w:rPr>
                <w:rFonts w:cs="Times New Roman"/>
                <w:b/>
                <w:sz w:val="18"/>
                <w:szCs w:val="18"/>
              </w:rPr>
              <w:t>Наименование этапа</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29ABBD65" w14:textId="77777777" w:rsidR="00030930" w:rsidRDefault="00C55616">
            <w:pPr>
              <w:jc w:val="center"/>
              <w:rPr>
                <w:rFonts w:cs="Times New Roman"/>
                <w:b/>
                <w:sz w:val="26"/>
                <w:szCs w:val="26"/>
              </w:rPr>
            </w:pPr>
            <w:r>
              <w:rPr>
                <w:rFonts w:cs="Times New Roman"/>
                <w:b/>
                <w:sz w:val="18"/>
                <w:szCs w:val="18"/>
              </w:rPr>
              <w:t>Сроки выполнения работ</w:t>
            </w:r>
          </w:p>
        </w:tc>
        <w:tc>
          <w:tcPr>
            <w:tcW w:w="5556" w:type="dxa"/>
            <w:vMerge w:val="restart"/>
            <w:tcBorders>
              <w:top w:val="single" w:sz="4" w:space="0" w:color="000000"/>
              <w:left w:val="single" w:sz="4" w:space="0" w:color="000000"/>
              <w:bottom w:val="single" w:sz="4" w:space="0" w:color="000000"/>
              <w:right w:val="single" w:sz="4" w:space="0" w:color="000000"/>
            </w:tcBorders>
            <w:vAlign w:val="center"/>
          </w:tcPr>
          <w:p w14:paraId="3C8D9AF7" w14:textId="77777777" w:rsidR="00030930" w:rsidRDefault="00C55616">
            <w:pPr>
              <w:jc w:val="center"/>
              <w:rPr>
                <w:rFonts w:cs="Times New Roman"/>
                <w:b/>
                <w:sz w:val="26"/>
                <w:szCs w:val="26"/>
              </w:rPr>
            </w:pPr>
            <w:r>
              <w:rPr>
                <w:rFonts w:cs="Times New Roman"/>
                <w:b/>
                <w:sz w:val="18"/>
                <w:szCs w:val="18"/>
              </w:rPr>
              <w:t>Результат выполненных работ</w:t>
            </w:r>
          </w:p>
        </w:tc>
        <w:tc>
          <w:tcPr>
            <w:tcW w:w="2381" w:type="dxa"/>
            <w:vMerge w:val="restart"/>
            <w:tcBorders>
              <w:top w:val="single" w:sz="4" w:space="0" w:color="000000"/>
              <w:left w:val="single" w:sz="4" w:space="0" w:color="000000"/>
              <w:bottom w:val="single" w:sz="4" w:space="0" w:color="000000"/>
              <w:right w:val="single" w:sz="4" w:space="0" w:color="000000"/>
            </w:tcBorders>
            <w:vAlign w:val="center"/>
          </w:tcPr>
          <w:p w14:paraId="1F7ED651" w14:textId="77777777" w:rsidR="00030930" w:rsidRDefault="00C55616">
            <w:pPr>
              <w:jc w:val="center"/>
              <w:rPr>
                <w:rFonts w:cs="Times New Roman"/>
                <w:b/>
                <w:sz w:val="26"/>
                <w:szCs w:val="26"/>
              </w:rPr>
            </w:pPr>
            <w:r>
              <w:rPr>
                <w:rFonts w:cs="Times New Roman"/>
                <w:b/>
                <w:sz w:val="18"/>
                <w:szCs w:val="18"/>
              </w:rPr>
              <w:t>Цена</w:t>
            </w:r>
          </w:p>
          <w:p w14:paraId="5FF09A12" w14:textId="77777777" w:rsidR="00030930" w:rsidRDefault="00C55616">
            <w:pPr>
              <w:jc w:val="center"/>
              <w:rPr>
                <w:rFonts w:cs="Times New Roman"/>
                <w:b/>
                <w:sz w:val="26"/>
                <w:szCs w:val="26"/>
              </w:rPr>
            </w:pPr>
            <w:r>
              <w:rPr>
                <w:rFonts w:cs="Times New Roman"/>
                <w:b/>
                <w:sz w:val="18"/>
                <w:szCs w:val="18"/>
              </w:rPr>
              <w:t>с НДС, руб.</w:t>
            </w:r>
          </w:p>
        </w:tc>
      </w:tr>
      <w:tr w:rsidR="00030930" w14:paraId="105441C1" w14:textId="77777777">
        <w:tc>
          <w:tcPr>
            <w:tcW w:w="674" w:type="dxa"/>
            <w:vMerge/>
            <w:tcBorders>
              <w:top w:val="single" w:sz="4" w:space="0" w:color="000000"/>
              <w:left w:val="single" w:sz="4" w:space="0" w:color="000000"/>
              <w:bottom w:val="single" w:sz="4" w:space="0" w:color="000000"/>
              <w:right w:val="single" w:sz="4" w:space="0" w:color="000000"/>
            </w:tcBorders>
          </w:tcPr>
          <w:p w14:paraId="1BFB8BB4" w14:textId="77777777" w:rsidR="00030930" w:rsidRDefault="00030930">
            <w:pPr>
              <w:jc w:val="center"/>
              <w:rPr>
                <w:rFonts w:cs="Times New Roman"/>
                <w:sz w:val="26"/>
                <w:szCs w:val="26"/>
              </w:rPr>
            </w:pPr>
          </w:p>
        </w:tc>
        <w:tc>
          <w:tcPr>
            <w:tcW w:w="3295" w:type="dxa"/>
            <w:vMerge/>
            <w:tcBorders>
              <w:top w:val="single" w:sz="4" w:space="0" w:color="000000"/>
              <w:left w:val="single" w:sz="4" w:space="0" w:color="000000"/>
              <w:bottom w:val="single" w:sz="4" w:space="0" w:color="000000"/>
              <w:right w:val="single" w:sz="4" w:space="0" w:color="000000"/>
            </w:tcBorders>
          </w:tcPr>
          <w:p w14:paraId="1C2B3A1B" w14:textId="77777777" w:rsidR="00030930" w:rsidRDefault="00030930">
            <w:pPr>
              <w:jc w:val="center"/>
              <w:rPr>
                <w:rFonts w:cs="Times New Roman"/>
                <w:sz w:val="26"/>
                <w:szCs w:val="26"/>
              </w:rPr>
            </w:pPr>
          </w:p>
        </w:tc>
        <w:tc>
          <w:tcPr>
            <w:tcW w:w="1536" w:type="dxa"/>
            <w:tcBorders>
              <w:top w:val="single" w:sz="4" w:space="0" w:color="000000"/>
              <w:left w:val="single" w:sz="4" w:space="0" w:color="000000"/>
              <w:bottom w:val="single" w:sz="4" w:space="0" w:color="000000"/>
              <w:right w:val="single" w:sz="4" w:space="0" w:color="000000"/>
            </w:tcBorders>
          </w:tcPr>
          <w:p w14:paraId="4160DCC0" w14:textId="77777777" w:rsidR="00030930" w:rsidRDefault="00C55616">
            <w:pPr>
              <w:jc w:val="center"/>
              <w:rPr>
                <w:rFonts w:cs="Times New Roman"/>
                <w:sz w:val="26"/>
                <w:szCs w:val="26"/>
              </w:rPr>
            </w:pPr>
            <w:r>
              <w:rPr>
                <w:rFonts w:cs="Times New Roman"/>
                <w:sz w:val="18"/>
                <w:szCs w:val="18"/>
              </w:rPr>
              <w:t>Начало</w:t>
            </w:r>
          </w:p>
        </w:tc>
        <w:tc>
          <w:tcPr>
            <w:tcW w:w="1441" w:type="dxa"/>
            <w:tcBorders>
              <w:top w:val="single" w:sz="4" w:space="0" w:color="000000"/>
              <w:left w:val="single" w:sz="4" w:space="0" w:color="000000"/>
              <w:bottom w:val="single" w:sz="4" w:space="0" w:color="000000"/>
              <w:right w:val="single" w:sz="4" w:space="0" w:color="000000"/>
            </w:tcBorders>
          </w:tcPr>
          <w:p w14:paraId="3C017B68" w14:textId="77777777" w:rsidR="00030930" w:rsidRDefault="00C55616">
            <w:pPr>
              <w:jc w:val="center"/>
              <w:rPr>
                <w:rFonts w:cs="Times New Roman"/>
                <w:sz w:val="26"/>
                <w:szCs w:val="26"/>
              </w:rPr>
            </w:pPr>
            <w:r>
              <w:rPr>
                <w:rFonts w:cs="Times New Roman"/>
                <w:sz w:val="18"/>
                <w:szCs w:val="18"/>
              </w:rPr>
              <w:t>Окончание</w:t>
            </w:r>
          </w:p>
        </w:tc>
        <w:tc>
          <w:tcPr>
            <w:tcW w:w="5556" w:type="dxa"/>
            <w:vMerge/>
            <w:tcBorders>
              <w:top w:val="single" w:sz="4" w:space="0" w:color="000000"/>
              <w:left w:val="single" w:sz="4" w:space="0" w:color="000000"/>
              <w:bottom w:val="single" w:sz="4" w:space="0" w:color="000000"/>
              <w:right w:val="single" w:sz="4" w:space="0" w:color="000000"/>
            </w:tcBorders>
          </w:tcPr>
          <w:p w14:paraId="1FE80D77" w14:textId="77777777" w:rsidR="00030930" w:rsidRDefault="00030930">
            <w:pPr>
              <w:jc w:val="center"/>
              <w:rPr>
                <w:rFonts w:cs="Times New Roman"/>
                <w:sz w:val="26"/>
                <w:szCs w:val="26"/>
              </w:rPr>
            </w:pPr>
          </w:p>
        </w:tc>
        <w:tc>
          <w:tcPr>
            <w:tcW w:w="2381" w:type="dxa"/>
            <w:vMerge/>
            <w:tcBorders>
              <w:top w:val="single" w:sz="4" w:space="0" w:color="000000"/>
              <w:left w:val="single" w:sz="4" w:space="0" w:color="000000"/>
              <w:bottom w:val="single" w:sz="4" w:space="0" w:color="000000"/>
              <w:right w:val="single" w:sz="4" w:space="0" w:color="000000"/>
            </w:tcBorders>
          </w:tcPr>
          <w:p w14:paraId="2459490D" w14:textId="77777777" w:rsidR="00030930" w:rsidRDefault="00030930">
            <w:pPr>
              <w:jc w:val="center"/>
              <w:rPr>
                <w:rFonts w:cs="Times New Roman"/>
                <w:sz w:val="26"/>
                <w:szCs w:val="26"/>
              </w:rPr>
            </w:pPr>
          </w:p>
        </w:tc>
      </w:tr>
      <w:tr w:rsidR="00030930" w14:paraId="301AC772" w14:textId="77777777">
        <w:tc>
          <w:tcPr>
            <w:tcW w:w="674" w:type="dxa"/>
            <w:tcBorders>
              <w:top w:val="single" w:sz="4" w:space="0" w:color="000000"/>
              <w:left w:val="single" w:sz="4" w:space="0" w:color="000000"/>
              <w:bottom w:val="single" w:sz="4" w:space="0" w:color="000000"/>
              <w:right w:val="single" w:sz="4" w:space="0" w:color="000000"/>
            </w:tcBorders>
          </w:tcPr>
          <w:p w14:paraId="0B6B4E47" w14:textId="77777777" w:rsidR="00030930" w:rsidRDefault="00C55616">
            <w:pPr>
              <w:jc w:val="center"/>
              <w:rPr>
                <w:rFonts w:cs="Times New Roman"/>
                <w:sz w:val="26"/>
                <w:szCs w:val="26"/>
              </w:rPr>
            </w:pPr>
            <w:r>
              <w:rPr>
                <w:rFonts w:cs="Times New Roman"/>
                <w:sz w:val="18"/>
                <w:szCs w:val="18"/>
              </w:rPr>
              <w:t>1</w:t>
            </w:r>
          </w:p>
        </w:tc>
        <w:tc>
          <w:tcPr>
            <w:tcW w:w="3295" w:type="dxa"/>
            <w:tcBorders>
              <w:top w:val="single" w:sz="4" w:space="0" w:color="000000"/>
              <w:left w:val="single" w:sz="4" w:space="0" w:color="000000"/>
              <w:bottom w:val="single" w:sz="4" w:space="0" w:color="000000"/>
              <w:right w:val="single" w:sz="4" w:space="0" w:color="000000"/>
            </w:tcBorders>
          </w:tcPr>
          <w:p w14:paraId="2EA6A002" w14:textId="77777777" w:rsidR="00030930" w:rsidRDefault="00C55616">
            <w:pPr>
              <w:jc w:val="center"/>
              <w:rPr>
                <w:rFonts w:cs="Times New Roman"/>
                <w:sz w:val="26"/>
                <w:szCs w:val="26"/>
              </w:rPr>
            </w:pPr>
            <w:r>
              <w:rPr>
                <w:rFonts w:cs="Times New Roman"/>
                <w:sz w:val="18"/>
                <w:szCs w:val="18"/>
              </w:rPr>
              <w:t>Разработка Рабочей   документации</w:t>
            </w:r>
          </w:p>
        </w:tc>
        <w:tc>
          <w:tcPr>
            <w:tcW w:w="1536" w:type="dxa"/>
            <w:tcBorders>
              <w:top w:val="single" w:sz="4" w:space="0" w:color="000000"/>
              <w:left w:val="single" w:sz="4" w:space="0" w:color="000000"/>
              <w:bottom w:val="single" w:sz="4" w:space="0" w:color="000000"/>
              <w:right w:val="single" w:sz="4" w:space="0" w:color="000000"/>
            </w:tcBorders>
          </w:tcPr>
          <w:p w14:paraId="495538A1" w14:textId="77777777" w:rsidR="00030930" w:rsidRDefault="00C55616">
            <w:pPr>
              <w:jc w:val="center"/>
              <w:rPr>
                <w:rFonts w:cs="Times New Roman"/>
                <w:sz w:val="26"/>
                <w:szCs w:val="26"/>
              </w:rPr>
            </w:pPr>
            <w:r>
              <w:rPr>
                <w:rFonts w:cs="Times New Roman"/>
                <w:sz w:val="18"/>
                <w:szCs w:val="18"/>
              </w:rPr>
              <w:t>С даты договора</w:t>
            </w:r>
          </w:p>
        </w:tc>
        <w:tc>
          <w:tcPr>
            <w:tcW w:w="1441" w:type="dxa"/>
            <w:tcBorders>
              <w:top w:val="single" w:sz="4" w:space="0" w:color="000000"/>
              <w:left w:val="single" w:sz="4" w:space="0" w:color="000000"/>
              <w:bottom w:val="single" w:sz="4" w:space="0" w:color="000000"/>
              <w:right w:val="single" w:sz="4" w:space="0" w:color="000000"/>
            </w:tcBorders>
          </w:tcPr>
          <w:p w14:paraId="656A5266" w14:textId="77777777" w:rsidR="00030930" w:rsidRDefault="00C55616">
            <w:pPr>
              <w:jc w:val="center"/>
              <w:rPr>
                <w:rFonts w:cs="Times New Roman"/>
                <w:sz w:val="26"/>
                <w:szCs w:val="26"/>
              </w:rPr>
            </w:pPr>
            <w:r>
              <w:rPr>
                <w:rFonts w:cs="Times New Roman"/>
                <w:sz w:val="18"/>
                <w:szCs w:val="18"/>
              </w:rPr>
              <w:t>20.11.2025</w:t>
            </w:r>
          </w:p>
        </w:tc>
        <w:tc>
          <w:tcPr>
            <w:tcW w:w="5556" w:type="dxa"/>
            <w:tcBorders>
              <w:top w:val="single" w:sz="4" w:space="0" w:color="000000"/>
              <w:left w:val="single" w:sz="4" w:space="0" w:color="000000"/>
              <w:bottom w:val="single" w:sz="4" w:space="0" w:color="000000"/>
              <w:right w:val="single" w:sz="4" w:space="0" w:color="000000"/>
            </w:tcBorders>
          </w:tcPr>
          <w:p w14:paraId="3AE8120F" w14:textId="77777777" w:rsidR="00030930" w:rsidRDefault="00C55616">
            <w:pPr>
              <w:jc w:val="center"/>
              <w:rPr>
                <w:rFonts w:cs="Times New Roman"/>
                <w:sz w:val="26"/>
                <w:szCs w:val="26"/>
              </w:rPr>
            </w:pPr>
            <w:r>
              <w:rPr>
                <w:rFonts w:cs="Times New Roman"/>
                <w:sz w:val="18"/>
                <w:szCs w:val="18"/>
              </w:rPr>
              <w:t>Согласованный заказчиком и утвержденный «в производство работ» комплект рабочей документации, подписанный со стороны заказчика акт сдачи-приемки рабочей документации</w:t>
            </w:r>
          </w:p>
        </w:tc>
        <w:tc>
          <w:tcPr>
            <w:tcW w:w="2381" w:type="dxa"/>
            <w:tcBorders>
              <w:top w:val="single" w:sz="4" w:space="0" w:color="000000"/>
              <w:left w:val="single" w:sz="4" w:space="0" w:color="000000"/>
              <w:bottom w:val="single" w:sz="4" w:space="0" w:color="000000"/>
              <w:right w:val="single" w:sz="4" w:space="0" w:color="000000"/>
            </w:tcBorders>
            <w:vAlign w:val="center"/>
          </w:tcPr>
          <w:p w14:paraId="74099EB7" w14:textId="77777777" w:rsidR="00030930" w:rsidRDefault="00030930">
            <w:pPr>
              <w:jc w:val="center"/>
              <w:rPr>
                <w:rFonts w:cs="Times New Roman"/>
                <w:sz w:val="26"/>
                <w:szCs w:val="26"/>
              </w:rPr>
            </w:pPr>
          </w:p>
        </w:tc>
      </w:tr>
      <w:tr w:rsidR="00030930" w14:paraId="15187C7F" w14:textId="77777777">
        <w:tc>
          <w:tcPr>
            <w:tcW w:w="12502" w:type="dxa"/>
            <w:gridSpan w:val="5"/>
            <w:tcBorders>
              <w:top w:val="single" w:sz="4" w:space="0" w:color="000000"/>
              <w:left w:val="single" w:sz="4" w:space="0" w:color="000000"/>
              <w:bottom w:val="single" w:sz="4" w:space="0" w:color="000000"/>
              <w:right w:val="single" w:sz="4" w:space="0" w:color="000000"/>
            </w:tcBorders>
          </w:tcPr>
          <w:p w14:paraId="0E6228B9" w14:textId="77777777" w:rsidR="00030930" w:rsidRDefault="00C55616">
            <w:pPr>
              <w:jc w:val="center"/>
              <w:rPr>
                <w:rFonts w:cs="Times New Roman"/>
                <w:sz w:val="26"/>
                <w:szCs w:val="26"/>
              </w:rPr>
            </w:pPr>
            <w:r>
              <w:rPr>
                <w:rFonts w:cs="Times New Roman"/>
                <w:sz w:val="18"/>
                <w:szCs w:val="18"/>
              </w:rPr>
              <w:t>ИТОГО:</w:t>
            </w:r>
          </w:p>
        </w:tc>
        <w:tc>
          <w:tcPr>
            <w:tcW w:w="2381" w:type="dxa"/>
            <w:tcBorders>
              <w:top w:val="single" w:sz="4" w:space="0" w:color="000000"/>
              <w:left w:val="single" w:sz="4" w:space="0" w:color="000000"/>
              <w:bottom w:val="single" w:sz="4" w:space="0" w:color="000000"/>
              <w:right w:val="single" w:sz="4" w:space="0" w:color="000000"/>
            </w:tcBorders>
            <w:vAlign w:val="center"/>
          </w:tcPr>
          <w:p w14:paraId="66C0FF8C" w14:textId="77777777" w:rsidR="00030930" w:rsidRDefault="00030930">
            <w:pPr>
              <w:jc w:val="center"/>
              <w:rPr>
                <w:rFonts w:cs="Times New Roman"/>
                <w:sz w:val="26"/>
                <w:szCs w:val="26"/>
              </w:rPr>
            </w:pPr>
          </w:p>
        </w:tc>
      </w:tr>
    </w:tbl>
    <w:p w14:paraId="676CD76C" w14:textId="77777777" w:rsidR="00030930" w:rsidRDefault="00030930">
      <w:pPr>
        <w:jc w:val="left"/>
        <w:rPr>
          <w:b/>
          <w:bCs/>
          <w:color w:val="000000"/>
          <w:sz w:val="22"/>
          <w:szCs w:val="22"/>
        </w:rPr>
      </w:pPr>
    </w:p>
    <w:p w14:paraId="5591286B" w14:textId="77777777" w:rsidR="00030930" w:rsidRDefault="00030930">
      <w:pPr>
        <w:jc w:val="left"/>
        <w:rPr>
          <w:b/>
          <w:bCs/>
          <w:color w:val="000000"/>
          <w:sz w:val="22"/>
          <w:szCs w:val="22"/>
        </w:rPr>
      </w:pPr>
    </w:p>
    <w:p w14:paraId="3CC87713" w14:textId="77777777" w:rsidR="00030930" w:rsidRDefault="00030930">
      <w:pPr>
        <w:jc w:val="left"/>
        <w:rPr>
          <w:b/>
          <w:bCs/>
          <w:color w:val="000000"/>
          <w:sz w:val="22"/>
          <w:szCs w:val="22"/>
        </w:rPr>
      </w:pPr>
    </w:p>
    <w:p w14:paraId="718CE473" w14:textId="77777777" w:rsidR="00030930" w:rsidRDefault="00030930">
      <w:pPr>
        <w:ind w:right="1"/>
        <w:rPr>
          <w:b/>
          <w:sz w:val="22"/>
          <w:szCs w:val="22"/>
        </w:rPr>
      </w:pPr>
    </w:p>
    <w:p w14:paraId="4524F3BB" w14:textId="77777777" w:rsidR="00030930" w:rsidRDefault="00030930">
      <w:pPr>
        <w:ind w:right="1"/>
        <w:rPr>
          <w:b/>
          <w:sz w:val="22"/>
          <w:szCs w:val="22"/>
        </w:rPr>
      </w:pPr>
    </w:p>
    <w:tbl>
      <w:tblPr>
        <w:tblW w:w="14757" w:type="dxa"/>
        <w:tblInd w:w="-112" w:type="dxa"/>
        <w:tblLayout w:type="fixed"/>
        <w:tblCellMar>
          <w:left w:w="30" w:type="dxa"/>
          <w:right w:w="30" w:type="dxa"/>
        </w:tblCellMar>
        <w:tblLook w:val="04A0" w:firstRow="1" w:lastRow="0" w:firstColumn="1" w:lastColumn="0" w:noHBand="0" w:noVBand="1"/>
      </w:tblPr>
      <w:tblGrid>
        <w:gridCol w:w="709"/>
        <w:gridCol w:w="1801"/>
        <w:gridCol w:w="1319"/>
        <w:gridCol w:w="1277"/>
        <w:gridCol w:w="1275"/>
        <w:gridCol w:w="1273"/>
        <w:gridCol w:w="2137"/>
        <w:gridCol w:w="2255"/>
        <w:gridCol w:w="1423"/>
        <w:gridCol w:w="1288"/>
      </w:tblGrid>
      <w:tr w:rsidR="00030930" w14:paraId="17A7C508" w14:textId="77777777">
        <w:trPr>
          <w:trHeight w:val="1752"/>
        </w:trPr>
        <w:tc>
          <w:tcPr>
            <w:tcW w:w="708"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35A732C3" w14:textId="77777777" w:rsidR="00030930" w:rsidRDefault="00C55616">
            <w:pPr>
              <w:jc w:val="center"/>
              <w:rPr>
                <w:b/>
                <w:bCs/>
                <w:color w:val="000000"/>
              </w:rPr>
            </w:pPr>
            <w:r>
              <w:rPr>
                <w:b/>
                <w:bCs/>
                <w:color w:val="000000"/>
                <w:sz w:val="20"/>
                <w:szCs w:val="20"/>
              </w:rPr>
              <w:t>№ п/п</w:t>
            </w:r>
          </w:p>
        </w:tc>
        <w:tc>
          <w:tcPr>
            <w:tcW w:w="1800"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6A5336E8" w14:textId="77777777" w:rsidR="00030930" w:rsidRDefault="00C55616">
            <w:pPr>
              <w:jc w:val="center"/>
              <w:rPr>
                <w:b/>
                <w:bCs/>
                <w:color w:val="000000"/>
              </w:rPr>
            </w:pPr>
            <w:r>
              <w:rPr>
                <w:b/>
                <w:bCs/>
                <w:color w:val="000000"/>
                <w:sz w:val="20"/>
                <w:szCs w:val="20"/>
              </w:rPr>
              <w:t>Номенклатура МТР</w:t>
            </w:r>
          </w:p>
        </w:tc>
        <w:tc>
          <w:tcPr>
            <w:tcW w:w="1319"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156E5AD8" w14:textId="77777777" w:rsidR="00030930" w:rsidRDefault="00C55616">
            <w:pPr>
              <w:jc w:val="center"/>
              <w:rPr>
                <w:b/>
                <w:bCs/>
                <w:color w:val="000000"/>
              </w:rPr>
            </w:pPr>
            <w:r>
              <w:rPr>
                <w:b/>
                <w:bCs/>
                <w:color w:val="000000"/>
                <w:sz w:val="20"/>
                <w:szCs w:val="20"/>
              </w:rPr>
              <w:t>Марка, тип, Гост, ТУ</w:t>
            </w:r>
          </w:p>
        </w:tc>
        <w:tc>
          <w:tcPr>
            <w:tcW w:w="1277"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459FCDE9" w14:textId="77777777" w:rsidR="00030930" w:rsidRDefault="00C55616">
            <w:pPr>
              <w:jc w:val="center"/>
              <w:rPr>
                <w:b/>
                <w:bCs/>
                <w:color w:val="000000"/>
              </w:rPr>
            </w:pPr>
            <w:r>
              <w:rPr>
                <w:b/>
                <w:bCs/>
                <w:color w:val="000000"/>
                <w:sz w:val="20"/>
                <w:szCs w:val="20"/>
              </w:rPr>
              <w:t>Единица измерения</w:t>
            </w:r>
          </w:p>
        </w:tc>
        <w:tc>
          <w:tcPr>
            <w:tcW w:w="1275"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1EAB3B63" w14:textId="77777777" w:rsidR="00030930" w:rsidRDefault="00C55616">
            <w:pPr>
              <w:jc w:val="center"/>
              <w:rPr>
                <w:b/>
                <w:bCs/>
                <w:color w:val="000000"/>
              </w:rPr>
            </w:pPr>
            <w:r>
              <w:rPr>
                <w:b/>
                <w:bCs/>
                <w:color w:val="000000"/>
                <w:sz w:val="20"/>
                <w:szCs w:val="20"/>
              </w:rPr>
              <w:t>Количество</w:t>
            </w:r>
          </w:p>
        </w:tc>
        <w:tc>
          <w:tcPr>
            <w:tcW w:w="1273"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2A121357" w14:textId="77777777" w:rsidR="00030930" w:rsidRDefault="00C55616">
            <w:pPr>
              <w:jc w:val="center"/>
              <w:rPr>
                <w:b/>
                <w:bCs/>
                <w:color w:val="000000"/>
              </w:rPr>
            </w:pPr>
            <w:r>
              <w:rPr>
                <w:b/>
                <w:bCs/>
                <w:color w:val="000000"/>
                <w:sz w:val="20"/>
                <w:szCs w:val="20"/>
              </w:rPr>
              <w:t>Срок поставки</w:t>
            </w:r>
          </w:p>
        </w:tc>
        <w:tc>
          <w:tcPr>
            <w:tcW w:w="2137"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127CCA4C" w14:textId="77777777" w:rsidR="00030930" w:rsidRDefault="00C55616">
            <w:pPr>
              <w:jc w:val="center"/>
              <w:rPr>
                <w:b/>
                <w:bCs/>
                <w:color w:val="000000"/>
              </w:rPr>
            </w:pPr>
            <w:r>
              <w:rPr>
                <w:b/>
                <w:bCs/>
                <w:color w:val="000000"/>
                <w:sz w:val="20"/>
                <w:szCs w:val="20"/>
              </w:rPr>
              <w:t>Цена на продукцию за единицу без НДС, руб.</w:t>
            </w:r>
          </w:p>
        </w:tc>
        <w:tc>
          <w:tcPr>
            <w:tcW w:w="2255"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58698958" w14:textId="77777777" w:rsidR="00030930" w:rsidRDefault="00C55616">
            <w:pPr>
              <w:jc w:val="center"/>
              <w:rPr>
                <w:b/>
                <w:bCs/>
                <w:color w:val="000000"/>
              </w:rPr>
            </w:pPr>
            <w:r>
              <w:rPr>
                <w:b/>
                <w:bCs/>
                <w:color w:val="000000"/>
                <w:sz w:val="20"/>
                <w:szCs w:val="20"/>
              </w:rPr>
              <w:t>Стоимость продукции без НДС, руб.</w:t>
            </w:r>
          </w:p>
        </w:tc>
        <w:tc>
          <w:tcPr>
            <w:tcW w:w="1423"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63C6D699" w14:textId="77777777" w:rsidR="00030930" w:rsidRDefault="00C55616">
            <w:pPr>
              <w:spacing w:after="160" w:line="259" w:lineRule="auto"/>
              <w:jc w:val="center"/>
              <w:rPr>
                <w:b/>
                <w:sz w:val="20"/>
                <w:szCs w:val="20"/>
              </w:rPr>
            </w:pPr>
            <w:r>
              <w:rPr>
                <w:b/>
                <w:bCs/>
                <w:sz w:val="20"/>
                <w:szCs w:val="20"/>
              </w:rPr>
              <w:t>Гарантийный срок</w:t>
            </w:r>
          </w:p>
        </w:tc>
        <w:tc>
          <w:tcPr>
            <w:tcW w:w="1288"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vAlign w:val="center"/>
          </w:tcPr>
          <w:p w14:paraId="5E239F6B" w14:textId="77777777" w:rsidR="00030930" w:rsidRDefault="00C55616">
            <w:pPr>
              <w:spacing w:after="160" w:line="259" w:lineRule="auto"/>
              <w:jc w:val="center"/>
              <w:rPr>
                <w:b/>
              </w:rPr>
            </w:pPr>
            <w:r>
              <w:rPr>
                <w:b/>
                <w:sz w:val="20"/>
                <w:szCs w:val="20"/>
              </w:rPr>
              <w:t>Примечание</w:t>
            </w:r>
          </w:p>
        </w:tc>
      </w:tr>
      <w:tr w:rsidR="00030930" w14:paraId="5CBA607D" w14:textId="77777777">
        <w:trPr>
          <w:trHeight w:val="300"/>
        </w:trPr>
        <w:tc>
          <w:tcPr>
            <w:tcW w:w="708" w:type="dxa"/>
            <w:tcBorders>
              <w:left w:val="single" w:sz="4" w:space="0" w:color="000000"/>
              <w:bottom w:val="single" w:sz="4" w:space="0" w:color="000000"/>
              <w:right w:val="single" w:sz="4" w:space="0" w:color="000000"/>
            </w:tcBorders>
            <w:shd w:val="clear" w:color="FFFFFF" w:themeColor="background1" w:fill="FFFFFF" w:themeFill="background1"/>
            <w:vAlign w:val="center"/>
          </w:tcPr>
          <w:p w14:paraId="1A3E92BC" w14:textId="77777777" w:rsidR="00030930" w:rsidRDefault="00C55616">
            <w:pPr>
              <w:jc w:val="center"/>
              <w:rPr>
                <w:b/>
                <w:bCs/>
                <w:color w:val="000000"/>
              </w:rPr>
            </w:pPr>
            <w:r>
              <w:rPr>
                <w:b/>
                <w:bCs/>
                <w:color w:val="000000"/>
                <w:sz w:val="20"/>
                <w:szCs w:val="20"/>
              </w:rPr>
              <w:t>1</w:t>
            </w:r>
          </w:p>
        </w:tc>
        <w:tc>
          <w:tcPr>
            <w:tcW w:w="1800" w:type="dxa"/>
            <w:tcBorders>
              <w:bottom w:val="single" w:sz="4" w:space="0" w:color="000000"/>
              <w:right w:val="single" w:sz="4" w:space="0" w:color="000000"/>
            </w:tcBorders>
            <w:shd w:val="clear" w:color="FFFFFF" w:themeColor="background1" w:fill="FFFFFF" w:themeFill="background1"/>
            <w:vAlign w:val="center"/>
          </w:tcPr>
          <w:p w14:paraId="6D8FED11" w14:textId="77777777" w:rsidR="00030930" w:rsidRDefault="00C55616">
            <w:pPr>
              <w:jc w:val="center"/>
              <w:rPr>
                <w:b/>
                <w:bCs/>
                <w:color w:val="000000"/>
              </w:rPr>
            </w:pPr>
            <w:r>
              <w:rPr>
                <w:b/>
                <w:bCs/>
                <w:color w:val="000000"/>
                <w:sz w:val="20"/>
                <w:szCs w:val="20"/>
              </w:rPr>
              <w:t>2</w:t>
            </w:r>
          </w:p>
        </w:tc>
        <w:tc>
          <w:tcPr>
            <w:tcW w:w="1319" w:type="dxa"/>
            <w:tcBorders>
              <w:bottom w:val="single" w:sz="4" w:space="0" w:color="000000"/>
              <w:right w:val="single" w:sz="4" w:space="0" w:color="000000"/>
            </w:tcBorders>
            <w:shd w:val="clear" w:color="FFFFFF" w:themeColor="background1" w:fill="FFFFFF" w:themeFill="background1"/>
            <w:vAlign w:val="center"/>
          </w:tcPr>
          <w:p w14:paraId="45869CE9" w14:textId="77777777" w:rsidR="00030930" w:rsidRDefault="00C55616">
            <w:pPr>
              <w:jc w:val="center"/>
              <w:rPr>
                <w:b/>
                <w:bCs/>
                <w:color w:val="000000"/>
              </w:rPr>
            </w:pPr>
            <w:r>
              <w:rPr>
                <w:b/>
                <w:bCs/>
                <w:color w:val="000000"/>
                <w:sz w:val="20"/>
                <w:szCs w:val="20"/>
              </w:rPr>
              <w:t>3</w:t>
            </w:r>
          </w:p>
        </w:tc>
        <w:tc>
          <w:tcPr>
            <w:tcW w:w="1277" w:type="dxa"/>
            <w:tcBorders>
              <w:bottom w:val="single" w:sz="4" w:space="0" w:color="000000"/>
              <w:right w:val="single" w:sz="4" w:space="0" w:color="000000"/>
            </w:tcBorders>
            <w:shd w:val="clear" w:color="FFFFFF" w:themeColor="background1" w:fill="FFFFFF" w:themeFill="background1"/>
            <w:vAlign w:val="center"/>
          </w:tcPr>
          <w:p w14:paraId="583E7AAC" w14:textId="77777777" w:rsidR="00030930" w:rsidRDefault="00C55616">
            <w:pPr>
              <w:jc w:val="center"/>
              <w:rPr>
                <w:b/>
                <w:bCs/>
                <w:color w:val="000000"/>
              </w:rPr>
            </w:pPr>
            <w:r>
              <w:rPr>
                <w:b/>
                <w:bCs/>
                <w:color w:val="000000"/>
                <w:sz w:val="20"/>
                <w:szCs w:val="20"/>
              </w:rPr>
              <w:t>4</w:t>
            </w:r>
          </w:p>
        </w:tc>
        <w:tc>
          <w:tcPr>
            <w:tcW w:w="1275" w:type="dxa"/>
            <w:tcBorders>
              <w:bottom w:val="single" w:sz="4" w:space="0" w:color="000000"/>
              <w:right w:val="single" w:sz="4" w:space="0" w:color="000000"/>
            </w:tcBorders>
            <w:shd w:val="clear" w:color="FFFFFF" w:themeColor="background1" w:fill="FFFFFF" w:themeFill="background1"/>
            <w:vAlign w:val="center"/>
          </w:tcPr>
          <w:p w14:paraId="6FF50521" w14:textId="77777777" w:rsidR="00030930" w:rsidRDefault="00C55616">
            <w:pPr>
              <w:jc w:val="center"/>
              <w:rPr>
                <w:b/>
                <w:bCs/>
                <w:color w:val="000000"/>
              </w:rPr>
            </w:pPr>
            <w:r>
              <w:rPr>
                <w:b/>
                <w:bCs/>
                <w:color w:val="000000"/>
                <w:sz w:val="20"/>
                <w:szCs w:val="20"/>
              </w:rPr>
              <w:t>5</w:t>
            </w:r>
          </w:p>
        </w:tc>
        <w:tc>
          <w:tcPr>
            <w:tcW w:w="1273" w:type="dxa"/>
            <w:tcBorders>
              <w:bottom w:val="single" w:sz="4" w:space="0" w:color="000000"/>
              <w:right w:val="single" w:sz="4" w:space="0" w:color="000000"/>
            </w:tcBorders>
            <w:shd w:val="clear" w:color="FFFFFF" w:themeColor="background1" w:fill="FFFFFF" w:themeFill="background1"/>
            <w:vAlign w:val="center"/>
          </w:tcPr>
          <w:p w14:paraId="25D2AB5E" w14:textId="77777777" w:rsidR="00030930" w:rsidRDefault="00C55616">
            <w:pPr>
              <w:jc w:val="center"/>
              <w:rPr>
                <w:b/>
                <w:bCs/>
                <w:color w:val="000000"/>
              </w:rPr>
            </w:pPr>
            <w:r>
              <w:rPr>
                <w:b/>
                <w:bCs/>
                <w:color w:val="000000"/>
                <w:sz w:val="20"/>
                <w:szCs w:val="20"/>
              </w:rPr>
              <w:t>6</w:t>
            </w:r>
          </w:p>
        </w:tc>
        <w:tc>
          <w:tcPr>
            <w:tcW w:w="2137" w:type="dxa"/>
            <w:tcBorders>
              <w:bottom w:val="single" w:sz="4" w:space="0" w:color="000000"/>
              <w:right w:val="single" w:sz="4" w:space="0" w:color="000000"/>
            </w:tcBorders>
            <w:shd w:val="clear" w:color="FFFFFF" w:themeColor="background1" w:fill="FFFFFF" w:themeFill="background1"/>
            <w:vAlign w:val="center"/>
          </w:tcPr>
          <w:p w14:paraId="1E04E9AD" w14:textId="77777777" w:rsidR="00030930" w:rsidRDefault="00C55616">
            <w:pPr>
              <w:jc w:val="center"/>
              <w:rPr>
                <w:b/>
                <w:bCs/>
                <w:color w:val="000000"/>
              </w:rPr>
            </w:pPr>
            <w:r>
              <w:rPr>
                <w:b/>
                <w:bCs/>
                <w:color w:val="000000"/>
                <w:sz w:val="20"/>
                <w:szCs w:val="20"/>
              </w:rPr>
              <w:t>7</w:t>
            </w:r>
          </w:p>
        </w:tc>
        <w:tc>
          <w:tcPr>
            <w:tcW w:w="2255" w:type="dxa"/>
            <w:tcBorders>
              <w:bottom w:val="single" w:sz="4" w:space="0" w:color="000000"/>
              <w:right w:val="single" w:sz="4" w:space="0" w:color="000000"/>
            </w:tcBorders>
            <w:shd w:val="clear" w:color="FFFFFF" w:themeColor="background1" w:fill="FFFFFF" w:themeFill="background1"/>
            <w:vAlign w:val="center"/>
          </w:tcPr>
          <w:p w14:paraId="3D8551FD" w14:textId="77777777" w:rsidR="00030930" w:rsidRDefault="00C55616">
            <w:pPr>
              <w:jc w:val="center"/>
              <w:rPr>
                <w:b/>
                <w:bCs/>
                <w:color w:val="000000"/>
              </w:rPr>
            </w:pPr>
            <w:r>
              <w:rPr>
                <w:b/>
                <w:bCs/>
                <w:color w:val="000000"/>
                <w:sz w:val="20"/>
                <w:szCs w:val="20"/>
              </w:rPr>
              <w:t>8</w:t>
            </w:r>
          </w:p>
        </w:tc>
        <w:tc>
          <w:tcPr>
            <w:tcW w:w="1423"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3EA71CF8" w14:textId="77777777" w:rsidR="00030930" w:rsidRDefault="00C55616">
            <w:pPr>
              <w:spacing w:after="160" w:line="259" w:lineRule="auto"/>
              <w:jc w:val="center"/>
              <w:rPr>
                <w:b/>
                <w:sz w:val="20"/>
                <w:szCs w:val="20"/>
              </w:rPr>
            </w:pPr>
            <w:r>
              <w:rPr>
                <w:b/>
                <w:sz w:val="20"/>
                <w:szCs w:val="20"/>
              </w:rPr>
              <w:t>9</w:t>
            </w:r>
          </w:p>
        </w:tc>
        <w:tc>
          <w:tcPr>
            <w:tcW w:w="1288"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2C0F2991" w14:textId="77777777" w:rsidR="00030930" w:rsidRDefault="00C55616">
            <w:pPr>
              <w:spacing w:after="160" w:line="259" w:lineRule="auto"/>
              <w:jc w:val="center"/>
              <w:rPr>
                <w:b/>
              </w:rPr>
            </w:pPr>
            <w:r>
              <w:rPr>
                <w:b/>
              </w:rPr>
              <w:t>10</w:t>
            </w:r>
          </w:p>
        </w:tc>
      </w:tr>
      <w:tr w:rsidR="00030930" w14:paraId="0C7EF75B" w14:textId="77777777">
        <w:trPr>
          <w:trHeight w:val="255"/>
        </w:trPr>
        <w:tc>
          <w:tcPr>
            <w:tcW w:w="708" w:type="dxa"/>
            <w:tcBorders>
              <w:left w:val="single" w:sz="4" w:space="0" w:color="000000"/>
              <w:bottom w:val="single" w:sz="4" w:space="0" w:color="000000"/>
              <w:right w:val="single" w:sz="4" w:space="0" w:color="000000"/>
            </w:tcBorders>
            <w:shd w:val="clear" w:color="FFFFFF" w:themeColor="background1" w:fill="FFFFFF" w:themeFill="background1"/>
            <w:vAlign w:val="center"/>
          </w:tcPr>
          <w:p w14:paraId="751479D1" w14:textId="77777777" w:rsidR="00030930" w:rsidRDefault="00030930">
            <w:pPr>
              <w:jc w:val="center"/>
              <w:rPr>
                <w:color w:val="000000"/>
              </w:rPr>
            </w:pPr>
          </w:p>
        </w:tc>
        <w:tc>
          <w:tcPr>
            <w:tcW w:w="1800" w:type="dxa"/>
            <w:tcBorders>
              <w:bottom w:val="single" w:sz="4" w:space="0" w:color="000000"/>
              <w:right w:val="single" w:sz="4" w:space="0" w:color="000000"/>
            </w:tcBorders>
            <w:shd w:val="clear" w:color="FFFFFF" w:themeColor="background1" w:fill="FFFFFF" w:themeFill="background1"/>
            <w:vAlign w:val="center"/>
          </w:tcPr>
          <w:p w14:paraId="2D924209" w14:textId="77777777" w:rsidR="00030930" w:rsidRDefault="00030930">
            <w:pPr>
              <w:rPr>
                <w:color w:val="000000"/>
              </w:rPr>
            </w:pPr>
          </w:p>
        </w:tc>
        <w:tc>
          <w:tcPr>
            <w:tcW w:w="1319" w:type="dxa"/>
            <w:tcBorders>
              <w:bottom w:val="single" w:sz="4" w:space="0" w:color="000000"/>
              <w:right w:val="single" w:sz="4" w:space="0" w:color="000000"/>
            </w:tcBorders>
            <w:shd w:val="clear" w:color="FFFFFF" w:themeColor="background1" w:fill="FFFFFF" w:themeFill="background1"/>
            <w:vAlign w:val="center"/>
          </w:tcPr>
          <w:p w14:paraId="5EFC1787" w14:textId="77777777" w:rsidR="00030930" w:rsidRDefault="00030930">
            <w:pPr>
              <w:rPr>
                <w:color w:val="000000"/>
              </w:rPr>
            </w:pPr>
          </w:p>
        </w:tc>
        <w:tc>
          <w:tcPr>
            <w:tcW w:w="1277" w:type="dxa"/>
            <w:tcBorders>
              <w:bottom w:val="single" w:sz="4" w:space="0" w:color="000000"/>
              <w:right w:val="single" w:sz="4" w:space="0" w:color="000000"/>
            </w:tcBorders>
            <w:shd w:val="clear" w:color="FFFFFF" w:themeColor="background1" w:fill="FFFFFF" w:themeFill="background1"/>
            <w:vAlign w:val="center"/>
          </w:tcPr>
          <w:p w14:paraId="081F8218" w14:textId="77777777" w:rsidR="00030930" w:rsidRDefault="00030930">
            <w:pPr>
              <w:jc w:val="center"/>
              <w:rPr>
                <w:color w:val="000000"/>
              </w:rPr>
            </w:pPr>
          </w:p>
        </w:tc>
        <w:tc>
          <w:tcPr>
            <w:tcW w:w="1275" w:type="dxa"/>
            <w:tcBorders>
              <w:bottom w:val="single" w:sz="4" w:space="0" w:color="000000"/>
              <w:right w:val="single" w:sz="4" w:space="0" w:color="000000"/>
            </w:tcBorders>
            <w:shd w:val="clear" w:color="FFFFFF" w:themeColor="background1" w:fill="FFFFFF" w:themeFill="background1"/>
            <w:vAlign w:val="center"/>
          </w:tcPr>
          <w:p w14:paraId="3BCE8359" w14:textId="77777777" w:rsidR="00030930" w:rsidRDefault="00030930">
            <w:pPr>
              <w:jc w:val="center"/>
              <w:rPr>
                <w:color w:val="000000"/>
              </w:rPr>
            </w:pPr>
          </w:p>
        </w:tc>
        <w:tc>
          <w:tcPr>
            <w:tcW w:w="1273" w:type="dxa"/>
            <w:tcBorders>
              <w:bottom w:val="single" w:sz="4" w:space="0" w:color="000000"/>
              <w:right w:val="single" w:sz="4" w:space="0" w:color="000000"/>
            </w:tcBorders>
            <w:shd w:val="clear" w:color="FFFFFF" w:themeColor="background1" w:fill="FFFFFF" w:themeFill="background1"/>
            <w:vAlign w:val="center"/>
          </w:tcPr>
          <w:p w14:paraId="7C91C2BF" w14:textId="77777777" w:rsidR="00030930" w:rsidRDefault="00030930"/>
        </w:tc>
        <w:tc>
          <w:tcPr>
            <w:tcW w:w="2137" w:type="dxa"/>
            <w:tcBorders>
              <w:bottom w:val="single" w:sz="4" w:space="0" w:color="000000"/>
              <w:right w:val="single" w:sz="4" w:space="0" w:color="000000"/>
            </w:tcBorders>
            <w:shd w:val="clear" w:color="FFFFFF" w:themeColor="background1" w:fill="FFFFFF" w:themeFill="background1"/>
            <w:vAlign w:val="center"/>
          </w:tcPr>
          <w:p w14:paraId="7EE91C48" w14:textId="77777777" w:rsidR="00030930" w:rsidRDefault="00030930">
            <w:pPr>
              <w:jc w:val="center"/>
              <w:rPr>
                <w:color w:val="000000"/>
              </w:rPr>
            </w:pPr>
          </w:p>
        </w:tc>
        <w:tc>
          <w:tcPr>
            <w:tcW w:w="2255" w:type="dxa"/>
            <w:tcBorders>
              <w:bottom w:val="single" w:sz="4" w:space="0" w:color="000000"/>
              <w:right w:val="single" w:sz="4" w:space="0" w:color="000000"/>
            </w:tcBorders>
            <w:shd w:val="clear" w:color="FFFFFF" w:themeColor="background1" w:fill="FFFFFF" w:themeFill="background1"/>
            <w:vAlign w:val="center"/>
          </w:tcPr>
          <w:p w14:paraId="4FEF02F2" w14:textId="77777777" w:rsidR="00030930" w:rsidRDefault="00030930">
            <w:pPr>
              <w:jc w:val="center"/>
              <w:rPr>
                <w:color w:val="000000"/>
              </w:rPr>
            </w:pPr>
          </w:p>
        </w:tc>
        <w:tc>
          <w:tcPr>
            <w:tcW w:w="1423"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1F50E372" w14:textId="77777777" w:rsidR="00030930" w:rsidRDefault="00030930">
            <w:pPr>
              <w:spacing w:after="160" w:line="259" w:lineRule="auto"/>
              <w:rPr>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7D32449B" w14:textId="77777777" w:rsidR="00030930" w:rsidRDefault="00030930">
            <w:pPr>
              <w:spacing w:after="160" w:line="259" w:lineRule="auto"/>
              <w:rPr>
                <w:sz w:val="20"/>
                <w:szCs w:val="20"/>
              </w:rPr>
            </w:pPr>
          </w:p>
        </w:tc>
      </w:tr>
      <w:tr w:rsidR="00030930" w14:paraId="4C7458C6" w14:textId="77777777">
        <w:trPr>
          <w:trHeight w:val="255"/>
        </w:trPr>
        <w:tc>
          <w:tcPr>
            <w:tcW w:w="708" w:type="dxa"/>
            <w:tcBorders>
              <w:left w:val="single" w:sz="4" w:space="0" w:color="000000"/>
              <w:bottom w:val="single" w:sz="4" w:space="0" w:color="000000"/>
              <w:right w:val="single" w:sz="4" w:space="0" w:color="000000"/>
            </w:tcBorders>
            <w:shd w:val="clear" w:color="FFFFFF" w:themeColor="background1" w:fill="FFFFFF" w:themeFill="background1"/>
            <w:vAlign w:val="center"/>
          </w:tcPr>
          <w:p w14:paraId="7DE41A13" w14:textId="77777777" w:rsidR="00030930" w:rsidRDefault="00030930">
            <w:pPr>
              <w:jc w:val="center"/>
              <w:rPr>
                <w:color w:val="000000"/>
              </w:rPr>
            </w:pPr>
          </w:p>
        </w:tc>
        <w:tc>
          <w:tcPr>
            <w:tcW w:w="1800" w:type="dxa"/>
            <w:tcBorders>
              <w:bottom w:val="single" w:sz="4" w:space="0" w:color="000000"/>
              <w:right w:val="single" w:sz="4" w:space="0" w:color="000000"/>
            </w:tcBorders>
            <w:shd w:val="clear" w:color="FFFFFF" w:themeColor="background1" w:fill="FFFFFF" w:themeFill="background1"/>
            <w:vAlign w:val="center"/>
          </w:tcPr>
          <w:p w14:paraId="32C937B3" w14:textId="77777777" w:rsidR="00030930" w:rsidRDefault="00030930">
            <w:pPr>
              <w:rPr>
                <w:color w:val="000000"/>
              </w:rPr>
            </w:pPr>
          </w:p>
        </w:tc>
        <w:tc>
          <w:tcPr>
            <w:tcW w:w="1319" w:type="dxa"/>
            <w:tcBorders>
              <w:bottom w:val="single" w:sz="4" w:space="0" w:color="000000"/>
              <w:right w:val="single" w:sz="4" w:space="0" w:color="000000"/>
            </w:tcBorders>
            <w:shd w:val="clear" w:color="FFFFFF" w:themeColor="background1" w:fill="FFFFFF" w:themeFill="background1"/>
            <w:vAlign w:val="center"/>
          </w:tcPr>
          <w:p w14:paraId="6C6A9DF9" w14:textId="77777777" w:rsidR="00030930" w:rsidRDefault="00030930">
            <w:pPr>
              <w:rPr>
                <w:color w:val="000000"/>
              </w:rPr>
            </w:pPr>
          </w:p>
        </w:tc>
        <w:tc>
          <w:tcPr>
            <w:tcW w:w="1277" w:type="dxa"/>
            <w:tcBorders>
              <w:bottom w:val="single" w:sz="4" w:space="0" w:color="000000"/>
              <w:right w:val="single" w:sz="4" w:space="0" w:color="000000"/>
            </w:tcBorders>
            <w:shd w:val="clear" w:color="FFFFFF" w:themeColor="background1" w:fill="FFFFFF" w:themeFill="background1"/>
            <w:vAlign w:val="center"/>
          </w:tcPr>
          <w:p w14:paraId="513B5264" w14:textId="77777777" w:rsidR="00030930" w:rsidRDefault="00030930">
            <w:pPr>
              <w:jc w:val="center"/>
              <w:rPr>
                <w:color w:val="000000"/>
              </w:rPr>
            </w:pPr>
          </w:p>
        </w:tc>
        <w:tc>
          <w:tcPr>
            <w:tcW w:w="1275" w:type="dxa"/>
            <w:tcBorders>
              <w:bottom w:val="single" w:sz="4" w:space="0" w:color="000000"/>
              <w:right w:val="single" w:sz="4" w:space="0" w:color="000000"/>
            </w:tcBorders>
            <w:shd w:val="clear" w:color="FFFFFF" w:themeColor="background1" w:fill="FFFFFF" w:themeFill="background1"/>
            <w:vAlign w:val="center"/>
          </w:tcPr>
          <w:p w14:paraId="6BD4A6C2" w14:textId="77777777" w:rsidR="00030930" w:rsidRDefault="00030930">
            <w:pPr>
              <w:jc w:val="center"/>
              <w:rPr>
                <w:color w:val="000000"/>
              </w:rPr>
            </w:pPr>
          </w:p>
        </w:tc>
        <w:tc>
          <w:tcPr>
            <w:tcW w:w="1273" w:type="dxa"/>
            <w:tcBorders>
              <w:bottom w:val="single" w:sz="4" w:space="0" w:color="000000"/>
              <w:right w:val="single" w:sz="4" w:space="0" w:color="000000"/>
            </w:tcBorders>
            <w:shd w:val="clear" w:color="FFFFFF" w:themeColor="background1" w:fill="FFFFFF" w:themeFill="background1"/>
            <w:vAlign w:val="center"/>
          </w:tcPr>
          <w:p w14:paraId="580E57E9" w14:textId="77777777" w:rsidR="00030930" w:rsidRDefault="00030930"/>
        </w:tc>
        <w:tc>
          <w:tcPr>
            <w:tcW w:w="2137" w:type="dxa"/>
            <w:tcBorders>
              <w:bottom w:val="single" w:sz="4" w:space="0" w:color="000000"/>
              <w:right w:val="single" w:sz="4" w:space="0" w:color="000000"/>
            </w:tcBorders>
            <w:shd w:val="clear" w:color="FFFFFF" w:themeColor="background1" w:fill="FFFFFF" w:themeFill="background1"/>
            <w:vAlign w:val="center"/>
          </w:tcPr>
          <w:p w14:paraId="394F742A" w14:textId="77777777" w:rsidR="00030930" w:rsidRDefault="00030930">
            <w:pPr>
              <w:jc w:val="center"/>
              <w:rPr>
                <w:color w:val="000000"/>
              </w:rPr>
            </w:pPr>
          </w:p>
        </w:tc>
        <w:tc>
          <w:tcPr>
            <w:tcW w:w="2255" w:type="dxa"/>
            <w:tcBorders>
              <w:bottom w:val="single" w:sz="4" w:space="0" w:color="000000"/>
              <w:right w:val="single" w:sz="4" w:space="0" w:color="000000"/>
            </w:tcBorders>
            <w:shd w:val="clear" w:color="FFFFFF" w:themeColor="background1" w:fill="FFFFFF" w:themeFill="background1"/>
            <w:vAlign w:val="center"/>
          </w:tcPr>
          <w:p w14:paraId="38284607" w14:textId="77777777" w:rsidR="00030930" w:rsidRDefault="00030930">
            <w:pPr>
              <w:jc w:val="center"/>
              <w:rPr>
                <w:color w:val="000000"/>
              </w:rPr>
            </w:pPr>
          </w:p>
        </w:tc>
        <w:tc>
          <w:tcPr>
            <w:tcW w:w="1423"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7C133B0E" w14:textId="77777777" w:rsidR="00030930" w:rsidRDefault="00030930">
            <w:pPr>
              <w:spacing w:after="160" w:line="259" w:lineRule="auto"/>
              <w:rPr>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08CD70FD" w14:textId="77777777" w:rsidR="00030930" w:rsidRDefault="00030930">
            <w:pPr>
              <w:spacing w:after="160" w:line="259" w:lineRule="auto"/>
              <w:rPr>
                <w:sz w:val="20"/>
                <w:szCs w:val="20"/>
              </w:rPr>
            </w:pPr>
          </w:p>
        </w:tc>
      </w:tr>
      <w:tr w:rsidR="00030930" w14:paraId="5E62F9B2" w14:textId="77777777">
        <w:trPr>
          <w:trHeight w:val="255"/>
        </w:trPr>
        <w:tc>
          <w:tcPr>
            <w:tcW w:w="708" w:type="dxa"/>
            <w:tcBorders>
              <w:left w:val="single" w:sz="4" w:space="0" w:color="000000"/>
              <w:bottom w:val="single" w:sz="4" w:space="0" w:color="000000"/>
              <w:right w:val="single" w:sz="4" w:space="0" w:color="000000"/>
            </w:tcBorders>
            <w:shd w:val="clear" w:color="FFFFFF" w:themeColor="background1" w:fill="FFFFFF" w:themeFill="background1"/>
            <w:vAlign w:val="center"/>
          </w:tcPr>
          <w:p w14:paraId="267E8CFB" w14:textId="77777777" w:rsidR="00030930" w:rsidRDefault="00030930">
            <w:pPr>
              <w:jc w:val="center"/>
              <w:rPr>
                <w:color w:val="000000"/>
              </w:rPr>
            </w:pPr>
          </w:p>
        </w:tc>
        <w:tc>
          <w:tcPr>
            <w:tcW w:w="1800" w:type="dxa"/>
            <w:tcBorders>
              <w:bottom w:val="single" w:sz="4" w:space="0" w:color="000000"/>
              <w:right w:val="single" w:sz="4" w:space="0" w:color="000000"/>
            </w:tcBorders>
            <w:shd w:val="clear" w:color="FFFFFF" w:themeColor="background1" w:fill="FFFFFF" w:themeFill="background1"/>
            <w:vAlign w:val="center"/>
          </w:tcPr>
          <w:p w14:paraId="5FF345FC" w14:textId="77777777" w:rsidR="00030930" w:rsidRDefault="00030930">
            <w:pPr>
              <w:rPr>
                <w:color w:val="000000"/>
              </w:rPr>
            </w:pPr>
          </w:p>
        </w:tc>
        <w:tc>
          <w:tcPr>
            <w:tcW w:w="1319" w:type="dxa"/>
            <w:tcBorders>
              <w:bottom w:val="single" w:sz="4" w:space="0" w:color="000000"/>
              <w:right w:val="single" w:sz="4" w:space="0" w:color="000000"/>
            </w:tcBorders>
            <w:shd w:val="clear" w:color="FFFFFF" w:themeColor="background1" w:fill="FFFFFF" w:themeFill="background1"/>
            <w:vAlign w:val="center"/>
          </w:tcPr>
          <w:p w14:paraId="12D0B55B" w14:textId="77777777" w:rsidR="00030930" w:rsidRDefault="00030930">
            <w:pPr>
              <w:rPr>
                <w:color w:val="000000"/>
              </w:rPr>
            </w:pPr>
          </w:p>
        </w:tc>
        <w:tc>
          <w:tcPr>
            <w:tcW w:w="1277" w:type="dxa"/>
            <w:tcBorders>
              <w:bottom w:val="single" w:sz="4" w:space="0" w:color="000000"/>
              <w:right w:val="single" w:sz="4" w:space="0" w:color="000000"/>
            </w:tcBorders>
            <w:shd w:val="clear" w:color="FFFFFF" w:themeColor="background1" w:fill="FFFFFF" w:themeFill="background1"/>
            <w:vAlign w:val="center"/>
          </w:tcPr>
          <w:p w14:paraId="6BCA319B" w14:textId="77777777" w:rsidR="00030930" w:rsidRDefault="00030930">
            <w:pPr>
              <w:jc w:val="center"/>
              <w:rPr>
                <w:color w:val="000000"/>
              </w:rPr>
            </w:pPr>
          </w:p>
        </w:tc>
        <w:tc>
          <w:tcPr>
            <w:tcW w:w="1275" w:type="dxa"/>
            <w:tcBorders>
              <w:bottom w:val="single" w:sz="4" w:space="0" w:color="000000"/>
              <w:right w:val="single" w:sz="4" w:space="0" w:color="000000"/>
            </w:tcBorders>
            <w:shd w:val="clear" w:color="FFFFFF" w:themeColor="background1" w:fill="FFFFFF" w:themeFill="background1"/>
            <w:vAlign w:val="center"/>
          </w:tcPr>
          <w:p w14:paraId="46DE0770" w14:textId="77777777" w:rsidR="00030930" w:rsidRDefault="00030930">
            <w:pPr>
              <w:jc w:val="center"/>
              <w:rPr>
                <w:color w:val="000000"/>
              </w:rPr>
            </w:pPr>
          </w:p>
        </w:tc>
        <w:tc>
          <w:tcPr>
            <w:tcW w:w="1273" w:type="dxa"/>
            <w:tcBorders>
              <w:bottom w:val="single" w:sz="4" w:space="0" w:color="000000"/>
              <w:right w:val="single" w:sz="4" w:space="0" w:color="000000"/>
            </w:tcBorders>
            <w:shd w:val="clear" w:color="FFFFFF" w:themeColor="background1" w:fill="FFFFFF" w:themeFill="background1"/>
            <w:vAlign w:val="center"/>
          </w:tcPr>
          <w:p w14:paraId="4ED01E8A" w14:textId="77777777" w:rsidR="00030930" w:rsidRDefault="00030930">
            <w:pPr>
              <w:jc w:val="center"/>
              <w:rPr>
                <w:sz w:val="20"/>
                <w:szCs w:val="20"/>
              </w:rPr>
            </w:pPr>
          </w:p>
        </w:tc>
        <w:tc>
          <w:tcPr>
            <w:tcW w:w="2137" w:type="dxa"/>
            <w:tcBorders>
              <w:bottom w:val="single" w:sz="4" w:space="0" w:color="000000"/>
              <w:right w:val="single" w:sz="4" w:space="0" w:color="000000"/>
            </w:tcBorders>
            <w:shd w:val="clear" w:color="FFFFFF" w:themeColor="background1" w:fill="FFFFFF" w:themeFill="background1"/>
            <w:vAlign w:val="center"/>
          </w:tcPr>
          <w:p w14:paraId="21307F95" w14:textId="77777777" w:rsidR="00030930" w:rsidRDefault="00030930">
            <w:pPr>
              <w:jc w:val="center"/>
              <w:rPr>
                <w:color w:val="000000"/>
              </w:rPr>
            </w:pPr>
          </w:p>
        </w:tc>
        <w:tc>
          <w:tcPr>
            <w:tcW w:w="2255" w:type="dxa"/>
            <w:tcBorders>
              <w:bottom w:val="single" w:sz="4" w:space="0" w:color="000000"/>
              <w:right w:val="single" w:sz="4" w:space="0" w:color="000000"/>
            </w:tcBorders>
            <w:shd w:val="clear" w:color="FFFFFF" w:themeColor="background1" w:fill="FFFFFF" w:themeFill="background1"/>
            <w:vAlign w:val="center"/>
          </w:tcPr>
          <w:p w14:paraId="5C9B3CBC" w14:textId="77777777" w:rsidR="00030930" w:rsidRDefault="00030930">
            <w:pPr>
              <w:jc w:val="center"/>
              <w:rPr>
                <w:color w:val="000000"/>
              </w:rPr>
            </w:pPr>
          </w:p>
        </w:tc>
        <w:tc>
          <w:tcPr>
            <w:tcW w:w="1423"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4A75EEAF" w14:textId="77777777" w:rsidR="00030930" w:rsidRDefault="00030930">
            <w:pPr>
              <w:spacing w:after="160" w:line="259" w:lineRule="auto"/>
              <w:rPr>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2952891E" w14:textId="77777777" w:rsidR="00030930" w:rsidRDefault="00030930">
            <w:pPr>
              <w:spacing w:after="160" w:line="259" w:lineRule="auto"/>
              <w:rPr>
                <w:sz w:val="20"/>
                <w:szCs w:val="20"/>
              </w:rPr>
            </w:pPr>
          </w:p>
        </w:tc>
      </w:tr>
      <w:tr w:rsidR="00030930" w14:paraId="38DE7569" w14:textId="77777777">
        <w:trPr>
          <w:trHeight w:val="417"/>
        </w:trPr>
        <w:tc>
          <w:tcPr>
            <w:tcW w:w="7652" w:type="dxa"/>
            <w:gridSpan w:val="6"/>
            <w:tcBorders>
              <w:left w:val="single" w:sz="4" w:space="0" w:color="000000"/>
              <w:bottom w:val="single" w:sz="4" w:space="0" w:color="000000"/>
              <w:right w:val="single" w:sz="4" w:space="0" w:color="000000"/>
            </w:tcBorders>
            <w:shd w:val="clear" w:color="FFFFFF" w:themeColor="background1" w:fill="FFFFFF" w:themeFill="background1"/>
            <w:vAlign w:val="center"/>
          </w:tcPr>
          <w:p w14:paraId="16120B8A" w14:textId="77777777" w:rsidR="00030930" w:rsidRDefault="00C55616">
            <w:pPr>
              <w:jc w:val="left"/>
              <w:rPr>
                <w:color w:val="000000"/>
              </w:rPr>
            </w:pPr>
            <w:r>
              <w:rPr>
                <w:color w:val="000000"/>
                <w:sz w:val="20"/>
                <w:szCs w:val="20"/>
              </w:rPr>
              <w:t>ИТОГО:</w:t>
            </w:r>
          </w:p>
        </w:tc>
        <w:tc>
          <w:tcPr>
            <w:tcW w:w="2137" w:type="dxa"/>
            <w:tcBorders>
              <w:bottom w:val="single" w:sz="4" w:space="0" w:color="000000"/>
              <w:right w:val="single" w:sz="4" w:space="0" w:color="000000"/>
            </w:tcBorders>
            <w:shd w:val="clear" w:color="FFFFFF" w:themeColor="background1" w:fill="FFFFFF" w:themeFill="background1"/>
            <w:vAlign w:val="center"/>
          </w:tcPr>
          <w:p w14:paraId="4D5179DC" w14:textId="77777777" w:rsidR="00030930" w:rsidRDefault="00030930">
            <w:pPr>
              <w:jc w:val="center"/>
              <w:rPr>
                <w:color w:val="000000"/>
              </w:rPr>
            </w:pPr>
          </w:p>
        </w:tc>
        <w:tc>
          <w:tcPr>
            <w:tcW w:w="2255" w:type="dxa"/>
            <w:tcBorders>
              <w:bottom w:val="single" w:sz="4" w:space="0" w:color="000000"/>
              <w:right w:val="single" w:sz="4" w:space="0" w:color="000000"/>
            </w:tcBorders>
            <w:shd w:val="clear" w:color="FFFFFF" w:themeColor="background1" w:fill="FFFFFF" w:themeFill="background1"/>
            <w:vAlign w:val="center"/>
          </w:tcPr>
          <w:p w14:paraId="49BCC6C3" w14:textId="77777777" w:rsidR="00030930" w:rsidRDefault="00030930">
            <w:pPr>
              <w:jc w:val="center"/>
              <w:rPr>
                <w:color w:val="000000"/>
              </w:rPr>
            </w:pPr>
          </w:p>
        </w:tc>
        <w:tc>
          <w:tcPr>
            <w:tcW w:w="1423"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6A21F882" w14:textId="77777777" w:rsidR="00030930" w:rsidRDefault="00030930">
            <w:pPr>
              <w:spacing w:after="160" w:line="259" w:lineRule="auto"/>
              <w:rPr>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FFFFFF" w:themeColor="background1" w:fill="FFFFFF" w:themeFill="background1"/>
          </w:tcPr>
          <w:p w14:paraId="344792FB" w14:textId="77777777" w:rsidR="00030930" w:rsidRDefault="00030930">
            <w:pPr>
              <w:spacing w:after="160" w:line="259" w:lineRule="auto"/>
              <w:rPr>
                <w:sz w:val="20"/>
                <w:szCs w:val="20"/>
              </w:rPr>
            </w:pPr>
          </w:p>
        </w:tc>
      </w:tr>
    </w:tbl>
    <w:p w14:paraId="494B08E6" w14:textId="77777777" w:rsidR="00030930" w:rsidRDefault="00030930">
      <w:pPr>
        <w:ind w:right="1"/>
        <w:rPr>
          <w:b/>
          <w:color w:val="FF0000"/>
          <w:highlight w:val="yellow"/>
        </w:rPr>
      </w:pPr>
    </w:p>
    <w:p w14:paraId="5EA12B88" w14:textId="77777777" w:rsidR="00030930" w:rsidRDefault="00C55616">
      <w:pPr>
        <w:ind w:right="1"/>
        <w:rPr>
          <w:b/>
          <w:bCs/>
        </w:rPr>
      </w:pPr>
      <w:r>
        <w:rPr>
          <w:b/>
        </w:rPr>
        <w:t>М.П. ________________________________</w:t>
      </w:r>
    </w:p>
    <w:p w14:paraId="680FE149" w14:textId="77777777" w:rsidR="00030930" w:rsidRDefault="00030930">
      <w:pPr>
        <w:ind w:right="1"/>
        <w:rPr>
          <w:color w:val="FF0000"/>
          <w:sz w:val="20"/>
          <w:szCs w:val="20"/>
        </w:rPr>
      </w:pPr>
    </w:p>
    <w:p w14:paraId="4442A867" w14:textId="77777777" w:rsidR="00030930" w:rsidRDefault="00C55616">
      <w:pPr>
        <w:ind w:right="1"/>
        <w:rPr>
          <w:b/>
          <w:bCs/>
          <w:sz w:val="20"/>
          <w:szCs w:val="20"/>
        </w:rPr>
      </w:pPr>
      <w:r>
        <w:rPr>
          <w:b/>
          <w:bCs/>
          <w:sz w:val="20"/>
          <w:szCs w:val="20"/>
        </w:rPr>
        <w:t>Инструкции по заполнению:</w:t>
      </w:r>
    </w:p>
    <w:p w14:paraId="4C434D10" w14:textId="77777777" w:rsidR="00030930" w:rsidRDefault="00C55616">
      <w:pPr>
        <w:ind w:right="1"/>
        <w:rPr>
          <w:sz w:val="20"/>
          <w:szCs w:val="20"/>
        </w:rPr>
      </w:pPr>
      <w:r>
        <w:rPr>
          <w:sz w:val="20"/>
          <w:szCs w:val="20"/>
        </w:rPr>
        <w:t>1. Данные инструкции не следует воспроизводить в документах, подготовленных Участником.</w:t>
      </w:r>
    </w:p>
    <w:p w14:paraId="4CF029E4" w14:textId="77777777" w:rsidR="00030930" w:rsidRDefault="00C55616">
      <w:pPr>
        <w:ind w:right="1"/>
        <w:rPr>
          <w:bCs/>
          <w:sz w:val="20"/>
          <w:szCs w:val="20"/>
        </w:rPr>
      </w:pPr>
      <w:r>
        <w:rPr>
          <w:sz w:val="20"/>
          <w:szCs w:val="20"/>
        </w:rPr>
        <w:t>2. Заполненное участником закупки Предложение о цене договора (единицы товара. работа, услуги) будет являться приложением №1, 2, 3, 29 к Проекту договора, заключаемому по результатам закупки. Формы Проекта договора и приложения к нему установлены разделом IV «Проект договора» настоящей документации о закупке.</w:t>
      </w:r>
    </w:p>
    <w:p w14:paraId="3483E9D1" w14:textId="77777777" w:rsidR="00030930" w:rsidRDefault="00C55616">
      <w:pPr>
        <w:ind w:right="1"/>
        <w:rPr>
          <w:color w:val="FF0000"/>
          <w:sz w:val="20"/>
          <w:szCs w:val="20"/>
        </w:rPr>
        <w:sectPr w:rsidR="00030930">
          <w:footerReference w:type="default" r:id="rId43"/>
          <w:footerReference w:type="first" r:id="rId44"/>
          <w:pgSz w:w="16838" w:h="11906" w:orient="landscape"/>
          <w:pgMar w:top="993" w:right="1134" w:bottom="850" w:left="1134" w:header="0" w:footer="170" w:gutter="0"/>
          <w:cols w:space="720"/>
          <w:docGrid w:linePitch="360"/>
        </w:sectPr>
      </w:pPr>
      <w:r>
        <w:rPr>
          <w:sz w:val="20"/>
          <w:szCs w:val="20"/>
        </w:rPr>
        <w:t>3. В Предложение о цене договора (единицы товара. работа, услуги) попунктно приводятся наименования выполняемых поставок (оборудования), работ; стоимость выполняемых поставок (оборудования), работ, стоимость СМР, а также итоговая стоимость выполняемых поставок (оборудования), работ и стоимость СМР в соответствии с частью V «Техническая часть». Участник должен заполнить все поля настоящей формы по каждому из пунктов</w:t>
      </w:r>
      <w:r>
        <w:rPr>
          <w:color w:val="FF0000"/>
          <w:sz w:val="20"/>
          <w:szCs w:val="20"/>
        </w:rPr>
        <w:t>.</w:t>
      </w:r>
    </w:p>
    <w:p w14:paraId="43ADD689" w14:textId="77777777" w:rsidR="00030930" w:rsidRDefault="00030930"/>
    <w:p w14:paraId="7F0C16EA" w14:textId="77777777" w:rsidR="00030930" w:rsidRDefault="00C55616">
      <w:pPr>
        <w:pStyle w:val="21"/>
        <w:tabs>
          <w:tab w:val="left" w:pos="1276"/>
          <w:tab w:val="left" w:pos="1843"/>
        </w:tabs>
        <w:ind w:left="360" w:firstLine="0"/>
        <w:rPr>
          <w:sz w:val="24"/>
          <w:szCs w:val="24"/>
        </w:rPr>
      </w:pPr>
      <w:bookmarkStart w:id="135" w:name="_Toc205813002"/>
      <w:r>
        <w:rPr>
          <w:sz w:val="24"/>
          <w:szCs w:val="24"/>
        </w:rPr>
        <w:t>Форма 9. Согласие на обработку персональных данных</w:t>
      </w:r>
      <w:bookmarkEnd w:id="135"/>
    </w:p>
    <w:p w14:paraId="0DD80459" w14:textId="77777777" w:rsidR="00030930" w:rsidRDefault="00C55616">
      <w:pPr>
        <w:jc w:val="center"/>
        <w:rPr>
          <w:b/>
        </w:rPr>
      </w:pPr>
      <w:r>
        <w:rPr>
          <w:b/>
        </w:rPr>
        <w:t>от «_____» ____________ 20____ г.</w:t>
      </w:r>
    </w:p>
    <w:p w14:paraId="332B8F31" w14:textId="77777777" w:rsidR="00030930" w:rsidRDefault="00030930"/>
    <w:p w14:paraId="292121DF" w14:textId="77777777" w:rsidR="00030930" w:rsidRDefault="00C55616">
      <w:pPr>
        <w:ind w:firstLine="567"/>
      </w:pPr>
      <w:r>
        <w:t>Настоящим я, {указывается полностью ФИО участника закупочной процедуры}, паспорт {указывается серия и номер}, выдан {указывается дата выдачи, кем выдан, код подразделения}  зарегистрированный по адресу {указывается адрес регистрации}, ИНН {указывается ИНН}, дает свое согласие на совершение Публичным акционерным обществом «Федеральная сетевая компания – Россети» и ДЗО Публичного акционерного общества «Федеральная сетевая компания – Россети» действий, предусмотренных п. 3 ч. 1 ст. 3 ФЗ «О персональных данных»</w:t>
      </w:r>
      <w:r>
        <w:t xml:space="preserve"> от 27.07.2006 № 152-ФЗ, в отношении персональных данных участника закупки (потенциального контрагента)/контрагента,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w:t>
      </w:r>
    </w:p>
    <w:p w14:paraId="771D1E08" w14:textId="77777777" w:rsidR="00030930" w:rsidRDefault="00C55616">
      <w:pPr>
        <w:ind w:firstLine="567"/>
      </w:pPr>
      <w:r>
        <w:t>Срок, в течение которого действует настоящее согласие субъекта персональных данных: со дня его подписания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331617B0" w14:textId="77777777" w:rsidR="00030930" w:rsidRDefault="00030930"/>
    <w:p w14:paraId="71977B4C" w14:textId="77777777" w:rsidR="00030930" w:rsidRDefault="00030930">
      <w:pPr>
        <w:rPr>
          <w:sz w:val="20"/>
          <w:szCs w:val="20"/>
        </w:rPr>
      </w:pPr>
    </w:p>
    <w:p w14:paraId="5B6213EF" w14:textId="77777777" w:rsidR="00030930" w:rsidRDefault="00C55616">
      <w:pPr>
        <w:rPr>
          <w:sz w:val="20"/>
          <w:szCs w:val="20"/>
        </w:rPr>
      </w:pPr>
      <w:r>
        <w:rPr>
          <w:sz w:val="20"/>
          <w:szCs w:val="20"/>
        </w:rPr>
        <w:t>____________________________________                             ______________________</w:t>
      </w:r>
    </w:p>
    <w:p w14:paraId="5CA3A571" w14:textId="77777777" w:rsidR="00030930" w:rsidRDefault="00C55616">
      <w:pPr>
        <w:rPr>
          <w:sz w:val="20"/>
          <w:szCs w:val="20"/>
        </w:rPr>
      </w:pPr>
      <w:r>
        <w:rPr>
          <w:sz w:val="20"/>
          <w:szCs w:val="20"/>
        </w:rPr>
        <w:t xml:space="preserve">          (Подпись)           </w:t>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t xml:space="preserve"> (Ф.И.О. подписавшего)</w:t>
      </w:r>
      <w:r>
        <w:rPr>
          <w:sz w:val="20"/>
          <w:szCs w:val="20"/>
        </w:rPr>
        <w:tab/>
        <w:t xml:space="preserve">     </w:t>
      </w:r>
    </w:p>
    <w:p w14:paraId="0D0ED64B" w14:textId="77777777" w:rsidR="00030930" w:rsidRDefault="00030930">
      <w:pPr>
        <w:rPr>
          <w:sz w:val="20"/>
          <w:szCs w:val="20"/>
        </w:rPr>
      </w:pPr>
    </w:p>
    <w:p w14:paraId="0D3FA07D" w14:textId="77777777" w:rsidR="00030930" w:rsidRDefault="00C55616">
      <w:pPr>
        <w:rPr>
          <w:sz w:val="20"/>
          <w:szCs w:val="20"/>
        </w:rPr>
      </w:pPr>
      <w:r>
        <w:br w:type="page" w:clear="all"/>
      </w:r>
    </w:p>
    <w:p w14:paraId="5CFC9973" w14:textId="77777777" w:rsidR="00030930" w:rsidRDefault="00C55616">
      <w:pPr>
        <w:pStyle w:val="21"/>
        <w:tabs>
          <w:tab w:val="left" w:pos="1276"/>
          <w:tab w:val="left" w:pos="1843"/>
        </w:tabs>
        <w:ind w:left="720" w:firstLine="0"/>
        <w:rPr>
          <w:sz w:val="24"/>
          <w:szCs w:val="24"/>
        </w:rPr>
      </w:pPr>
      <w:bookmarkStart w:id="136" w:name="undefined"/>
      <w:bookmarkStart w:id="137" w:name="_Toc205813003"/>
      <w:bookmarkEnd w:id="136"/>
      <w:r>
        <w:rPr>
          <w:sz w:val="24"/>
          <w:szCs w:val="24"/>
        </w:rPr>
        <w:t>Форма 10. Сведения о наименовании страны происхождения поставляемого товара</w:t>
      </w:r>
      <w:bookmarkEnd w:id="137"/>
    </w:p>
    <w:p w14:paraId="6197B9E6" w14:textId="77777777" w:rsidR="00030930" w:rsidRDefault="00030930"/>
    <w:tbl>
      <w:tblPr>
        <w:tblStyle w:val="afffffff1"/>
        <w:tblW w:w="9462" w:type="dxa"/>
        <w:tblLayout w:type="fixed"/>
        <w:tblLook w:val="04A0" w:firstRow="1" w:lastRow="0" w:firstColumn="1" w:lastColumn="0" w:noHBand="0" w:noVBand="1"/>
      </w:tblPr>
      <w:tblGrid>
        <w:gridCol w:w="1100"/>
        <w:gridCol w:w="2268"/>
        <w:gridCol w:w="6094"/>
      </w:tblGrid>
      <w:tr w:rsidR="00030930" w14:paraId="0DB7CAF8" w14:textId="77777777">
        <w:tc>
          <w:tcPr>
            <w:tcW w:w="1100" w:type="dxa"/>
          </w:tcPr>
          <w:p w14:paraId="14C3A6B1" w14:textId="77777777" w:rsidR="00030930" w:rsidRDefault="00C55616">
            <w:pPr>
              <w:rPr>
                <w:sz w:val="22"/>
                <w:szCs w:val="22"/>
              </w:rPr>
            </w:pPr>
            <w:r>
              <w:rPr>
                <w:sz w:val="22"/>
                <w:szCs w:val="22"/>
              </w:rPr>
              <w:t>№ п/п</w:t>
            </w:r>
          </w:p>
        </w:tc>
        <w:tc>
          <w:tcPr>
            <w:tcW w:w="2268" w:type="dxa"/>
          </w:tcPr>
          <w:p w14:paraId="30DE8AA0" w14:textId="77777777" w:rsidR="00030930" w:rsidRDefault="00C55616">
            <w:pPr>
              <w:rPr>
                <w:sz w:val="22"/>
                <w:szCs w:val="22"/>
              </w:rPr>
            </w:pPr>
            <w:r>
              <w:rPr>
                <w:sz w:val="22"/>
                <w:szCs w:val="22"/>
              </w:rPr>
              <w:t>Наименование товара</w:t>
            </w:r>
          </w:p>
        </w:tc>
        <w:tc>
          <w:tcPr>
            <w:tcW w:w="6094" w:type="dxa"/>
          </w:tcPr>
          <w:p w14:paraId="6478EA0C" w14:textId="77777777" w:rsidR="00030930" w:rsidRDefault="00C55616">
            <w:pPr>
              <w:rPr>
                <w:sz w:val="22"/>
                <w:szCs w:val="22"/>
              </w:rPr>
            </w:pPr>
            <w:r>
              <w:rPr>
                <w:sz w:val="22"/>
                <w:szCs w:val="22"/>
              </w:rPr>
              <w:t>Страна происхождения товара (указывается наименование страны происхождения товара и код по ОКСМ)</w:t>
            </w:r>
          </w:p>
        </w:tc>
      </w:tr>
      <w:tr w:rsidR="00030930" w14:paraId="2357808D" w14:textId="77777777">
        <w:tc>
          <w:tcPr>
            <w:tcW w:w="1100" w:type="dxa"/>
          </w:tcPr>
          <w:p w14:paraId="5EF24231" w14:textId="77777777" w:rsidR="00030930" w:rsidRDefault="00030930">
            <w:pPr>
              <w:rPr>
                <w:sz w:val="22"/>
                <w:szCs w:val="22"/>
              </w:rPr>
            </w:pPr>
          </w:p>
        </w:tc>
        <w:tc>
          <w:tcPr>
            <w:tcW w:w="2268" w:type="dxa"/>
          </w:tcPr>
          <w:p w14:paraId="0EE23130" w14:textId="77777777" w:rsidR="00030930" w:rsidRDefault="00030930">
            <w:pPr>
              <w:rPr>
                <w:sz w:val="22"/>
                <w:szCs w:val="22"/>
              </w:rPr>
            </w:pPr>
          </w:p>
        </w:tc>
        <w:tc>
          <w:tcPr>
            <w:tcW w:w="6094" w:type="dxa"/>
          </w:tcPr>
          <w:p w14:paraId="1685BAAF" w14:textId="77777777" w:rsidR="00030930" w:rsidRDefault="00030930">
            <w:pPr>
              <w:rPr>
                <w:sz w:val="22"/>
                <w:szCs w:val="22"/>
              </w:rPr>
            </w:pPr>
          </w:p>
        </w:tc>
      </w:tr>
      <w:tr w:rsidR="00030930" w14:paraId="5394F690" w14:textId="77777777">
        <w:tc>
          <w:tcPr>
            <w:tcW w:w="1100" w:type="dxa"/>
          </w:tcPr>
          <w:p w14:paraId="6EEB64CE" w14:textId="77777777" w:rsidR="00030930" w:rsidRDefault="00030930">
            <w:pPr>
              <w:rPr>
                <w:sz w:val="22"/>
                <w:szCs w:val="22"/>
              </w:rPr>
            </w:pPr>
          </w:p>
        </w:tc>
        <w:tc>
          <w:tcPr>
            <w:tcW w:w="2268" w:type="dxa"/>
          </w:tcPr>
          <w:p w14:paraId="57872CE5" w14:textId="77777777" w:rsidR="00030930" w:rsidRDefault="00030930">
            <w:pPr>
              <w:rPr>
                <w:sz w:val="22"/>
                <w:szCs w:val="22"/>
              </w:rPr>
            </w:pPr>
          </w:p>
        </w:tc>
        <w:tc>
          <w:tcPr>
            <w:tcW w:w="6094" w:type="dxa"/>
          </w:tcPr>
          <w:p w14:paraId="77D222FB" w14:textId="77777777" w:rsidR="00030930" w:rsidRDefault="00030930">
            <w:pPr>
              <w:rPr>
                <w:sz w:val="22"/>
                <w:szCs w:val="22"/>
              </w:rPr>
            </w:pPr>
          </w:p>
        </w:tc>
      </w:tr>
    </w:tbl>
    <w:p w14:paraId="14C3C410" w14:textId="77777777" w:rsidR="00030930" w:rsidRDefault="00030930"/>
    <w:p w14:paraId="354553CF" w14:textId="77777777" w:rsidR="00030930" w:rsidRDefault="00030930">
      <w:pPr>
        <w:pStyle w:val="affff5"/>
        <w:rPr>
          <w:b/>
          <w:bCs/>
        </w:rPr>
      </w:pPr>
    </w:p>
    <w:p w14:paraId="3FACF64E" w14:textId="77777777" w:rsidR="00030930" w:rsidRDefault="00C55616">
      <w:pPr>
        <w:rPr>
          <w:b/>
          <w:bCs/>
          <w:sz w:val="20"/>
        </w:rPr>
      </w:pPr>
      <w:r>
        <w:rPr>
          <w:b/>
          <w:bCs/>
          <w:sz w:val="20"/>
        </w:rPr>
        <w:t>Инструкции по заполнению</w:t>
      </w:r>
    </w:p>
    <w:p w14:paraId="6971DA76" w14:textId="77777777" w:rsidR="00030930" w:rsidRDefault="00C55616">
      <w:pPr>
        <w:pStyle w:val="affff5"/>
        <w:numPr>
          <w:ilvl w:val="0"/>
          <w:numId w:val="49"/>
        </w:numPr>
        <w:tabs>
          <w:tab w:val="left" w:pos="709"/>
        </w:tabs>
        <w:ind w:left="426" w:hanging="426"/>
        <w:jc w:val="both"/>
        <w:rPr>
          <w:sz w:val="20"/>
        </w:rPr>
      </w:pPr>
      <w:r>
        <w:rPr>
          <w:sz w:val="20"/>
        </w:rPr>
        <w:t>Данные инструкции не следует воспроизводить в документах, подготовленных Участником закупки.</w:t>
      </w:r>
    </w:p>
    <w:p w14:paraId="4FD6CFAF" w14:textId="77777777" w:rsidR="00030930" w:rsidRDefault="00C55616">
      <w:pPr>
        <w:pStyle w:val="affff5"/>
        <w:numPr>
          <w:ilvl w:val="0"/>
          <w:numId w:val="49"/>
        </w:numPr>
        <w:tabs>
          <w:tab w:val="left" w:pos="709"/>
        </w:tabs>
        <w:ind w:left="0" w:firstLine="0"/>
        <w:rPr>
          <w:sz w:val="20"/>
        </w:rPr>
      </w:pPr>
      <w:r>
        <w:rPr>
          <w:sz w:val="20"/>
        </w:rPr>
        <w:t>Участник конкурса обязан указать сведения о стране происхождения товара, в том числе поставляемого при выполнении работ, оказании услуг, за исключением товара, сведения о котором приведены Участником в Предложении в соответствии с п. 6 инструкции по заполнения Формы 1 «Предложение участника».</w:t>
      </w:r>
    </w:p>
    <w:p w14:paraId="7EEA5F36" w14:textId="77777777" w:rsidR="00030930" w:rsidRDefault="00C55616">
      <w:pPr>
        <w:pStyle w:val="affff5"/>
        <w:numPr>
          <w:ilvl w:val="0"/>
          <w:numId w:val="49"/>
        </w:numPr>
        <w:tabs>
          <w:tab w:val="left" w:pos="709"/>
        </w:tabs>
        <w:spacing w:after="60"/>
        <w:ind w:left="426" w:hanging="426"/>
        <w:jc w:val="both"/>
        <w:rPr>
          <w:sz w:val="20"/>
        </w:rPr>
        <w:sectPr w:rsidR="00030930">
          <w:footerReference w:type="default" r:id="rId45"/>
          <w:footerReference w:type="first" r:id="rId46"/>
          <w:pgSz w:w="11906" w:h="16838"/>
          <w:pgMar w:top="1134" w:right="850" w:bottom="1134" w:left="993" w:header="0" w:footer="170" w:gutter="0"/>
          <w:cols w:space="720"/>
          <w:docGrid w:linePitch="360"/>
        </w:sectPr>
      </w:pPr>
      <w:r>
        <w:rPr>
          <w:sz w:val="20"/>
        </w:rPr>
        <w:t>Информация по наименованию товара заполняется участником в полном соответствии со спецификацией поставляемого товара, представленной в составе предложения в отношении предмета закупки.</w:t>
      </w:r>
      <w:r>
        <w:br w:type="page" w:clear="all"/>
      </w:r>
    </w:p>
    <w:p w14:paraId="00539761" w14:textId="77777777" w:rsidR="00030930" w:rsidRDefault="00C55616">
      <w:pPr>
        <w:pStyle w:val="11"/>
        <w:numPr>
          <w:ilvl w:val="0"/>
          <w:numId w:val="6"/>
        </w:numPr>
        <w:spacing w:before="0" w:after="0"/>
        <w:ind w:left="0" w:firstLine="567"/>
        <w:rPr>
          <w:b w:val="0"/>
        </w:rPr>
      </w:pPr>
      <w:bookmarkStart w:id="138" w:name="_Toc205813004"/>
      <w:r>
        <w:rPr>
          <w:rStyle w:val="14"/>
          <w:b/>
          <w:caps/>
          <w:sz w:val="28"/>
          <w:szCs w:val="28"/>
        </w:rPr>
        <w:t>ПРОЕКТ ДОГОВОРА</w:t>
      </w:r>
      <w:bookmarkEnd w:id="138"/>
    </w:p>
    <w:p w14:paraId="21E301FD" w14:textId="77777777" w:rsidR="00030930" w:rsidRDefault="00C55616">
      <w:pPr>
        <w:pStyle w:val="11"/>
        <w:numPr>
          <w:ilvl w:val="0"/>
          <w:numId w:val="6"/>
        </w:numPr>
        <w:spacing w:before="0" w:after="0"/>
        <w:ind w:left="0" w:firstLine="567"/>
        <w:rPr>
          <w:rStyle w:val="14"/>
          <w:b/>
          <w:sz w:val="28"/>
          <w:szCs w:val="28"/>
        </w:rPr>
      </w:pPr>
      <w:bookmarkStart w:id="139" w:name="_Toc205813005"/>
      <w:bookmarkStart w:id="140" w:name="_Ref166247676"/>
      <w:r>
        <w:rPr>
          <w:rStyle w:val="14"/>
          <w:b/>
          <w:sz w:val="28"/>
          <w:szCs w:val="28"/>
        </w:rPr>
        <w:t>ТЕХНИЧЕСКАЯ ЧАСТЬ</w:t>
      </w:r>
      <w:bookmarkEnd w:id="139"/>
      <w:bookmarkEnd w:id="140"/>
    </w:p>
    <w:p w14:paraId="1CCFFEA9" w14:textId="77777777" w:rsidR="00030930" w:rsidRDefault="00C55616">
      <w:pPr>
        <w:pStyle w:val="11"/>
        <w:numPr>
          <w:ilvl w:val="0"/>
          <w:numId w:val="6"/>
        </w:numPr>
        <w:spacing w:before="0" w:after="0"/>
        <w:ind w:left="0" w:firstLine="567"/>
        <w:rPr>
          <w:b w:val="0"/>
        </w:rPr>
      </w:pPr>
      <w:bookmarkStart w:id="141" w:name="_Toc205813006"/>
      <w:r>
        <w:rPr>
          <w:rStyle w:val="14"/>
          <w:b/>
          <w:sz w:val="28"/>
          <w:szCs w:val="28"/>
        </w:rPr>
        <w:t>ОБОСНОВАНИЕ НАЧАЛЬНОЙ (МАКСИМАЛЬНОЙ) ЦЕНЫ ДОГОВОРА</w:t>
      </w:r>
      <w:bookmarkEnd w:id="141"/>
    </w:p>
    <w:p w14:paraId="726960A6" w14:textId="77777777" w:rsidR="00030930" w:rsidRDefault="00030930">
      <w:pPr>
        <w:shd w:val="clear" w:color="auto" w:fill="FFFFFF"/>
        <w:spacing w:after="0"/>
        <w:ind w:firstLine="851"/>
        <w:rPr>
          <w:sz w:val="28"/>
          <w:szCs w:val="28"/>
        </w:rPr>
      </w:pPr>
    </w:p>
    <w:p w14:paraId="4FADB68A" w14:textId="77777777" w:rsidR="00030930" w:rsidRDefault="00030930"/>
    <w:sectPr w:rsidR="00030930">
      <w:footerReference w:type="default" r:id="rId47"/>
      <w:footerReference w:type="first" r:id="rId48"/>
      <w:pgSz w:w="11906" w:h="16838"/>
      <w:pgMar w:top="1134" w:right="850" w:bottom="1134" w:left="1701" w:header="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7952C" w14:textId="77777777" w:rsidR="00030930" w:rsidRDefault="00C55616">
      <w:pPr>
        <w:spacing w:after="0"/>
      </w:pPr>
      <w:r>
        <w:separator/>
      </w:r>
    </w:p>
  </w:endnote>
  <w:endnote w:type="continuationSeparator" w:id="0">
    <w:p w14:paraId="5783D35B" w14:textId="77777777" w:rsidR="00030930" w:rsidRDefault="00C556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auto"/>
    <w:pitch w:val="default"/>
  </w:font>
  <w:font w:name="TimesD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ISOCPEUR">
    <w:charset w:val="00"/>
    <w:family w:val="auto"/>
    <w:pitch w:val="default"/>
  </w:font>
  <w:font w:name="Arial CYR">
    <w:panose1 w:val="020B0604020202020204"/>
    <w:charset w:val="00"/>
    <w:family w:val="auto"/>
    <w:pitch w:val="default"/>
  </w:font>
  <w:font w:name="Arial Unicode MS">
    <w:panose1 w:val="020B0604020202020204"/>
    <w:charset w:val="00"/>
    <w:family w:val="auto"/>
    <w:pitch w:val="default"/>
  </w:font>
  <w:font w:name="Tino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1C84D" w14:textId="77777777" w:rsidR="00030930" w:rsidRDefault="00030930">
    <w:pPr>
      <w:pStyle w:val="afc"/>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99C9" w14:textId="77777777" w:rsidR="00030930" w:rsidRDefault="0003093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F3136"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63</w:t>
    </w:r>
    <w:r>
      <w:rPr>
        <w:rStyle w:val="afa"/>
        <w:bCs/>
        <w:sz w:val="16"/>
        <w:szCs w:val="16"/>
      </w:rPr>
      <w:fldChar w:fldCharType="end"/>
    </w:r>
  </w:p>
  <w:p w14:paraId="570F9D0A" w14:textId="77777777" w:rsidR="00030930" w:rsidRDefault="00C55616">
    <w:pPr>
      <w:tabs>
        <w:tab w:val="left" w:pos="5245"/>
      </w:tabs>
      <w:spacing w:after="0"/>
      <w:ind w:right="2"/>
      <w:jc w:val="center"/>
      <w:rPr>
        <w:bCs/>
        <w:sz w:val="16"/>
        <w:szCs w:val="16"/>
      </w:rPr>
    </w:pPr>
    <w:r>
      <w:rPr>
        <w:bCs/>
        <w:sz w:val="16"/>
        <w:szCs w:val="16"/>
      </w:rPr>
      <w:t>Конк</w:t>
    </w:r>
    <w:r>
      <w:rPr>
        <w:bCs/>
        <w:sz w:val="16"/>
        <w:szCs w:val="16"/>
      </w:rPr>
      <w:t>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0D0859DC" w14:textId="77777777" w:rsidR="00030930" w:rsidRDefault="00030930">
    <w:pPr>
      <w:pStyle w:val="afc"/>
      <w:rPr>
        <w:rStyle w:val="afa"/>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A174"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65</w:t>
    </w:r>
    <w:r>
      <w:rPr>
        <w:rStyle w:val="afa"/>
        <w:bCs/>
        <w:sz w:val="16"/>
        <w:szCs w:val="16"/>
      </w:rPr>
      <w:fldChar w:fldCharType="end"/>
    </w:r>
  </w:p>
  <w:p w14:paraId="7EB8A8A4" w14:textId="77777777" w:rsidR="00030930" w:rsidRDefault="00C55616">
    <w:pPr>
      <w:tabs>
        <w:tab w:val="left" w:pos="5245"/>
      </w:tabs>
      <w:spacing w:after="0"/>
      <w:ind w:right="2"/>
      <w:jc w:val="center"/>
      <w:rPr>
        <w:bCs/>
        <w:sz w:val="16"/>
        <w:szCs w:val="16"/>
      </w:rPr>
    </w:pPr>
    <w:r>
      <w:rPr>
        <w:bCs/>
        <w:sz w:val="16"/>
        <w:szCs w:val="16"/>
      </w:rPr>
      <w:t>Конк</w:t>
    </w:r>
    <w:r>
      <w:rPr>
        <w:bCs/>
        <w:sz w:val="16"/>
        <w:szCs w:val="16"/>
      </w:rPr>
      <w:t>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0D2AA30D" w14:textId="77777777" w:rsidR="00030930" w:rsidRDefault="00030930">
    <w:pPr>
      <w:pStyle w:val="afc"/>
      <w:rPr>
        <w:rStyle w:val="afa"/>
        <w:sz w:val="16"/>
        <w:szCs w:val="16"/>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A44E" w14:textId="77777777" w:rsidR="00030930" w:rsidRDefault="00030930"/>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8FC6"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66</w:t>
    </w:r>
    <w:r>
      <w:rPr>
        <w:rStyle w:val="afa"/>
        <w:bCs/>
        <w:sz w:val="16"/>
        <w:szCs w:val="16"/>
      </w:rPr>
      <w:fldChar w:fldCharType="end"/>
    </w:r>
  </w:p>
  <w:p w14:paraId="70E46715" w14:textId="77777777" w:rsidR="00030930" w:rsidRDefault="00C55616">
    <w:pPr>
      <w:tabs>
        <w:tab w:val="left" w:pos="5245"/>
      </w:tabs>
      <w:spacing w:after="0"/>
      <w:ind w:right="2"/>
      <w:jc w:val="center"/>
      <w:rPr>
        <w:bCs/>
        <w:sz w:val="16"/>
        <w:szCs w:val="16"/>
      </w:rPr>
    </w:pPr>
    <w:r>
      <w:rPr>
        <w:bCs/>
        <w:sz w:val="16"/>
        <w:szCs w:val="16"/>
      </w:rPr>
      <w:t>Конк</w:t>
    </w:r>
    <w:r>
      <w:rPr>
        <w:bCs/>
        <w:sz w:val="16"/>
        <w:szCs w:val="16"/>
      </w:rPr>
      <w:t>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05538DC3" w14:textId="77777777" w:rsidR="00030930" w:rsidRDefault="00030930">
    <w:pPr>
      <w:pStyle w:val="afc"/>
      <w:rPr>
        <w:rStyle w:val="afa"/>
        <w:sz w:val="16"/>
        <w:szCs w:val="16"/>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4F56" w14:textId="77777777" w:rsidR="00030930" w:rsidRDefault="00030930"/>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F219D"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68</w:t>
    </w:r>
    <w:r>
      <w:rPr>
        <w:rStyle w:val="afa"/>
        <w:bCs/>
        <w:sz w:val="16"/>
        <w:szCs w:val="16"/>
      </w:rPr>
      <w:fldChar w:fldCharType="end"/>
    </w:r>
  </w:p>
  <w:p w14:paraId="014941B5" w14:textId="77777777" w:rsidR="00030930" w:rsidRDefault="00C55616">
    <w:pPr>
      <w:tabs>
        <w:tab w:val="left" w:pos="5245"/>
      </w:tabs>
      <w:spacing w:after="0"/>
      <w:ind w:right="2"/>
      <w:jc w:val="center"/>
      <w:rPr>
        <w:bCs/>
        <w:sz w:val="16"/>
        <w:szCs w:val="16"/>
      </w:rPr>
    </w:pPr>
    <w:r>
      <w:rPr>
        <w:bCs/>
        <w:sz w:val="16"/>
        <w:szCs w:val="16"/>
      </w:rPr>
      <w:t>Конк</w:t>
    </w:r>
    <w:r>
      <w:rPr>
        <w:bCs/>
        <w:sz w:val="16"/>
        <w:szCs w:val="16"/>
      </w:rPr>
      <w:t>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726A5CAC" w14:textId="77777777" w:rsidR="00030930" w:rsidRDefault="00030930">
    <w:pPr>
      <w:pStyle w:val="afc"/>
      <w:rPr>
        <w:rStyle w:val="afa"/>
        <w:sz w:val="16"/>
        <w:szCs w:val="16"/>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D505A" w14:textId="77777777" w:rsidR="00030930" w:rsidRDefault="000309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747B"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51</w:t>
    </w:r>
    <w:r>
      <w:rPr>
        <w:rStyle w:val="afa"/>
        <w:bCs/>
        <w:sz w:val="16"/>
        <w:szCs w:val="16"/>
      </w:rPr>
      <w:fldChar w:fldCharType="end"/>
    </w:r>
  </w:p>
  <w:p w14:paraId="7F75349F" w14:textId="77777777" w:rsidR="00030930" w:rsidRDefault="00C55616">
    <w:pPr>
      <w:tabs>
        <w:tab w:val="left" w:pos="5245"/>
      </w:tabs>
      <w:spacing w:after="0"/>
      <w:ind w:right="2"/>
      <w:jc w:val="center"/>
      <w:rPr>
        <w:bCs/>
        <w:sz w:val="16"/>
        <w:szCs w:val="16"/>
      </w:rPr>
    </w:pPr>
    <w:r>
      <w:rPr>
        <w:bCs/>
        <w:sz w:val="16"/>
        <w:szCs w:val="16"/>
      </w:rPr>
      <w:t>Конк</w:t>
    </w:r>
    <w:r>
      <w:rPr>
        <w:bCs/>
        <w:sz w:val="16"/>
        <w:szCs w:val="16"/>
      </w:rPr>
      <w:t>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4E70C2D4" w14:textId="77777777" w:rsidR="00030930" w:rsidRDefault="00030930">
    <w:pPr>
      <w:pStyle w:val="afc"/>
      <w:rPr>
        <w:rStyle w:val="af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52F4" w14:textId="77777777" w:rsidR="00030930" w:rsidRDefault="00030930">
    <w:pPr>
      <w:pStyle w:val="af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DCDA"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53</w:t>
    </w:r>
    <w:r>
      <w:rPr>
        <w:rStyle w:val="afa"/>
        <w:bCs/>
        <w:sz w:val="16"/>
        <w:szCs w:val="16"/>
      </w:rPr>
      <w:fldChar w:fldCharType="end"/>
    </w:r>
  </w:p>
  <w:p w14:paraId="059D8E1D" w14:textId="77777777" w:rsidR="00030930" w:rsidRDefault="00C55616">
    <w:pPr>
      <w:tabs>
        <w:tab w:val="left" w:pos="5245"/>
      </w:tabs>
      <w:spacing w:after="0"/>
      <w:ind w:right="2"/>
      <w:jc w:val="center"/>
      <w:rPr>
        <w:bCs/>
        <w:sz w:val="16"/>
        <w:szCs w:val="16"/>
      </w:rPr>
    </w:pPr>
    <w:r>
      <w:rPr>
        <w:bCs/>
        <w:sz w:val="16"/>
        <w:szCs w:val="16"/>
      </w:rPr>
      <w:t>Конкурс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0861913B" w14:textId="77777777" w:rsidR="00030930" w:rsidRDefault="00030930">
    <w:pPr>
      <w:pStyle w:val="afc"/>
      <w:rPr>
        <w:rStyle w:val="afa"/>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50B8"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54</w:t>
    </w:r>
    <w:r>
      <w:rPr>
        <w:rStyle w:val="afa"/>
        <w:bCs/>
        <w:sz w:val="16"/>
        <w:szCs w:val="16"/>
      </w:rPr>
      <w:fldChar w:fldCharType="end"/>
    </w:r>
  </w:p>
  <w:p w14:paraId="105A903E" w14:textId="77777777" w:rsidR="00030930" w:rsidRDefault="00C55616">
    <w:pPr>
      <w:tabs>
        <w:tab w:val="left" w:pos="5245"/>
      </w:tabs>
      <w:spacing w:after="0"/>
      <w:ind w:right="2"/>
      <w:jc w:val="center"/>
      <w:rPr>
        <w:bCs/>
        <w:sz w:val="16"/>
        <w:szCs w:val="16"/>
      </w:rPr>
    </w:pPr>
    <w:r>
      <w:rPr>
        <w:bCs/>
        <w:sz w:val="16"/>
        <w:szCs w:val="16"/>
      </w:rPr>
      <w:t>Конкурс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7D5C557D" w14:textId="77777777" w:rsidR="00030930" w:rsidRDefault="00030930">
    <w:pPr>
      <w:pStyle w:val="afc"/>
      <w:rPr>
        <w:rStyle w:val="afa"/>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2817" w14:textId="77777777" w:rsidR="00030930" w:rsidRDefault="0003093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F161"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55</w:t>
    </w:r>
    <w:r>
      <w:rPr>
        <w:rStyle w:val="afa"/>
        <w:bCs/>
        <w:sz w:val="16"/>
        <w:szCs w:val="16"/>
      </w:rPr>
      <w:fldChar w:fldCharType="end"/>
    </w:r>
  </w:p>
  <w:p w14:paraId="07A2EE22" w14:textId="77777777" w:rsidR="00030930" w:rsidRDefault="00C55616">
    <w:pPr>
      <w:tabs>
        <w:tab w:val="left" w:pos="5245"/>
      </w:tabs>
      <w:spacing w:after="0"/>
      <w:ind w:right="2"/>
      <w:jc w:val="center"/>
      <w:rPr>
        <w:bCs/>
        <w:sz w:val="16"/>
        <w:szCs w:val="16"/>
      </w:rPr>
    </w:pPr>
    <w:r>
      <w:rPr>
        <w:bCs/>
        <w:sz w:val="16"/>
        <w:szCs w:val="16"/>
      </w:rPr>
      <w:t>Конкурс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1096444E" w14:textId="77777777" w:rsidR="00030930" w:rsidRDefault="00030930">
    <w:pPr>
      <w:pStyle w:val="afc"/>
      <w:rPr>
        <w:rStyle w:val="afa"/>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766B8" w14:textId="77777777" w:rsidR="00030930" w:rsidRDefault="0003093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DBB1" w14:textId="77777777" w:rsidR="00030930" w:rsidRDefault="00C55616">
    <w:pPr>
      <w:ind w:firstLine="567"/>
      <w:jc w:val="center"/>
      <w:rPr>
        <w:rStyle w:val="afa"/>
        <w:bCs/>
        <w:sz w:val="16"/>
        <w:szCs w:val="16"/>
      </w:rPr>
    </w:pPr>
    <w:r>
      <w:rPr>
        <w:bCs/>
        <w:sz w:val="16"/>
        <w:szCs w:val="16"/>
      </w:rPr>
      <w:t>Стр.</w:t>
    </w:r>
    <w:r>
      <w:rPr>
        <w:rStyle w:val="afa"/>
        <w:bCs/>
        <w:sz w:val="16"/>
        <w:szCs w:val="16"/>
      </w:rPr>
      <w:fldChar w:fldCharType="begin"/>
    </w:r>
    <w:r>
      <w:rPr>
        <w:rStyle w:val="afa"/>
        <w:bCs/>
        <w:sz w:val="16"/>
        <w:szCs w:val="16"/>
      </w:rPr>
      <w:instrText xml:space="preserve"> PAGE </w:instrText>
    </w:r>
    <w:r>
      <w:rPr>
        <w:rStyle w:val="afa"/>
        <w:bCs/>
        <w:sz w:val="16"/>
        <w:szCs w:val="16"/>
      </w:rPr>
      <w:fldChar w:fldCharType="separate"/>
    </w:r>
    <w:r>
      <w:rPr>
        <w:rStyle w:val="afa"/>
        <w:bCs/>
        <w:sz w:val="16"/>
        <w:szCs w:val="16"/>
      </w:rPr>
      <w:t>60</w:t>
    </w:r>
    <w:r>
      <w:rPr>
        <w:rStyle w:val="afa"/>
        <w:bCs/>
        <w:sz w:val="16"/>
        <w:szCs w:val="16"/>
      </w:rPr>
      <w:fldChar w:fldCharType="end"/>
    </w:r>
  </w:p>
  <w:p w14:paraId="54A209F7" w14:textId="77777777" w:rsidR="00030930" w:rsidRDefault="00C55616">
    <w:pPr>
      <w:tabs>
        <w:tab w:val="left" w:pos="5245"/>
      </w:tabs>
      <w:spacing w:after="0"/>
      <w:ind w:right="2"/>
      <w:jc w:val="center"/>
      <w:rPr>
        <w:bCs/>
        <w:sz w:val="16"/>
        <w:szCs w:val="16"/>
      </w:rPr>
    </w:pPr>
    <w:r>
      <w:rPr>
        <w:bCs/>
        <w:sz w:val="16"/>
        <w:szCs w:val="16"/>
      </w:rPr>
      <w:t>Конкурс в электронной форме на право заключения договора 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кВ Васильевская (оснащение ВЛ 110 кВ Азот-5 микропроцессорными устройствами РЗА, ВЧ обработкой, КСЗ с АУВ) (для ТП объектов электросетевого хозяйства ПАО "Россети Волга"»)»</w:t>
    </w:r>
  </w:p>
  <w:p w14:paraId="67651B86" w14:textId="77777777" w:rsidR="00030930" w:rsidRDefault="00030930">
    <w:pPr>
      <w:pStyle w:val="afc"/>
      <w:rPr>
        <w:rStyle w:val="af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0E1C2" w14:textId="77777777" w:rsidR="00030930" w:rsidRDefault="00C55616">
      <w:r>
        <w:separator/>
      </w:r>
    </w:p>
  </w:footnote>
  <w:footnote w:type="continuationSeparator" w:id="0">
    <w:p w14:paraId="7D9B00E4" w14:textId="77777777" w:rsidR="00030930" w:rsidRDefault="00C55616">
      <w:r>
        <w:continuationSeparator/>
      </w:r>
    </w:p>
  </w:footnote>
  <w:footnote w:id="1">
    <w:p w14:paraId="54A3F25D" w14:textId="77777777" w:rsidR="00030930" w:rsidRDefault="00C55616">
      <w:pPr>
        <w:pStyle w:val="af9"/>
      </w:pPr>
      <w:r>
        <w:rPr>
          <w:rStyle w:val="af6"/>
        </w:rPr>
        <w:footnoteRef/>
      </w:r>
      <w:r>
        <w:t xml:space="preserve"> Под информацией о цепочке собственников подразумеваются: данные об участниках; в отношении участников, являющихся юридическими лицами, данные об их участниках и т.д., включая бенефициаров (в том числе конечных), а также сведений о составе исполнительных органов</w:t>
      </w:r>
    </w:p>
  </w:footnote>
  <w:footnote w:id="2">
    <w:p w14:paraId="3095BC18" w14:textId="77777777" w:rsidR="00030930" w:rsidRDefault="00C55616">
      <w:pPr>
        <w:pStyle w:val="af9"/>
      </w:pPr>
      <w:r>
        <w:rPr>
          <w:rStyle w:val="af6"/>
        </w:rPr>
        <w:footnoteRef/>
      </w:r>
      <w:r>
        <w:t xml:space="preserve"> </w:t>
      </w:r>
      <w:r>
        <w:rPr>
          <w:highlight w:val="white"/>
        </w:rPr>
        <w:t>В случае по</w:t>
      </w:r>
      <w:r>
        <w:rPr>
          <w:highlight w:val="white"/>
        </w:rPr>
        <w:t>ступления на этап оценки единственной заявки (вследствие подачи на закупку единственной заявки либо отклонения всех поступивших заявок на этапе их рассмотрения, кроме одной, ввиду несоответствия требованиям документации) проведение оценки не осуществляется</w:t>
      </w:r>
    </w:p>
  </w:footnote>
  <w:footnote w:id="3">
    <w:p w14:paraId="7B5DA42E" w14:textId="77777777" w:rsidR="00030930" w:rsidRDefault="00C55616">
      <w:pPr>
        <w:pStyle w:val="af9"/>
        <w:rPr>
          <w:sz w:val="18"/>
          <w:szCs w:val="18"/>
        </w:rPr>
      </w:pPr>
      <w:r>
        <w:rPr>
          <w:rStyle w:val="af6"/>
        </w:rPr>
        <w:footnoteRef/>
      </w:r>
      <w:r>
        <w:rPr>
          <w:sz w:val="18"/>
          <w:szCs w:val="18"/>
        </w:rPr>
        <w:t xml:space="preserve"> В случае подачи заявки от коллективного участника информация об участнике заполняется в отношении каждого члена коллективного участника. Лидер коллективного участника подает заявку от лица всех членов коллективного участника и несет ответственность за соответствие членов коллективного участника требованиям, установленным пунктом 9 части 19.1 статьи 3.4 Закона 223-ФЗ.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2DB3"/>
    <w:multiLevelType w:val="hybridMultilevel"/>
    <w:tmpl w:val="E7648F62"/>
    <w:lvl w:ilvl="0" w:tplc="0E147EC4">
      <w:start w:val="1"/>
      <w:numFmt w:val="upperRoman"/>
      <w:isLgl/>
      <w:lvlText w:val="%1."/>
      <w:lvlJc w:val="right"/>
      <w:pPr>
        <w:tabs>
          <w:tab w:val="num" w:pos="720"/>
        </w:tabs>
        <w:ind w:left="720" w:hanging="180"/>
      </w:pPr>
      <w:rPr>
        <w:b/>
        <w:sz w:val="24"/>
        <w:szCs w:val="24"/>
      </w:rPr>
    </w:lvl>
    <w:lvl w:ilvl="1" w:tplc="A4B064A2">
      <w:start w:val="1"/>
      <w:numFmt w:val="decimal"/>
      <w:isLgl/>
      <w:lvlText w:val="Форма %2."/>
      <w:lvlJc w:val="left"/>
      <w:pPr>
        <w:tabs>
          <w:tab w:val="num" w:pos="2160"/>
        </w:tabs>
        <w:ind w:left="1440" w:hanging="360"/>
      </w:pPr>
      <w:rPr>
        <w:rFonts w:ascii="Times New Roman" w:hAnsi="Times New Roman" w:cs="Times New Roman"/>
        <w:b/>
        <w:bCs/>
        <w:i w:val="0"/>
        <w:iCs w:val="0"/>
        <w:sz w:val="26"/>
        <w:szCs w:val="26"/>
      </w:rPr>
    </w:lvl>
    <w:lvl w:ilvl="2" w:tplc="3270421A">
      <w:start w:val="1"/>
      <w:numFmt w:val="lowerRoman"/>
      <w:isLgl/>
      <w:lvlText w:val="%3."/>
      <w:lvlJc w:val="right"/>
      <w:pPr>
        <w:tabs>
          <w:tab w:val="num" w:pos="2160"/>
        </w:tabs>
        <w:ind w:left="2160" w:hanging="180"/>
      </w:pPr>
    </w:lvl>
    <w:lvl w:ilvl="3" w:tplc="67EC57D2">
      <w:start w:val="1"/>
      <w:numFmt w:val="decimal"/>
      <w:isLgl/>
      <w:lvlText w:val="%4."/>
      <w:lvlJc w:val="left"/>
      <w:pPr>
        <w:tabs>
          <w:tab w:val="num" w:pos="2880"/>
        </w:tabs>
        <w:ind w:left="2880" w:hanging="360"/>
      </w:pPr>
    </w:lvl>
    <w:lvl w:ilvl="4" w:tplc="6D2CBB2E">
      <w:start w:val="1"/>
      <w:numFmt w:val="lowerLetter"/>
      <w:isLgl/>
      <w:lvlText w:val="%5."/>
      <w:lvlJc w:val="left"/>
      <w:pPr>
        <w:tabs>
          <w:tab w:val="num" w:pos="3600"/>
        </w:tabs>
        <w:ind w:left="3600" w:hanging="360"/>
      </w:pPr>
    </w:lvl>
    <w:lvl w:ilvl="5" w:tplc="62FE3626">
      <w:start w:val="1"/>
      <w:numFmt w:val="lowerRoman"/>
      <w:isLgl/>
      <w:lvlText w:val="%6."/>
      <w:lvlJc w:val="right"/>
      <w:pPr>
        <w:tabs>
          <w:tab w:val="num" w:pos="4320"/>
        </w:tabs>
        <w:ind w:left="4320" w:hanging="180"/>
      </w:pPr>
    </w:lvl>
    <w:lvl w:ilvl="6" w:tplc="BB5A1B3C">
      <w:start w:val="1"/>
      <w:numFmt w:val="decimal"/>
      <w:isLgl/>
      <w:lvlText w:val="%7."/>
      <w:lvlJc w:val="left"/>
      <w:pPr>
        <w:tabs>
          <w:tab w:val="num" w:pos="5040"/>
        </w:tabs>
        <w:ind w:left="5040" w:hanging="360"/>
      </w:pPr>
    </w:lvl>
    <w:lvl w:ilvl="7" w:tplc="1D860EAC">
      <w:start w:val="1"/>
      <w:numFmt w:val="lowerLetter"/>
      <w:isLgl/>
      <w:lvlText w:val="%8."/>
      <w:lvlJc w:val="left"/>
      <w:pPr>
        <w:tabs>
          <w:tab w:val="num" w:pos="5760"/>
        </w:tabs>
        <w:ind w:left="5760" w:hanging="360"/>
      </w:pPr>
    </w:lvl>
    <w:lvl w:ilvl="8" w:tplc="537C3CF6">
      <w:start w:val="1"/>
      <w:numFmt w:val="lowerRoman"/>
      <w:isLgl/>
      <w:lvlText w:val="%9."/>
      <w:lvlJc w:val="right"/>
      <w:pPr>
        <w:tabs>
          <w:tab w:val="num" w:pos="6480"/>
        </w:tabs>
        <w:ind w:left="6480" w:hanging="180"/>
      </w:pPr>
    </w:lvl>
  </w:abstractNum>
  <w:abstractNum w:abstractNumId="1" w15:restartNumberingAfterBreak="0">
    <w:nsid w:val="040F53DA"/>
    <w:multiLevelType w:val="multilevel"/>
    <w:tmpl w:val="1E8401E4"/>
    <w:lvl w:ilvl="0">
      <w:start w:val="1"/>
      <w:numFmt w:val="decimal"/>
      <w:isLgl/>
      <w:lvlText w:val="%1."/>
      <w:lvlJc w:val="left"/>
      <w:pPr>
        <w:tabs>
          <w:tab w:val="num" w:pos="0"/>
        </w:tabs>
        <w:ind w:left="720" w:hanging="360"/>
      </w:pPr>
    </w:lvl>
    <w:lvl w:ilvl="1">
      <w:start w:val="1"/>
      <w:numFmt w:val="decimal"/>
      <w:isLgl/>
      <w:lvlText w:val="%1.%2."/>
      <w:lvlJc w:val="left"/>
      <w:pPr>
        <w:tabs>
          <w:tab w:val="num" w:pos="0"/>
        </w:tabs>
        <w:ind w:left="720" w:hanging="360"/>
      </w:pPr>
      <w:rPr>
        <w:b w:val="0"/>
      </w:rPr>
    </w:lvl>
    <w:lvl w:ilvl="2">
      <w:start w:val="1"/>
      <w:numFmt w:val="decimal"/>
      <w:isLgl/>
      <w:lvlText w:val="%1.%2.%3."/>
      <w:lvlJc w:val="left"/>
      <w:pPr>
        <w:tabs>
          <w:tab w:val="num" w:pos="0"/>
        </w:tabs>
        <w:ind w:left="1080" w:hanging="720"/>
      </w:pPr>
      <w:rPr>
        <w:b/>
      </w:rPr>
    </w:lvl>
    <w:lvl w:ilvl="3">
      <w:start w:val="1"/>
      <w:numFmt w:val="decimal"/>
      <w:isLgl/>
      <w:lvlText w:val="%1.%2.%3.%4."/>
      <w:lvlJc w:val="left"/>
      <w:pPr>
        <w:tabs>
          <w:tab w:val="num" w:pos="0"/>
        </w:tabs>
        <w:ind w:left="1080" w:hanging="720"/>
      </w:pPr>
      <w:rPr>
        <w:b/>
      </w:rPr>
    </w:lvl>
    <w:lvl w:ilvl="4">
      <w:start w:val="1"/>
      <w:numFmt w:val="decimal"/>
      <w:isLgl/>
      <w:lvlText w:val="%1.%2.%3.%4.%5."/>
      <w:lvlJc w:val="left"/>
      <w:pPr>
        <w:tabs>
          <w:tab w:val="num" w:pos="0"/>
        </w:tabs>
        <w:ind w:left="1440" w:hanging="1080"/>
      </w:pPr>
      <w:rPr>
        <w:b/>
      </w:rPr>
    </w:lvl>
    <w:lvl w:ilvl="5">
      <w:start w:val="1"/>
      <w:numFmt w:val="decimal"/>
      <w:isLgl/>
      <w:lvlText w:val="%1.%2.%3.%4.%5.%6."/>
      <w:lvlJc w:val="left"/>
      <w:pPr>
        <w:tabs>
          <w:tab w:val="num" w:pos="0"/>
        </w:tabs>
        <w:ind w:left="1440" w:hanging="1080"/>
      </w:pPr>
      <w:rPr>
        <w:b/>
      </w:rPr>
    </w:lvl>
    <w:lvl w:ilvl="6">
      <w:start w:val="1"/>
      <w:numFmt w:val="decimal"/>
      <w:isLgl/>
      <w:lvlText w:val="%1.%2.%3.%4.%5.%6.%7."/>
      <w:lvlJc w:val="left"/>
      <w:pPr>
        <w:tabs>
          <w:tab w:val="num" w:pos="0"/>
        </w:tabs>
        <w:ind w:left="1800" w:hanging="1440"/>
      </w:pPr>
      <w:rPr>
        <w:b/>
      </w:rPr>
    </w:lvl>
    <w:lvl w:ilvl="7">
      <w:start w:val="1"/>
      <w:numFmt w:val="decimal"/>
      <w:isLgl/>
      <w:lvlText w:val="%1.%2.%3.%4.%5.%6.%7.%8."/>
      <w:lvlJc w:val="left"/>
      <w:pPr>
        <w:tabs>
          <w:tab w:val="num" w:pos="0"/>
        </w:tabs>
        <w:ind w:left="1800" w:hanging="1440"/>
      </w:pPr>
      <w:rPr>
        <w:b/>
      </w:rPr>
    </w:lvl>
    <w:lvl w:ilvl="8">
      <w:start w:val="1"/>
      <w:numFmt w:val="decimal"/>
      <w:isLgl/>
      <w:lvlText w:val="%1.%2.%3.%4.%5.%6.%7.%8.%9."/>
      <w:lvlJc w:val="left"/>
      <w:pPr>
        <w:tabs>
          <w:tab w:val="num" w:pos="0"/>
        </w:tabs>
        <w:ind w:left="2160" w:hanging="1800"/>
      </w:pPr>
      <w:rPr>
        <w:b/>
      </w:rPr>
    </w:lvl>
  </w:abstractNum>
  <w:abstractNum w:abstractNumId="2" w15:restartNumberingAfterBreak="0">
    <w:nsid w:val="063B22D9"/>
    <w:multiLevelType w:val="hybridMultilevel"/>
    <w:tmpl w:val="3B520DA8"/>
    <w:lvl w:ilvl="0" w:tplc="3196A6AE">
      <w:start w:val="1"/>
      <w:numFmt w:val="russianLower"/>
      <w:isLgl/>
      <w:lvlText w:val="%1)"/>
      <w:lvlJc w:val="left"/>
      <w:pPr>
        <w:tabs>
          <w:tab w:val="num" w:pos="0"/>
        </w:tabs>
        <w:ind w:left="1429" w:hanging="360"/>
      </w:pPr>
      <w:rPr>
        <w:rFonts w:cs="Times New Roman"/>
      </w:rPr>
    </w:lvl>
    <w:lvl w:ilvl="1" w:tplc="12780530">
      <w:start w:val="1"/>
      <w:numFmt w:val="decimal"/>
      <w:isLgl/>
      <w:lvlText w:val="%2."/>
      <w:lvlJc w:val="left"/>
      <w:pPr>
        <w:tabs>
          <w:tab w:val="num" w:pos="0"/>
        </w:tabs>
        <w:ind w:left="2509" w:hanging="720"/>
      </w:pPr>
    </w:lvl>
    <w:lvl w:ilvl="2" w:tplc="680E6272">
      <w:start w:val="1"/>
      <w:numFmt w:val="lowerRoman"/>
      <w:isLgl/>
      <w:lvlText w:val="%3."/>
      <w:lvlJc w:val="right"/>
      <w:pPr>
        <w:tabs>
          <w:tab w:val="num" w:pos="0"/>
        </w:tabs>
        <w:ind w:left="2869" w:hanging="180"/>
      </w:pPr>
    </w:lvl>
    <w:lvl w:ilvl="3" w:tplc="0576BD58">
      <w:start w:val="1"/>
      <w:numFmt w:val="decimal"/>
      <w:isLgl/>
      <w:lvlText w:val="%4."/>
      <w:lvlJc w:val="left"/>
      <w:pPr>
        <w:tabs>
          <w:tab w:val="num" w:pos="0"/>
        </w:tabs>
        <w:ind w:left="3589" w:hanging="360"/>
      </w:pPr>
    </w:lvl>
    <w:lvl w:ilvl="4" w:tplc="6D34CC4A">
      <w:start w:val="1"/>
      <w:numFmt w:val="lowerLetter"/>
      <w:isLgl/>
      <w:lvlText w:val="%5."/>
      <w:lvlJc w:val="left"/>
      <w:pPr>
        <w:tabs>
          <w:tab w:val="num" w:pos="0"/>
        </w:tabs>
        <w:ind w:left="4309" w:hanging="360"/>
      </w:pPr>
    </w:lvl>
    <w:lvl w:ilvl="5" w:tplc="C366C8EC">
      <w:start w:val="1"/>
      <w:numFmt w:val="lowerRoman"/>
      <w:isLgl/>
      <w:lvlText w:val="%6."/>
      <w:lvlJc w:val="right"/>
      <w:pPr>
        <w:tabs>
          <w:tab w:val="num" w:pos="0"/>
        </w:tabs>
        <w:ind w:left="5029" w:hanging="180"/>
      </w:pPr>
    </w:lvl>
    <w:lvl w:ilvl="6" w:tplc="8F3EE5F4">
      <w:start w:val="1"/>
      <w:numFmt w:val="decimal"/>
      <w:isLgl/>
      <w:lvlText w:val="%7."/>
      <w:lvlJc w:val="left"/>
      <w:pPr>
        <w:tabs>
          <w:tab w:val="num" w:pos="0"/>
        </w:tabs>
        <w:ind w:left="5749" w:hanging="360"/>
      </w:pPr>
    </w:lvl>
    <w:lvl w:ilvl="7" w:tplc="4970CB7A">
      <w:start w:val="1"/>
      <w:numFmt w:val="lowerLetter"/>
      <w:isLgl/>
      <w:lvlText w:val="%8."/>
      <w:lvlJc w:val="left"/>
      <w:pPr>
        <w:tabs>
          <w:tab w:val="num" w:pos="0"/>
        </w:tabs>
        <w:ind w:left="6469" w:hanging="360"/>
      </w:pPr>
    </w:lvl>
    <w:lvl w:ilvl="8" w:tplc="C502537A">
      <w:start w:val="1"/>
      <w:numFmt w:val="lowerRoman"/>
      <w:isLgl/>
      <w:lvlText w:val="%9."/>
      <w:lvlJc w:val="right"/>
      <w:pPr>
        <w:tabs>
          <w:tab w:val="num" w:pos="0"/>
        </w:tabs>
        <w:ind w:left="7189" w:hanging="180"/>
      </w:pPr>
    </w:lvl>
  </w:abstractNum>
  <w:abstractNum w:abstractNumId="3" w15:restartNumberingAfterBreak="0">
    <w:nsid w:val="079E6BCC"/>
    <w:multiLevelType w:val="hybridMultilevel"/>
    <w:tmpl w:val="7284B150"/>
    <w:lvl w:ilvl="0" w:tplc="F146ACB8">
      <w:start w:val="1"/>
      <w:numFmt w:val="bullet"/>
      <w:isLgl/>
      <w:lvlText w:val=""/>
      <w:lvlJc w:val="left"/>
      <w:pPr>
        <w:tabs>
          <w:tab w:val="num" w:pos="0"/>
        </w:tabs>
        <w:ind w:left="1287" w:hanging="360"/>
      </w:pPr>
      <w:rPr>
        <w:rFonts w:ascii="Symbol" w:hAnsi="Symbol" w:cs="Symbol" w:hint="default"/>
      </w:rPr>
    </w:lvl>
    <w:lvl w:ilvl="1" w:tplc="85AEFFDA">
      <w:start w:val="1"/>
      <w:numFmt w:val="bullet"/>
      <w:isLgl/>
      <w:lvlText w:val="o"/>
      <w:lvlJc w:val="left"/>
      <w:pPr>
        <w:tabs>
          <w:tab w:val="num" w:pos="0"/>
        </w:tabs>
        <w:ind w:left="2007" w:hanging="360"/>
      </w:pPr>
      <w:rPr>
        <w:rFonts w:ascii="Courier New" w:hAnsi="Courier New" w:cs="Courier New" w:hint="default"/>
      </w:rPr>
    </w:lvl>
    <w:lvl w:ilvl="2" w:tplc="1C4E2A02">
      <w:start w:val="1"/>
      <w:numFmt w:val="bullet"/>
      <w:isLgl/>
      <w:lvlText w:val=""/>
      <w:lvlJc w:val="left"/>
      <w:pPr>
        <w:tabs>
          <w:tab w:val="num" w:pos="0"/>
        </w:tabs>
        <w:ind w:left="2727" w:hanging="360"/>
      </w:pPr>
      <w:rPr>
        <w:rFonts w:ascii="Wingdings" w:hAnsi="Wingdings" w:cs="Wingdings" w:hint="default"/>
      </w:rPr>
    </w:lvl>
    <w:lvl w:ilvl="3" w:tplc="E2E61CB2">
      <w:start w:val="1"/>
      <w:numFmt w:val="bullet"/>
      <w:isLgl/>
      <w:lvlText w:val=""/>
      <w:lvlJc w:val="left"/>
      <w:pPr>
        <w:tabs>
          <w:tab w:val="num" w:pos="0"/>
        </w:tabs>
        <w:ind w:left="3447" w:hanging="360"/>
      </w:pPr>
      <w:rPr>
        <w:rFonts w:ascii="Symbol" w:hAnsi="Symbol" w:cs="Symbol" w:hint="default"/>
      </w:rPr>
    </w:lvl>
    <w:lvl w:ilvl="4" w:tplc="32BCBA0A">
      <w:start w:val="1"/>
      <w:numFmt w:val="bullet"/>
      <w:isLgl/>
      <w:lvlText w:val="o"/>
      <w:lvlJc w:val="left"/>
      <w:pPr>
        <w:tabs>
          <w:tab w:val="num" w:pos="0"/>
        </w:tabs>
        <w:ind w:left="4167" w:hanging="360"/>
      </w:pPr>
      <w:rPr>
        <w:rFonts w:ascii="Courier New" w:hAnsi="Courier New" w:cs="Courier New" w:hint="default"/>
      </w:rPr>
    </w:lvl>
    <w:lvl w:ilvl="5" w:tplc="8938BF56">
      <w:start w:val="1"/>
      <w:numFmt w:val="bullet"/>
      <w:isLgl/>
      <w:lvlText w:val=""/>
      <w:lvlJc w:val="left"/>
      <w:pPr>
        <w:tabs>
          <w:tab w:val="num" w:pos="0"/>
        </w:tabs>
        <w:ind w:left="4887" w:hanging="360"/>
      </w:pPr>
      <w:rPr>
        <w:rFonts w:ascii="Wingdings" w:hAnsi="Wingdings" w:cs="Wingdings" w:hint="default"/>
      </w:rPr>
    </w:lvl>
    <w:lvl w:ilvl="6" w:tplc="FBEAC2F0">
      <w:start w:val="1"/>
      <w:numFmt w:val="bullet"/>
      <w:isLgl/>
      <w:lvlText w:val=""/>
      <w:lvlJc w:val="left"/>
      <w:pPr>
        <w:tabs>
          <w:tab w:val="num" w:pos="0"/>
        </w:tabs>
        <w:ind w:left="5607" w:hanging="360"/>
      </w:pPr>
      <w:rPr>
        <w:rFonts w:ascii="Symbol" w:hAnsi="Symbol" w:cs="Symbol" w:hint="default"/>
      </w:rPr>
    </w:lvl>
    <w:lvl w:ilvl="7" w:tplc="0F64DBBE">
      <w:start w:val="1"/>
      <w:numFmt w:val="bullet"/>
      <w:isLgl/>
      <w:lvlText w:val="o"/>
      <w:lvlJc w:val="left"/>
      <w:pPr>
        <w:tabs>
          <w:tab w:val="num" w:pos="0"/>
        </w:tabs>
        <w:ind w:left="6327" w:hanging="360"/>
      </w:pPr>
      <w:rPr>
        <w:rFonts w:ascii="Courier New" w:hAnsi="Courier New" w:cs="Courier New" w:hint="default"/>
      </w:rPr>
    </w:lvl>
    <w:lvl w:ilvl="8" w:tplc="B1745A28">
      <w:start w:val="1"/>
      <w:numFmt w:val="bullet"/>
      <w:isLgl/>
      <w:lvlText w:val=""/>
      <w:lvlJc w:val="left"/>
      <w:pPr>
        <w:tabs>
          <w:tab w:val="num" w:pos="0"/>
        </w:tabs>
        <w:ind w:left="7047" w:hanging="360"/>
      </w:pPr>
      <w:rPr>
        <w:rFonts w:ascii="Wingdings" w:hAnsi="Wingdings" w:cs="Wingdings" w:hint="default"/>
      </w:rPr>
    </w:lvl>
  </w:abstractNum>
  <w:abstractNum w:abstractNumId="4" w15:restartNumberingAfterBreak="0">
    <w:nsid w:val="097B6226"/>
    <w:multiLevelType w:val="hybridMultilevel"/>
    <w:tmpl w:val="2C90FFBA"/>
    <w:lvl w:ilvl="0" w:tplc="41385554">
      <w:start w:val="1"/>
      <w:numFmt w:val="russianLower"/>
      <w:isLgl/>
      <w:lvlText w:val="%1)"/>
      <w:lvlJc w:val="left"/>
      <w:pPr>
        <w:tabs>
          <w:tab w:val="num" w:pos="0"/>
        </w:tabs>
        <w:ind w:left="720" w:hanging="360"/>
      </w:pPr>
      <w:rPr>
        <w:rFonts w:cs="Times New Roman"/>
      </w:rPr>
    </w:lvl>
    <w:lvl w:ilvl="1" w:tplc="C9F44222">
      <w:start w:val="1"/>
      <w:numFmt w:val="bullet"/>
      <w:isLgl/>
      <w:lvlText w:val=""/>
      <w:lvlJc w:val="left"/>
      <w:pPr>
        <w:tabs>
          <w:tab w:val="num" w:pos="0"/>
        </w:tabs>
        <w:ind w:left="1440" w:hanging="360"/>
      </w:pPr>
      <w:rPr>
        <w:rFonts w:ascii="Symbol" w:hAnsi="Symbol" w:cs="Symbol" w:hint="default"/>
      </w:rPr>
    </w:lvl>
    <w:lvl w:ilvl="2" w:tplc="8CB2EC60">
      <w:start w:val="1"/>
      <w:numFmt w:val="lowerRoman"/>
      <w:isLgl/>
      <w:lvlText w:val="%3."/>
      <w:lvlJc w:val="right"/>
      <w:pPr>
        <w:tabs>
          <w:tab w:val="num" w:pos="0"/>
        </w:tabs>
        <w:ind w:left="2160" w:hanging="180"/>
      </w:pPr>
    </w:lvl>
    <w:lvl w:ilvl="3" w:tplc="E62CA7B8">
      <w:start w:val="1"/>
      <w:numFmt w:val="decimal"/>
      <w:isLgl/>
      <w:lvlText w:val="%4."/>
      <w:lvlJc w:val="left"/>
      <w:pPr>
        <w:tabs>
          <w:tab w:val="num" w:pos="0"/>
        </w:tabs>
        <w:ind w:left="2880" w:hanging="360"/>
      </w:pPr>
    </w:lvl>
    <w:lvl w:ilvl="4" w:tplc="BA108810">
      <w:start w:val="1"/>
      <w:numFmt w:val="lowerLetter"/>
      <w:isLgl/>
      <w:lvlText w:val="%5."/>
      <w:lvlJc w:val="left"/>
      <w:pPr>
        <w:tabs>
          <w:tab w:val="num" w:pos="0"/>
        </w:tabs>
        <w:ind w:left="3600" w:hanging="360"/>
      </w:pPr>
    </w:lvl>
    <w:lvl w:ilvl="5" w:tplc="3F8411EE">
      <w:start w:val="1"/>
      <w:numFmt w:val="lowerRoman"/>
      <w:isLgl/>
      <w:lvlText w:val="%6."/>
      <w:lvlJc w:val="right"/>
      <w:pPr>
        <w:tabs>
          <w:tab w:val="num" w:pos="0"/>
        </w:tabs>
        <w:ind w:left="4320" w:hanging="180"/>
      </w:pPr>
    </w:lvl>
    <w:lvl w:ilvl="6" w:tplc="3F0C35DA">
      <w:start w:val="1"/>
      <w:numFmt w:val="decimal"/>
      <w:isLgl/>
      <w:lvlText w:val="%7."/>
      <w:lvlJc w:val="left"/>
      <w:pPr>
        <w:tabs>
          <w:tab w:val="num" w:pos="0"/>
        </w:tabs>
        <w:ind w:left="5040" w:hanging="360"/>
      </w:pPr>
    </w:lvl>
    <w:lvl w:ilvl="7" w:tplc="6382E416">
      <w:start w:val="1"/>
      <w:numFmt w:val="lowerLetter"/>
      <w:isLgl/>
      <w:lvlText w:val="%8."/>
      <w:lvlJc w:val="left"/>
      <w:pPr>
        <w:tabs>
          <w:tab w:val="num" w:pos="0"/>
        </w:tabs>
        <w:ind w:left="5760" w:hanging="360"/>
      </w:pPr>
    </w:lvl>
    <w:lvl w:ilvl="8" w:tplc="D390E690">
      <w:start w:val="1"/>
      <w:numFmt w:val="lowerRoman"/>
      <w:isLgl/>
      <w:lvlText w:val="%9."/>
      <w:lvlJc w:val="right"/>
      <w:pPr>
        <w:tabs>
          <w:tab w:val="num" w:pos="0"/>
        </w:tabs>
        <w:ind w:left="6480" w:hanging="180"/>
      </w:pPr>
    </w:lvl>
  </w:abstractNum>
  <w:abstractNum w:abstractNumId="5" w15:restartNumberingAfterBreak="0">
    <w:nsid w:val="0A3D6F58"/>
    <w:multiLevelType w:val="hybridMultilevel"/>
    <w:tmpl w:val="BA68D07E"/>
    <w:lvl w:ilvl="0" w:tplc="1F9AB8A2">
      <w:start w:val="1"/>
      <w:numFmt w:val="decimal"/>
      <w:isLgl/>
      <w:lvlText w:val="%1."/>
      <w:lvlJc w:val="left"/>
      <w:pPr>
        <w:tabs>
          <w:tab w:val="num" w:pos="0"/>
        </w:tabs>
        <w:ind w:left="720" w:hanging="360"/>
      </w:pPr>
    </w:lvl>
    <w:lvl w:ilvl="1" w:tplc="BEBE341A">
      <w:start w:val="1"/>
      <w:numFmt w:val="lowerLetter"/>
      <w:isLgl/>
      <w:lvlText w:val="%2."/>
      <w:lvlJc w:val="left"/>
      <w:pPr>
        <w:tabs>
          <w:tab w:val="num" w:pos="0"/>
        </w:tabs>
        <w:ind w:left="1440" w:hanging="360"/>
      </w:pPr>
    </w:lvl>
    <w:lvl w:ilvl="2" w:tplc="207226A8">
      <w:start w:val="1"/>
      <w:numFmt w:val="lowerRoman"/>
      <w:isLgl/>
      <w:lvlText w:val="%3."/>
      <w:lvlJc w:val="right"/>
      <w:pPr>
        <w:tabs>
          <w:tab w:val="num" w:pos="0"/>
        </w:tabs>
        <w:ind w:left="2160" w:hanging="180"/>
      </w:pPr>
    </w:lvl>
    <w:lvl w:ilvl="3" w:tplc="43A206C0">
      <w:start w:val="1"/>
      <w:numFmt w:val="decimal"/>
      <w:isLgl/>
      <w:lvlText w:val="%4."/>
      <w:lvlJc w:val="left"/>
      <w:pPr>
        <w:tabs>
          <w:tab w:val="num" w:pos="0"/>
        </w:tabs>
        <w:ind w:left="2880" w:hanging="360"/>
      </w:pPr>
    </w:lvl>
    <w:lvl w:ilvl="4" w:tplc="384AE774">
      <w:start w:val="1"/>
      <w:numFmt w:val="lowerLetter"/>
      <w:isLgl/>
      <w:lvlText w:val="%5."/>
      <w:lvlJc w:val="left"/>
      <w:pPr>
        <w:tabs>
          <w:tab w:val="num" w:pos="0"/>
        </w:tabs>
        <w:ind w:left="3600" w:hanging="360"/>
      </w:pPr>
    </w:lvl>
    <w:lvl w:ilvl="5" w:tplc="D7DE1778">
      <w:start w:val="1"/>
      <w:numFmt w:val="lowerRoman"/>
      <w:isLgl/>
      <w:lvlText w:val="%6."/>
      <w:lvlJc w:val="right"/>
      <w:pPr>
        <w:tabs>
          <w:tab w:val="num" w:pos="0"/>
        </w:tabs>
        <w:ind w:left="4320" w:hanging="180"/>
      </w:pPr>
    </w:lvl>
    <w:lvl w:ilvl="6" w:tplc="E030524A">
      <w:start w:val="1"/>
      <w:numFmt w:val="decimal"/>
      <w:isLgl/>
      <w:lvlText w:val="%7."/>
      <w:lvlJc w:val="left"/>
      <w:pPr>
        <w:tabs>
          <w:tab w:val="num" w:pos="0"/>
        </w:tabs>
        <w:ind w:left="5040" w:hanging="360"/>
      </w:pPr>
    </w:lvl>
    <w:lvl w:ilvl="7" w:tplc="52CAA2C8">
      <w:start w:val="1"/>
      <w:numFmt w:val="lowerLetter"/>
      <w:isLgl/>
      <w:lvlText w:val="%8."/>
      <w:lvlJc w:val="left"/>
      <w:pPr>
        <w:tabs>
          <w:tab w:val="num" w:pos="0"/>
        </w:tabs>
        <w:ind w:left="5760" w:hanging="360"/>
      </w:pPr>
    </w:lvl>
    <w:lvl w:ilvl="8" w:tplc="7D5A7DE8">
      <w:start w:val="1"/>
      <w:numFmt w:val="lowerRoman"/>
      <w:isLgl/>
      <w:lvlText w:val="%9."/>
      <w:lvlJc w:val="right"/>
      <w:pPr>
        <w:tabs>
          <w:tab w:val="num" w:pos="0"/>
        </w:tabs>
        <w:ind w:left="6480" w:hanging="180"/>
      </w:pPr>
    </w:lvl>
  </w:abstractNum>
  <w:abstractNum w:abstractNumId="6" w15:restartNumberingAfterBreak="0">
    <w:nsid w:val="0A547A9A"/>
    <w:multiLevelType w:val="hybridMultilevel"/>
    <w:tmpl w:val="665A1F76"/>
    <w:lvl w:ilvl="0" w:tplc="5F6400AC">
      <w:start w:val="1"/>
      <w:numFmt w:val="bullet"/>
      <w:isLgl/>
      <w:lvlText w:val="-"/>
      <w:lvlJc w:val="left"/>
      <w:pPr>
        <w:tabs>
          <w:tab w:val="num" w:pos="0"/>
        </w:tabs>
        <w:ind w:left="720" w:hanging="360"/>
      </w:pPr>
      <w:rPr>
        <w:rFonts w:ascii="Arial (WT)" w:hAnsi="Arial (WT)" w:cs="Arial (WT)" w:hint="default"/>
      </w:rPr>
    </w:lvl>
    <w:lvl w:ilvl="1" w:tplc="3C9A31CE">
      <w:start w:val="1"/>
      <w:numFmt w:val="bullet"/>
      <w:isLgl/>
      <w:lvlText w:val="o"/>
      <w:lvlJc w:val="left"/>
      <w:pPr>
        <w:tabs>
          <w:tab w:val="num" w:pos="0"/>
        </w:tabs>
        <w:ind w:left="1440" w:hanging="360"/>
      </w:pPr>
      <w:rPr>
        <w:rFonts w:ascii="Courier New" w:hAnsi="Courier New" w:cs="Courier New" w:hint="default"/>
      </w:rPr>
    </w:lvl>
    <w:lvl w:ilvl="2" w:tplc="3316266A">
      <w:start w:val="1"/>
      <w:numFmt w:val="bullet"/>
      <w:isLgl/>
      <w:lvlText w:val=""/>
      <w:lvlJc w:val="left"/>
      <w:pPr>
        <w:tabs>
          <w:tab w:val="num" w:pos="0"/>
        </w:tabs>
        <w:ind w:left="2160" w:hanging="360"/>
      </w:pPr>
      <w:rPr>
        <w:rFonts w:ascii="Wingdings" w:hAnsi="Wingdings" w:cs="Wingdings" w:hint="default"/>
      </w:rPr>
    </w:lvl>
    <w:lvl w:ilvl="3" w:tplc="199E2312">
      <w:start w:val="1"/>
      <w:numFmt w:val="bullet"/>
      <w:isLgl/>
      <w:lvlText w:val=""/>
      <w:lvlJc w:val="left"/>
      <w:pPr>
        <w:tabs>
          <w:tab w:val="num" w:pos="0"/>
        </w:tabs>
        <w:ind w:left="2880" w:hanging="360"/>
      </w:pPr>
      <w:rPr>
        <w:rFonts w:ascii="Symbol" w:hAnsi="Symbol" w:cs="Symbol" w:hint="default"/>
      </w:rPr>
    </w:lvl>
    <w:lvl w:ilvl="4" w:tplc="ECDEA43A">
      <w:start w:val="1"/>
      <w:numFmt w:val="bullet"/>
      <w:isLgl/>
      <w:lvlText w:val="o"/>
      <w:lvlJc w:val="left"/>
      <w:pPr>
        <w:tabs>
          <w:tab w:val="num" w:pos="0"/>
        </w:tabs>
        <w:ind w:left="3600" w:hanging="360"/>
      </w:pPr>
      <w:rPr>
        <w:rFonts w:ascii="Courier New" w:hAnsi="Courier New" w:cs="Courier New" w:hint="default"/>
      </w:rPr>
    </w:lvl>
    <w:lvl w:ilvl="5" w:tplc="B96AA144">
      <w:start w:val="1"/>
      <w:numFmt w:val="bullet"/>
      <w:isLgl/>
      <w:lvlText w:val=""/>
      <w:lvlJc w:val="left"/>
      <w:pPr>
        <w:tabs>
          <w:tab w:val="num" w:pos="0"/>
        </w:tabs>
        <w:ind w:left="4320" w:hanging="360"/>
      </w:pPr>
      <w:rPr>
        <w:rFonts w:ascii="Wingdings" w:hAnsi="Wingdings" w:cs="Wingdings" w:hint="default"/>
      </w:rPr>
    </w:lvl>
    <w:lvl w:ilvl="6" w:tplc="550E5530">
      <w:start w:val="1"/>
      <w:numFmt w:val="bullet"/>
      <w:isLgl/>
      <w:lvlText w:val=""/>
      <w:lvlJc w:val="left"/>
      <w:pPr>
        <w:tabs>
          <w:tab w:val="num" w:pos="0"/>
        </w:tabs>
        <w:ind w:left="5040" w:hanging="360"/>
      </w:pPr>
      <w:rPr>
        <w:rFonts w:ascii="Symbol" w:hAnsi="Symbol" w:cs="Symbol" w:hint="default"/>
      </w:rPr>
    </w:lvl>
    <w:lvl w:ilvl="7" w:tplc="A89CFFA6">
      <w:start w:val="1"/>
      <w:numFmt w:val="bullet"/>
      <w:isLgl/>
      <w:lvlText w:val="o"/>
      <w:lvlJc w:val="left"/>
      <w:pPr>
        <w:tabs>
          <w:tab w:val="num" w:pos="0"/>
        </w:tabs>
        <w:ind w:left="5760" w:hanging="360"/>
      </w:pPr>
      <w:rPr>
        <w:rFonts w:ascii="Courier New" w:hAnsi="Courier New" w:cs="Courier New" w:hint="default"/>
      </w:rPr>
    </w:lvl>
    <w:lvl w:ilvl="8" w:tplc="0F44EA40">
      <w:start w:val="1"/>
      <w:numFmt w:val="bullet"/>
      <w:isLgl/>
      <w:lvlText w:val=""/>
      <w:lvlJc w:val="left"/>
      <w:pPr>
        <w:tabs>
          <w:tab w:val="num" w:pos="0"/>
        </w:tabs>
        <w:ind w:left="6480" w:hanging="360"/>
      </w:pPr>
      <w:rPr>
        <w:rFonts w:ascii="Wingdings" w:hAnsi="Wingdings" w:cs="Wingdings" w:hint="default"/>
      </w:rPr>
    </w:lvl>
  </w:abstractNum>
  <w:abstractNum w:abstractNumId="7" w15:restartNumberingAfterBreak="0">
    <w:nsid w:val="0C891666"/>
    <w:multiLevelType w:val="hybridMultilevel"/>
    <w:tmpl w:val="FA923F38"/>
    <w:lvl w:ilvl="0" w:tplc="BE020BC8">
      <w:start w:val="1"/>
      <w:numFmt w:val="russianLower"/>
      <w:isLgl/>
      <w:lvlText w:val="%1)"/>
      <w:lvlJc w:val="left"/>
      <w:pPr>
        <w:tabs>
          <w:tab w:val="num" w:pos="0"/>
        </w:tabs>
        <w:ind w:left="1287" w:hanging="360"/>
      </w:pPr>
      <w:rPr>
        <w:rFonts w:cs="Times New Roman"/>
      </w:rPr>
    </w:lvl>
    <w:lvl w:ilvl="1" w:tplc="442243BC">
      <w:start w:val="1"/>
      <w:numFmt w:val="lowerLetter"/>
      <w:isLgl/>
      <w:lvlText w:val="%2."/>
      <w:lvlJc w:val="left"/>
      <w:pPr>
        <w:tabs>
          <w:tab w:val="num" w:pos="0"/>
        </w:tabs>
        <w:ind w:left="2007" w:hanging="360"/>
      </w:pPr>
    </w:lvl>
    <w:lvl w:ilvl="2" w:tplc="FDF411D8">
      <w:start w:val="1"/>
      <w:numFmt w:val="lowerRoman"/>
      <w:isLgl/>
      <w:lvlText w:val="%3."/>
      <w:lvlJc w:val="right"/>
      <w:pPr>
        <w:tabs>
          <w:tab w:val="num" w:pos="0"/>
        </w:tabs>
        <w:ind w:left="2727" w:hanging="180"/>
      </w:pPr>
    </w:lvl>
    <w:lvl w:ilvl="3" w:tplc="EB887A82">
      <w:start w:val="1"/>
      <w:numFmt w:val="decimal"/>
      <w:isLgl/>
      <w:lvlText w:val="%4."/>
      <w:lvlJc w:val="left"/>
      <w:pPr>
        <w:tabs>
          <w:tab w:val="num" w:pos="0"/>
        </w:tabs>
        <w:ind w:left="3447" w:hanging="360"/>
      </w:pPr>
    </w:lvl>
    <w:lvl w:ilvl="4" w:tplc="426EF142">
      <w:start w:val="1"/>
      <w:numFmt w:val="lowerLetter"/>
      <w:isLgl/>
      <w:lvlText w:val="%5."/>
      <w:lvlJc w:val="left"/>
      <w:pPr>
        <w:tabs>
          <w:tab w:val="num" w:pos="0"/>
        </w:tabs>
        <w:ind w:left="4167" w:hanging="360"/>
      </w:pPr>
    </w:lvl>
    <w:lvl w:ilvl="5" w:tplc="02885494">
      <w:start w:val="1"/>
      <w:numFmt w:val="lowerRoman"/>
      <w:isLgl/>
      <w:lvlText w:val="%6."/>
      <w:lvlJc w:val="right"/>
      <w:pPr>
        <w:tabs>
          <w:tab w:val="num" w:pos="0"/>
        </w:tabs>
        <w:ind w:left="4887" w:hanging="180"/>
      </w:pPr>
    </w:lvl>
    <w:lvl w:ilvl="6" w:tplc="24B20472">
      <w:start w:val="1"/>
      <w:numFmt w:val="decimal"/>
      <w:isLgl/>
      <w:lvlText w:val="%7."/>
      <w:lvlJc w:val="left"/>
      <w:pPr>
        <w:tabs>
          <w:tab w:val="num" w:pos="0"/>
        </w:tabs>
        <w:ind w:left="5607" w:hanging="360"/>
      </w:pPr>
    </w:lvl>
    <w:lvl w:ilvl="7" w:tplc="EF7E67C8">
      <w:start w:val="1"/>
      <w:numFmt w:val="lowerLetter"/>
      <w:isLgl/>
      <w:lvlText w:val="%8."/>
      <w:lvlJc w:val="left"/>
      <w:pPr>
        <w:tabs>
          <w:tab w:val="num" w:pos="0"/>
        </w:tabs>
        <w:ind w:left="6327" w:hanging="360"/>
      </w:pPr>
    </w:lvl>
    <w:lvl w:ilvl="8" w:tplc="F23A22A6">
      <w:start w:val="1"/>
      <w:numFmt w:val="lowerRoman"/>
      <w:isLgl/>
      <w:lvlText w:val="%9."/>
      <w:lvlJc w:val="right"/>
      <w:pPr>
        <w:tabs>
          <w:tab w:val="num" w:pos="0"/>
        </w:tabs>
        <w:ind w:left="7047" w:hanging="180"/>
      </w:pPr>
    </w:lvl>
  </w:abstractNum>
  <w:abstractNum w:abstractNumId="8" w15:restartNumberingAfterBreak="0">
    <w:nsid w:val="0E545D06"/>
    <w:multiLevelType w:val="multilevel"/>
    <w:tmpl w:val="F6A23230"/>
    <w:lvl w:ilvl="0">
      <w:start w:val="1"/>
      <w:numFmt w:val="russianLower"/>
      <w:isLgl/>
      <w:lvlText w:val="%1)"/>
      <w:lvlJc w:val="left"/>
      <w:pPr>
        <w:tabs>
          <w:tab w:val="num" w:pos="432"/>
        </w:tabs>
        <w:ind w:left="432" w:hanging="432"/>
      </w:pPr>
      <w:rPr>
        <w:rFonts w:cs="Times New Roman"/>
        <w:sz w:val="24"/>
        <w:szCs w:val="24"/>
      </w:rPr>
    </w:lvl>
    <w:lvl w:ilvl="1">
      <w:start w:val="1"/>
      <w:numFmt w:val="decimal"/>
      <w:isLgl/>
      <w:lvlText w:val="%1.%2."/>
      <w:lvlJc w:val="left"/>
      <w:pPr>
        <w:tabs>
          <w:tab w:val="num" w:pos="576"/>
        </w:tabs>
        <w:ind w:left="576" w:hanging="576"/>
      </w:pPr>
      <w:rPr>
        <w:sz w:val="24"/>
        <w:szCs w:val="24"/>
      </w:rPr>
    </w:lvl>
    <w:lvl w:ilvl="2">
      <w:start w:val="1"/>
      <w:numFmt w:val="decimal"/>
      <w:isLgl/>
      <w:lvlText w:val="%1.%2.%3."/>
      <w:lvlJc w:val="left"/>
      <w:pPr>
        <w:tabs>
          <w:tab w:val="num" w:pos="454"/>
        </w:tabs>
        <w:ind w:left="284" w:firstLine="0"/>
      </w:pPr>
      <w:rPr>
        <w:rFonts w:ascii="Times New Roman" w:hAnsi="Times New Roman" w:cs="Times New Roman"/>
        <w:b w:val="0"/>
        <w:bCs w:val="0"/>
        <w:i w:val="0"/>
        <w:iCs w:val="0"/>
        <w:sz w:val="24"/>
        <w:szCs w:val="24"/>
      </w:rPr>
    </w:lvl>
    <w:lvl w:ilvl="3">
      <w:start w:val="1"/>
      <w:numFmt w:val="decimal"/>
      <w:isLgl/>
      <w:lvlText w:val="%1.%2.%3.%4."/>
      <w:lvlJc w:val="left"/>
      <w:pPr>
        <w:tabs>
          <w:tab w:val="num" w:pos="1290"/>
        </w:tabs>
        <w:ind w:left="1290" w:hanging="864"/>
      </w:pPr>
      <w:rPr>
        <w:rFonts w:ascii="Times New Roman" w:hAnsi="Times New Roman" w:cs="Times New Roman"/>
        <w:sz w:val="24"/>
        <w:szCs w:val="24"/>
      </w:rPr>
    </w:lvl>
    <w:lvl w:ilvl="4">
      <w:start w:val="1"/>
      <w:numFmt w:val="russianLower"/>
      <w:isLgl/>
      <w:lvlText w:val="%5)"/>
      <w:lvlJc w:val="left"/>
      <w:pPr>
        <w:tabs>
          <w:tab w:val="num" w:pos="928"/>
        </w:tabs>
        <w:ind w:left="928" w:hanging="360"/>
      </w:pPr>
      <w:rPr>
        <w:rFonts w:ascii="Times New Roman" w:hAnsi="Times New Roman" w:cs="Times New Roman"/>
        <w:b w:val="0"/>
        <w:i w:val="0"/>
        <w:sz w:val="24"/>
        <w:szCs w:val="24"/>
      </w:rPr>
    </w:lvl>
    <w:lvl w:ilvl="5">
      <w:start w:val="1"/>
      <w:numFmt w:val="decimal"/>
      <w:isLgl/>
      <w:lvlText w:val="%5.%6."/>
      <w:lvlJc w:val="left"/>
      <w:pPr>
        <w:tabs>
          <w:tab w:val="num" w:pos="1152"/>
        </w:tabs>
        <w:ind w:left="1152" w:hanging="1152"/>
      </w:pPr>
    </w:lvl>
    <w:lvl w:ilvl="6">
      <w:start w:val="1"/>
      <w:numFmt w:val="decimal"/>
      <w:isLgl/>
      <w:lvlText w:val="%1.%2.%3.%4.%5.%6.%7"/>
      <w:lvlJc w:val="left"/>
      <w:pPr>
        <w:tabs>
          <w:tab w:val="num" w:pos="1296"/>
        </w:tabs>
        <w:ind w:left="1296" w:hanging="1296"/>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584"/>
        </w:tabs>
        <w:ind w:left="1584" w:hanging="1584"/>
      </w:pPr>
    </w:lvl>
  </w:abstractNum>
  <w:abstractNum w:abstractNumId="9" w15:restartNumberingAfterBreak="0">
    <w:nsid w:val="0ECD1113"/>
    <w:multiLevelType w:val="hybridMultilevel"/>
    <w:tmpl w:val="5B24112C"/>
    <w:lvl w:ilvl="0" w:tplc="446EAC62">
      <w:start w:val="1"/>
      <w:numFmt w:val="russianLower"/>
      <w:isLgl/>
      <w:lvlText w:val="%1)"/>
      <w:lvlJc w:val="left"/>
      <w:pPr>
        <w:tabs>
          <w:tab w:val="num" w:pos="0"/>
        </w:tabs>
        <w:ind w:left="360" w:hanging="360"/>
      </w:pPr>
      <w:rPr>
        <w:rFonts w:cs="Times New Roman"/>
      </w:rPr>
    </w:lvl>
    <w:lvl w:ilvl="1" w:tplc="9C26E960">
      <w:start w:val="1"/>
      <w:numFmt w:val="lowerLetter"/>
      <w:isLgl/>
      <w:lvlText w:val="%2."/>
      <w:lvlJc w:val="left"/>
      <w:pPr>
        <w:tabs>
          <w:tab w:val="num" w:pos="0"/>
        </w:tabs>
        <w:ind w:left="2160" w:hanging="360"/>
      </w:pPr>
    </w:lvl>
    <w:lvl w:ilvl="2" w:tplc="BC1AE51C">
      <w:start w:val="1"/>
      <w:numFmt w:val="lowerRoman"/>
      <w:isLgl/>
      <w:lvlText w:val="%3."/>
      <w:lvlJc w:val="right"/>
      <w:pPr>
        <w:tabs>
          <w:tab w:val="num" w:pos="0"/>
        </w:tabs>
        <w:ind w:left="2880" w:hanging="180"/>
      </w:pPr>
    </w:lvl>
    <w:lvl w:ilvl="3" w:tplc="F4EEEC72">
      <w:start w:val="1"/>
      <w:numFmt w:val="decimal"/>
      <w:isLgl/>
      <w:lvlText w:val="%4."/>
      <w:lvlJc w:val="left"/>
      <w:pPr>
        <w:tabs>
          <w:tab w:val="num" w:pos="0"/>
        </w:tabs>
        <w:ind w:left="3600" w:hanging="360"/>
      </w:pPr>
    </w:lvl>
    <w:lvl w:ilvl="4" w:tplc="7C7637C0">
      <w:start w:val="1"/>
      <w:numFmt w:val="lowerLetter"/>
      <w:isLgl/>
      <w:lvlText w:val="%5."/>
      <w:lvlJc w:val="left"/>
      <w:pPr>
        <w:tabs>
          <w:tab w:val="num" w:pos="0"/>
        </w:tabs>
        <w:ind w:left="4320" w:hanging="360"/>
      </w:pPr>
    </w:lvl>
    <w:lvl w:ilvl="5" w:tplc="24A655C0">
      <w:start w:val="1"/>
      <w:numFmt w:val="lowerRoman"/>
      <w:isLgl/>
      <w:lvlText w:val="%6."/>
      <w:lvlJc w:val="right"/>
      <w:pPr>
        <w:tabs>
          <w:tab w:val="num" w:pos="0"/>
        </w:tabs>
        <w:ind w:left="5040" w:hanging="180"/>
      </w:pPr>
    </w:lvl>
    <w:lvl w:ilvl="6" w:tplc="27E6F3B4">
      <w:start w:val="1"/>
      <w:numFmt w:val="decimal"/>
      <w:isLgl/>
      <w:lvlText w:val="%7."/>
      <w:lvlJc w:val="left"/>
      <w:pPr>
        <w:tabs>
          <w:tab w:val="num" w:pos="0"/>
        </w:tabs>
        <w:ind w:left="5760" w:hanging="360"/>
      </w:pPr>
    </w:lvl>
    <w:lvl w:ilvl="7" w:tplc="C0C618A2">
      <w:start w:val="1"/>
      <w:numFmt w:val="lowerLetter"/>
      <w:isLgl/>
      <w:lvlText w:val="%8."/>
      <w:lvlJc w:val="left"/>
      <w:pPr>
        <w:tabs>
          <w:tab w:val="num" w:pos="0"/>
        </w:tabs>
        <w:ind w:left="6480" w:hanging="360"/>
      </w:pPr>
    </w:lvl>
    <w:lvl w:ilvl="8" w:tplc="72DAB594">
      <w:start w:val="1"/>
      <w:numFmt w:val="lowerRoman"/>
      <w:isLgl/>
      <w:lvlText w:val="%9."/>
      <w:lvlJc w:val="right"/>
      <w:pPr>
        <w:tabs>
          <w:tab w:val="num" w:pos="0"/>
        </w:tabs>
        <w:ind w:left="7200" w:hanging="180"/>
      </w:pPr>
    </w:lvl>
  </w:abstractNum>
  <w:abstractNum w:abstractNumId="10" w15:restartNumberingAfterBreak="0">
    <w:nsid w:val="17C811D9"/>
    <w:multiLevelType w:val="hybridMultilevel"/>
    <w:tmpl w:val="A55E840E"/>
    <w:lvl w:ilvl="0" w:tplc="765AE858">
      <w:start w:val="1"/>
      <w:numFmt w:val="russianLower"/>
      <w:isLgl/>
      <w:lvlText w:val="%1)"/>
      <w:lvlJc w:val="left"/>
      <w:pPr>
        <w:tabs>
          <w:tab w:val="num" w:pos="0"/>
        </w:tabs>
        <w:ind w:left="1004" w:hanging="360"/>
      </w:pPr>
      <w:rPr>
        <w:rFonts w:cs="Times New Roman"/>
      </w:rPr>
    </w:lvl>
    <w:lvl w:ilvl="1" w:tplc="28D25AAC">
      <w:start w:val="1"/>
      <w:numFmt w:val="lowerLetter"/>
      <w:isLgl/>
      <w:lvlText w:val="%2."/>
      <w:lvlJc w:val="left"/>
      <w:pPr>
        <w:tabs>
          <w:tab w:val="num" w:pos="0"/>
        </w:tabs>
        <w:ind w:left="1724" w:hanging="360"/>
      </w:pPr>
    </w:lvl>
    <w:lvl w:ilvl="2" w:tplc="0B4CD2A0">
      <w:start w:val="1"/>
      <w:numFmt w:val="lowerRoman"/>
      <w:isLgl/>
      <w:lvlText w:val="%3."/>
      <w:lvlJc w:val="right"/>
      <w:pPr>
        <w:tabs>
          <w:tab w:val="num" w:pos="0"/>
        </w:tabs>
        <w:ind w:left="2444" w:hanging="180"/>
      </w:pPr>
    </w:lvl>
    <w:lvl w:ilvl="3" w:tplc="DDD82F8C">
      <w:start w:val="1"/>
      <w:numFmt w:val="decimal"/>
      <w:isLgl/>
      <w:lvlText w:val="%4."/>
      <w:lvlJc w:val="left"/>
      <w:pPr>
        <w:tabs>
          <w:tab w:val="num" w:pos="0"/>
        </w:tabs>
        <w:ind w:left="3164" w:hanging="360"/>
      </w:pPr>
    </w:lvl>
    <w:lvl w:ilvl="4" w:tplc="7BC47CFC">
      <w:start w:val="1"/>
      <w:numFmt w:val="lowerLetter"/>
      <w:isLgl/>
      <w:lvlText w:val="%5."/>
      <w:lvlJc w:val="left"/>
      <w:pPr>
        <w:tabs>
          <w:tab w:val="num" w:pos="0"/>
        </w:tabs>
        <w:ind w:left="3884" w:hanging="360"/>
      </w:pPr>
    </w:lvl>
    <w:lvl w:ilvl="5" w:tplc="69A08688">
      <w:start w:val="1"/>
      <w:numFmt w:val="lowerRoman"/>
      <w:isLgl/>
      <w:lvlText w:val="%6."/>
      <w:lvlJc w:val="right"/>
      <w:pPr>
        <w:tabs>
          <w:tab w:val="num" w:pos="0"/>
        </w:tabs>
        <w:ind w:left="4604" w:hanging="180"/>
      </w:pPr>
    </w:lvl>
    <w:lvl w:ilvl="6" w:tplc="B418A568">
      <w:start w:val="1"/>
      <w:numFmt w:val="decimal"/>
      <w:isLgl/>
      <w:lvlText w:val="%7."/>
      <w:lvlJc w:val="left"/>
      <w:pPr>
        <w:tabs>
          <w:tab w:val="num" w:pos="0"/>
        </w:tabs>
        <w:ind w:left="5324" w:hanging="360"/>
      </w:pPr>
    </w:lvl>
    <w:lvl w:ilvl="7" w:tplc="FBE42178">
      <w:start w:val="1"/>
      <w:numFmt w:val="lowerLetter"/>
      <w:isLgl/>
      <w:lvlText w:val="%8."/>
      <w:lvlJc w:val="left"/>
      <w:pPr>
        <w:tabs>
          <w:tab w:val="num" w:pos="0"/>
        </w:tabs>
        <w:ind w:left="6044" w:hanging="360"/>
      </w:pPr>
    </w:lvl>
    <w:lvl w:ilvl="8" w:tplc="3D04135E">
      <w:start w:val="1"/>
      <w:numFmt w:val="lowerRoman"/>
      <w:isLgl/>
      <w:lvlText w:val="%9."/>
      <w:lvlJc w:val="right"/>
      <w:pPr>
        <w:tabs>
          <w:tab w:val="num" w:pos="0"/>
        </w:tabs>
        <w:ind w:left="6764" w:hanging="180"/>
      </w:pPr>
    </w:lvl>
  </w:abstractNum>
  <w:abstractNum w:abstractNumId="11" w15:restartNumberingAfterBreak="0">
    <w:nsid w:val="1E207C08"/>
    <w:multiLevelType w:val="hybridMultilevel"/>
    <w:tmpl w:val="0BB6900C"/>
    <w:lvl w:ilvl="0" w:tplc="BE902ABE">
      <w:start w:val="1"/>
      <w:numFmt w:val="decimal"/>
      <w:isLgl/>
      <w:lvlText w:val="%1."/>
      <w:lvlJc w:val="left"/>
      <w:pPr>
        <w:tabs>
          <w:tab w:val="num" w:pos="720"/>
        </w:tabs>
        <w:ind w:left="720" w:hanging="360"/>
      </w:pPr>
      <w:rPr>
        <w:rFonts w:ascii="Times New Roman" w:eastAsia="Times New Roman" w:hAnsi="Times New Roman" w:cs="Times New Roman"/>
      </w:rPr>
    </w:lvl>
    <w:lvl w:ilvl="1" w:tplc="462C882C">
      <w:start w:val="1"/>
      <w:numFmt w:val="lowerLetter"/>
      <w:isLgl/>
      <w:lvlText w:val="%2."/>
      <w:lvlJc w:val="left"/>
      <w:pPr>
        <w:tabs>
          <w:tab w:val="num" w:pos="1440"/>
        </w:tabs>
        <w:ind w:left="1440" w:hanging="360"/>
      </w:pPr>
    </w:lvl>
    <w:lvl w:ilvl="2" w:tplc="63704C08">
      <w:start w:val="1"/>
      <w:numFmt w:val="lowerRoman"/>
      <w:isLgl/>
      <w:lvlText w:val="%3."/>
      <w:lvlJc w:val="right"/>
      <w:pPr>
        <w:tabs>
          <w:tab w:val="num" w:pos="2160"/>
        </w:tabs>
        <w:ind w:left="2160" w:hanging="180"/>
      </w:pPr>
    </w:lvl>
    <w:lvl w:ilvl="3" w:tplc="49AA5F84">
      <w:start w:val="1"/>
      <w:numFmt w:val="decimal"/>
      <w:isLgl/>
      <w:lvlText w:val="%4."/>
      <w:lvlJc w:val="left"/>
      <w:pPr>
        <w:tabs>
          <w:tab w:val="num" w:pos="2880"/>
        </w:tabs>
        <w:ind w:left="2880" w:hanging="360"/>
      </w:pPr>
    </w:lvl>
    <w:lvl w:ilvl="4" w:tplc="CC56A740">
      <w:start w:val="1"/>
      <w:numFmt w:val="lowerLetter"/>
      <w:isLgl/>
      <w:lvlText w:val="%5."/>
      <w:lvlJc w:val="left"/>
      <w:pPr>
        <w:tabs>
          <w:tab w:val="num" w:pos="3600"/>
        </w:tabs>
        <w:ind w:left="3600" w:hanging="360"/>
      </w:pPr>
    </w:lvl>
    <w:lvl w:ilvl="5" w:tplc="EA3C98CC">
      <w:start w:val="1"/>
      <w:numFmt w:val="lowerRoman"/>
      <w:isLgl/>
      <w:lvlText w:val="%6."/>
      <w:lvlJc w:val="right"/>
      <w:pPr>
        <w:tabs>
          <w:tab w:val="num" w:pos="4320"/>
        </w:tabs>
        <w:ind w:left="4320" w:hanging="180"/>
      </w:pPr>
    </w:lvl>
    <w:lvl w:ilvl="6" w:tplc="6DDC023C">
      <w:start w:val="1"/>
      <w:numFmt w:val="decimal"/>
      <w:isLgl/>
      <w:lvlText w:val="%7."/>
      <w:lvlJc w:val="left"/>
      <w:pPr>
        <w:tabs>
          <w:tab w:val="num" w:pos="5040"/>
        </w:tabs>
        <w:ind w:left="5040" w:hanging="360"/>
      </w:pPr>
    </w:lvl>
    <w:lvl w:ilvl="7" w:tplc="0F64D882">
      <w:start w:val="1"/>
      <w:numFmt w:val="lowerLetter"/>
      <w:isLgl/>
      <w:lvlText w:val="%8."/>
      <w:lvlJc w:val="left"/>
      <w:pPr>
        <w:tabs>
          <w:tab w:val="num" w:pos="5760"/>
        </w:tabs>
        <w:ind w:left="5760" w:hanging="360"/>
      </w:pPr>
    </w:lvl>
    <w:lvl w:ilvl="8" w:tplc="92924FC6">
      <w:start w:val="1"/>
      <w:numFmt w:val="lowerRoman"/>
      <w:isLgl/>
      <w:lvlText w:val="%9."/>
      <w:lvlJc w:val="right"/>
      <w:pPr>
        <w:tabs>
          <w:tab w:val="num" w:pos="6480"/>
        </w:tabs>
        <w:ind w:left="6480" w:hanging="180"/>
      </w:pPr>
    </w:lvl>
  </w:abstractNum>
  <w:abstractNum w:abstractNumId="12" w15:restartNumberingAfterBreak="0">
    <w:nsid w:val="1FA2513C"/>
    <w:multiLevelType w:val="hybridMultilevel"/>
    <w:tmpl w:val="3DC07E4C"/>
    <w:lvl w:ilvl="0" w:tplc="9B103FDC">
      <w:start w:val="1"/>
      <w:numFmt w:val="russianLower"/>
      <w:isLgl/>
      <w:lvlText w:val="%1)"/>
      <w:lvlJc w:val="left"/>
      <w:pPr>
        <w:tabs>
          <w:tab w:val="num" w:pos="0"/>
        </w:tabs>
        <w:ind w:left="1103" w:hanging="360"/>
      </w:pPr>
      <w:rPr>
        <w:rFonts w:cs="Times New Roman"/>
      </w:rPr>
    </w:lvl>
    <w:lvl w:ilvl="1" w:tplc="45FEB172">
      <w:start w:val="1"/>
      <w:numFmt w:val="lowerLetter"/>
      <w:isLgl/>
      <w:lvlText w:val="%2."/>
      <w:lvlJc w:val="left"/>
      <w:pPr>
        <w:tabs>
          <w:tab w:val="num" w:pos="0"/>
        </w:tabs>
        <w:ind w:left="1823" w:hanging="360"/>
      </w:pPr>
    </w:lvl>
    <w:lvl w:ilvl="2" w:tplc="08C830A4">
      <w:start w:val="1"/>
      <w:numFmt w:val="lowerRoman"/>
      <w:isLgl/>
      <w:lvlText w:val="%3."/>
      <w:lvlJc w:val="right"/>
      <w:pPr>
        <w:tabs>
          <w:tab w:val="num" w:pos="0"/>
        </w:tabs>
        <w:ind w:left="2543" w:hanging="180"/>
      </w:pPr>
    </w:lvl>
    <w:lvl w:ilvl="3" w:tplc="54C0BBCA">
      <w:start w:val="1"/>
      <w:numFmt w:val="decimal"/>
      <w:isLgl/>
      <w:lvlText w:val="%4."/>
      <w:lvlJc w:val="left"/>
      <w:pPr>
        <w:tabs>
          <w:tab w:val="num" w:pos="0"/>
        </w:tabs>
        <w:ind w:left="3263" w:hanging="360"/>
      </w:pPr>
    </w:lvl>
    <w:lvl w:ilvl="4" w:tplc="CF6AABFC">
      <w:start w:val="1"/>
      <w:numFmt w:val="lowerLetter"/>
      <w:isLgl/>
      <w:lvlText w:val="%5."/>
      <w:lvlJc w:val="left"/>
      <w:pPr>
        <w:tabs>
          <w:tab w:val="num" w:pos="0"/>
        </w:tabs>
        <w:ind w:left="3983" w:hanging="360"/>
      </w:pPr>
    </w:lvl>
    <w:lvl w:ilvl="5" w:tplc="4D4CE346">
      <w:start w:val="1"/>
      <w:numFmt w:val="lowerRoman"/>
      <w:isLgl/>
      <w:lvlText w:val="%6."/>
      <w:lvlJc w:val="right"/>
      <w:pPr>
        <w:tabs>
          <w:tab w:val="num" w:pos="0"/>
        </w:tabs>
        <w:ind w:left="4703" w:hanging="180"/>
      </w:pPr>
    </w:lvl>
    <w:lvl w:ilvl="6" w:tplc="993C0E9E">
      <w:start w:val="1"/>
      <w:numFmt w:val="decimal"/>
      <w:isLgl/>
      <w:lvlText w:val="%7."/>
      <w:lvlJc w:val="left"/>
      <w:pPr>
        <w:tabs>
          <w:tab w:val="num" w:pos="0"/>
        </w:tabs>
        <w:ind w:left="5423" w:hanging="360"/>
      </w:pPr>
    </w:lvl>
    <w:lvl w:ilvl="7" w:tplc="24E84FE8">
      <w:start w:val="1"/>
      <w:numFmt w:val="lowerLetter"/>
      <w:isLgl/>
      <w:lvlText w:val="%8."/>
      <w:lvlJc w:val="left"/>
      <w:pPr>
        <w:tabs>
          <w:tab w:val="num" w:pos="0"/>
        </w:tabs>
        <w:ind w:left="6143" w:hanging="360"/>
      </w:pPr>
    </w:lvl>
    <w:lvl w:ilvl="8" w:tplc="045EE554">
      <w:start w:val="1"/>
      <w:numFmt w:val="lowerRoman"/>
      <w:isLgl/>
      <w:lvlText w:val="%9."/>
      <w:lvlJc w:val="right"/>
      <w:pPr>
        <w:tabs>
          <w:tab w:val="num" w:pos="0"/>
        </w:tabs>
        <w:ind w:left="6863" w:hanging="180"/>
      </w:pPr>
    </w:lvl>
  </w:abstractNum>
  <w:abstractNum w:abstractNumId="13" w15:restartNumberingAfterBreak="0">
    <w:nsid w:val="24714926"/>
    <w:multiLevelType w:val="hybridMultilevel"/>
    <w:tmpl w:val="D304C96C"/>
    <w:lvl w:ilvl="0" w:tplc="DB420464">
      <w:start w:val="1"/>
      <w:numFmt w:val="russianLower"/>
      <w:isLgl/>
      <w:lvlText w:val="%1)"/>
      <w:lvlJc w:val="left"/>
      <w:pPr>
        <w:tabs>
          <w:tab w:val="num" w:pos="0"/>
        </w:tabs>
        <w:ind w:left="1152" w:hanging="360"/>
      </w:pPr>
      <w:rPr>
        <w:rFonts w:cs="Times New Roman"/>
      </w:rPr>
    </w:lvl>
    <w:lvl w:ilvl="1" w:tplc="C4EAC75E">
      <w:start w:val="1"/>
      <w:numFmt w:val="lowerLetter"/>
      <w:isLgl/>
      <w:lvlText w:val="%2."/>
      <w:lvlJc w:val="left"/>
      <w:pPr>
        <w:tabs>
          <w:tab w:val="num" w:pos="0"/>
        </w:tabs>
        <w:ind w:left="1872" w:hanging="360"/>
      </w:pPr>
    </w:lvl>
    <w:lvl w:ilvl="2" w:tplc="E8D82D44">
      <w:start w:val="1"/>
      <w:numFmt w:val="lowerRoman"/>
      <w:isLgl/>
      <w:lvlText w:val="%3."/>
      <w:lvlJc w:val="right"/>
      <w:pPr>
        <w:tabs>
          <w:tab w:val="num" w:pos="0"/>
        </w:tabs>
        <w:ind w:left="2592" w:hanging="180"/>
      </w:pPr>
    </w:lvl>
    <w:lvl w:ilvl="3" w:tplc="031E08DC">
      <w:start w:val="1"/>
      <w:numFmt w:val="decimal"/>
      <w:isLgl/>
      <w:lvlText w:val="%4."/>
      <w:lvlJc w:val="left"/>
      <w:pPr>
        <w:tabs>
          <w:tab w:val="num" w:pos="0"/>
        </w:tabs>
        <w:ind w:left="3312" w:hanging="360"/>
      </w:pPr>
    </w:lvl>
    <w:lvl w:ilvl="4" w:tplc="1B40CBA8">
      <w:start w:val="1"/>
      <w:numFmt w:val="lowerLetter"/>
      <w:isLgl/>
      <w:lvlText w:val="%5."/>
      <w:lvlJc w:val="left"/>
      <w:pPr>
        <w:tabs>
          <w:tab w:val="num" w:pos="0"/>
        </w:tabs>
        <w:ind w:left="4032" w:hanging="360"/>
      </w:pPr>
    </w:lvl>
    <w:lvl w:ilvl="5" w:tplc="A0EACFFA">
      <w:start w:val="1"/>
      <w:numFmt w:val="lowerRoman"/>
      <w:isLgl/>
      <w:lvlText w:val="%6."/>
      <w:lvlJc w:val="right"/>
      <w:pPr>
        <w:tabs>
          <w:tab w:val="num" w:pos="0"/>
        </w:tabs>
        <w:ind w:left="4752" w:hanging="180"/>
      </w:pPr>
    </w:lvl>
    <w:lvl w:ilvl="6" w:tplc="1FD6A8C0">
      <w:start w:val="1"/>
      <w:numFmt w:val="decimal"/>
      <w:isLgl/>
      <w:lvlText w:val="%7."/>
      <w:lvlJc w:val="left"/>
      <w:pPr>
        <w:tabs>
          <w:tab w:val="num" w:pos="0"/>
        </w:tabs>
        <w:ind w:left="5472" w:hanging="360"/>
      </w:pPr>
    </w:lvl>
    <w:lvl w:ilvl="7" w:tplc="72E2CB4C">
      <w:start w:val="1"/>
      <w:numFmt w:val="lowerLetter"/>
      <w:isLgl/>
      <w:lvlText w:val="%8."/>
      <w:lvlJc w:val="left"/>
      <w:pPr>
        <w:tabs>
          <w:tab w:val="num" w:pos="0"/>
        </w:tabs>
        <w:ind w:left="6192" w:hanging="360"/>
      </w:pPr>
    </w:lvl>
    <w:lvl w:ilvl="8" w:tplc="D7E87F3A">
      <w:start w:val="1"/>
      <w:numFmt w:val="lowerRoman"/>
      <w:isLgl/>
      <w:lvlText w:val="%9."/>
      <w:lvlJc w:val="right"/>
      <w:pPr>
        <w:tabs>
          <w:tab w:val="num" w:pos="0"/>
        </w:tabs>
        <w:ind w:left="6912" w:hanging="180"/>
      </w:pPr>
    </w:lvl>
  </w:abstractNum>
  <w:abstractNum w:abstractNumId="14" w15:restartNumberingAfterBreak="0">
    <w:nsid w:val="26C76069"/>
    <w:multiLevelType w:val="hybridMultilevel"/>
    <w:tmpl w:val="F33CE6AA"/>
    <w:lvl w:ilvl="0" w:tplc="C3460F70">
      <w:start w:val="1"/>
      <w:numFmt w:val="bullet"/>
      <w:isLgl/>
      <w:lvlText w:val=""/>
      <w:lvlJc w:val="left"/>
      <w:pPr>
        <w:tabs>
          <w:tab w:val="num" w:pos="0"/>
        </w:tabs>
        <w:ind w:left="1287" w:hanging="360"/>
      </w:pPr>
      <w:rPr>
        <w:rFonts w:ascii="Symbol" w:hAnsi="Symbol" w:cs="Symbol" w:hint="default"/>
      </w:rPr>
    </w:lvl>
    <w:lvl w:ilvl="1" w:tplc="AF42014A">
      <w:start w:val="1"/>
      <w:numFmt w:val="bullet"/>
      <w:isLgl/>
      <w:lvlText w:val="o"/>
      <w:lvlJc w:val="left"/>
      <w:pPr>
        <w:tabs>
          <w:tab w:val="num" w:pos="0"/>
        </w:tabs>
        <w:ind w:left="2007" w:hanging="360"/>
      </w:pPr>
      <w:rPr>
        <w:rFonts w:ascii="Courier New" w:hAnsi="Courier New" w:cs="Courier New" w:hint="default"/>
      </w:rPr>
    </w:lvl>
    <w:lvl w:ilvl="2" w:tplc="E0A0E6EC">
      <w:start w:val="1"/>
      <w:numFmt w:val="bullet"/>
      <w:isLgl/>
      <w:lvlText w:val=""/>
      <w:lvlJc w:val="left"/>
      <w:pPr>
        <w:tabs>
          <w:tab w:val="num" w:pos="0"/>
        </w:tabs>
        <w:ind w:left="2727" w:hanging="360"/>
      </w:pPr>
      <w:rPr>
        <w:rFonts w:ascii="Wingdings" w:hAnsi="Wingdings" w:cs="Wingdings" w:hint="default"/>
      </w:rPr>
    </w:lvl>
    <w:lvl w:ilvl="3" w:tplc="68E6AA8E">
      <w:start w:val="1"/>
      <w:numFmt w:val="bullet"/>
      <w:isLgl/>
      <w:lvlText w:val=""/>
      <w:lvlJc w:val="left"/>
      <w:pPr>
        <w:tabs>
          <w:tab w:val="num" w:pos="0"/>
        </w:tabs>
        <w:ind w:left="3447" w:hanging="360"/>
      </w:pPr>
      <w:rPr>
        <w:rFonts w:ascii="Symbol" w:hAnsi="Symbol" w:cs="Symbol" w:hint="default"/>
      </w:rPr>
    </w:lvl>
    <w:lvl w:ilvl="4" w:tplc="8DEAC44A">
      <w:start w:val="1"/>
      <w:numFmt w:val="bullet"/>
      <w:isLgl/>
      <w:lvlText w:val="o"/>
      <w:lvlJc w:val="left"/>
      <w:pPr>
        <w:tabs>
          <w:tab w:val="num" w:pos="0"/>
        </w:tabs>
        <w:ind w:left="4167" w:hanging="360"/>
      </w:pPr>
      <w:rPr>
        <w:rFonts w:ascii="Courier New" w:hAnsi="Courier New" w:cs="Courier New" w:hint="default"/>
      </w:rPr>
    </w:lvl>
    <w:lvl w:ilvl="5" w:tplc="D2860930">
      <w:start w:val="1"/>
      <w:numFmt w:val="bullet"/>
      <w:isLgl/>
      <w:lvlText w:val=""/>
      <w:lvlJc w:val="left"/>
      <w:pPr>
        <w:tabs>
          <w:tab w:val="num" w:pos="0"/>
        </w:tabs>
        <w:ind w:left="4887" w:hanging="360"/>
      </w:pPr>
      <w:rPr>
        <w:rFonts w:ascii="Wingdings" w:hAnsi="Wingdings" w:cs="Wingdings" w:hint="default"/>
      </w:rPr>
    </w:lvl>
    <w:lvl w:ilvl="6" w:tplc="F20C36CC">
      <w:start w:val="1"/>
      <w:numFmt w:val="bullet"/>
      <w:isLgl/>
      <w:lvlText w:val=""/>
      <w:lvlJc w:val="left"/>
      <w:pPr>
        <w:tabs>
          <w:tab w:val="num" w:pos="0"/>
        </w:tabs>
        <w:ind w:left="5607" w:hanging="360"/>
      </w:pPr>
      <w:rPr>
        <w:rFonts w:ascii="Symbol" w:hAnsi="Symbol" w:cs="Symbol" w:hint="default"/>
      </w:rPr>
    </w:lvl>
    <w:lvl w:ilvl="7" w:tplc="96F22B86">
      <w:start w:val="1"/>
      <w:numFmt w:val="bullet"/>
      <w:isLgl/>
      <w:lvlText w:val="o"/>
      <w:lvlJc w:val="left"/>
      <w:pPr>
        <w:tabs>
          <w:tab w:val="num" w:pos="0"/>
        </w:tabs>
        <w:ind w:left="6327" w:hanging="360"/>
      </w:pPr>
      <w:rPr>
        <w:rFonts w:ascii="Courier New" w:hAnsi="Courier New" w:cs="Courier New" w:hint="default"/>
      </w:rPr>
    </w:lvl>
    <w:lvl w:ilvl="8" w:tplc="F8C2F362">
      <w:start w:val="1"/>
      <w:numFmt w:val="bullet"/>
      <w:isLgl/>
      <w:lvlText w:val=""/>
      <w:lvlJc w:val="left"/>
      <w:pPr>
        <w:tabs>
          <w:tab w:val="num" w:pos="0"/>
        </w:tabs>
        <w:ind w:left="7047" w:hanging="360"/>
      </w:pPr>
      <w:rPr>
        <w:rFonts w:ascii="Wingdings" w:hAnsi="Wingdings" w:cs="Wingdings" w:hint="default"/>
      </w:rPr>
    </w:lvl>
  </w:abstractNum>
  <w:abstractNum w:abstractNumId="15" w15:restartNumberingAfterBreak="0">
    <w:nsid w:val="271E5AA9"/>
    <w:multiLevelType w:val="hybridMultilevel"/>
    <w:tmpl w:val="9AB6A88A"/>
    <w:lvl w:ilvl="0" w:tplc="583A0F62">
      <w:start w:val="1"/>
      <w:numFmt w:val="bullet"/>
      <w:isLgl/>
      <w:lvlText w:val=""/>
      <w:lvlJc w:val="left"/>
      <w:pPr>
        <w:tabs>
          <w:tab w:val="num" w:pos="0"/>
        </w:tabs>
        <w:ind w:left="720" w:hanging="360"/>
      </w:pPr>
      <w:rPr>
        <w:rFonts w:ascii="Symbol" w:hAnsi="Symbol" w:cs="Symbol" w:hint="default"/>
      </w:rPr>
    </w:lvl>
    <w:lvl w:ilvl="1" w:tplc="8FF06D40">
      <w:start w:val="1"/>
      <w:numFmt w:val="bullet"/>
      <w:isLgl/>
      <w:lvlText w:val="o"/>
      <w:lvlJc w:val="left"/>
      <w:pPr>
        <w:tabs>
          <w:tab w:val="num" w:pos="0"/>
        </w:tabs>
        <w:ind w:left="1440" w:hanging="360"/>
      </w:pPr>
      <w:rPr>
        <w:rFonts w:ascii="Courier New" w:hAnsi="Courier New" w:cs="Courier New" w:hint="default"/>
      </w:rPr>
    </w:lvl>
    <w:lvl w:ilvl="2" w:tplc="8A602FC8">
      <w:start w:val="1"/>
      <w:numFmt w:val="bullet"/>
      <w:isLgl/>
      <w:lvlText w:val=""/>
      <w:lvlJc w:val="left"/>
      <w:pPr>
        <w:tabs>
          <w:tab w:val="num" w:pos="0"/>
        </w:tabs>
        <w:ind w:left="2160" w:hanging="360"/>
      </w:pPr>
      <w:rPr>
        <w:rFonts w:ascii="Wingdings" w:hAnsi="Wingdings" w:cs="Wingdings" w:hint="default"/>
      </w:rPr>
    </w:lvl>
    <w:lvl w:ilvl="3" w:tplc="6BA28748">
      <w:start w:val="1"/>
      <w:numFmt w:val="bullet"/>
      <w:isLgl/>
      <w:lvlText w:val=""/>
      <w:lvlJc w:val="left"/>
      <w:pPr>
        <w:tabs>
          <w:tab w:val="num" w:pos="0"/>
        </w:tabs>
        <w:ind w:left="2880" w:hanging="360"/>
      </w:pPr>
      <w:rPr>
        <w:rFonts w:ascii="Symbol" w:hAnsi="Symbol" w:cs="Symbol" w:hint="default"/>
      </w:rPr>
    </w:lvl>
    <w:lvl w:ilvl="4" w:tplc="65A4D778">
      <w:start w:val="1"/>
      <w:numFmt w:val="bullet"/>
      <w:isLgl/>
      <w:lvlText w:val="o"/>
      <w:lvlJc w:val="left"/>
      <w:pPr>
        <w:tabs>
          <w:tab w:val="num" w:pos="0"/>
        </w:tabs>
        <w:ind w:left="3600" w:hanging="360"/>
      </w:pPr>
      <w:rPr>
        <w:rFonts w:ascii="Courier New" w:hAnsi="Courier New" w:cs="Courier New" w:hint="default"/>
      </w:rPr>
    </w:lvl>
    <w:lvl w:ilvl="5" w:tplc="A1E66802">
      <w:start w:val="1"/>
      <w:numFmt w:val="bullet"/>
      <w:isLgl/>
      <w:lvlText w:val=""/>
      <w:lvlJc w:val="left"/>
      <w:pPr>
        <w:tabs>
          <w:tab w:val="num" w:pos="0"/>
        </w:tabs>
        <w:ind w:left="4320" w:hanging="360"/>
      </w:pPr>
      <w:rPr>
        <w:rFonts w:ascii="Wingdings" w:hAnsi="Wingdings" w:cs="Wingdings" w:hint="default"/>
      </w:rPr>
    </w:lvl>
    <w:lvl w:ilvl="6" w:tplc="9014EA26">
      <w:start w:val="1"/>
      <w:numFmt w:val="bullet"/>
      <w:isLgl/>
      <w:lvlText w:val=""/>
      <w:lvlJc w:val="left"/>
      <w:pPr>
        <w:tabs>
          <w:tab w:val="num" w:pos="0"/>
        </w:tabs>
        <w:ind w:left="5040" w:hanging="360"/>
      </w:pPr>
      <w:rPr>
        <w:rFonts w:ascii="Symbol" w:hAnsi="Symbol" w:cs="Symbol" w:hint="default"/>
      </w:rPr>
    </w:lvl>
    <w:lvl w:ilvl="7" w:tplc="49AA512E">
      <w:start w:val="1"/>
      <w:numFmt w:val="bullet"/>
      <w:isLgl/>
      <w:lvlText w:val="o"/>
      <w:lvlJc w:val="left"/>
      <w:pPr>
        <w:tabs>
          <w:tab w:val="num" w:pos="0"/>
        </w:tabs>
        <w:ind w:left="5760" w:hanging="360"/>
      </w:pPr>
      <w:rPr>
        <w:rFonts w:ascii="Courier New" w:hAnsi="Courier New" w:cs="Courier New" w:hint="default"/>
      </w:rPr>
    </w:lvl>
    <w:lvl w:ilvl="8" w:tplc="A0D48026">
      <w:start w:val="1"/>
      <w:numFmt w:val="bullet"/>
      <w:isLgl/>
      <w:lvlText w:val=""/>
      <w:lvlJc w:val="left"/>
      <w:pPr>
        <w:tabs>
          <w:tab w:val="num" w:pos="0"/>
        </w:tabs>
        <w:ind w:left="6480" w:hanging="360"/>
      </w:pPr>
      <w:rPr>
        <w:rFonts w:ascii="Wingdings" w:hAnsi="Wingdings" w:cs="Wingdings" w:hint="default"/>
      </w:rPr>
    </w:lvl>
  </w:abstractNum>
  <w:abstractNum w:abstractNumId="16" w15:restartNumberingAfterBreak="0">
    <w:nsid w:val="29E43DA9"/>
    <w:multiLevelType w:val="hybridMultilevel"/>
    <w:tmpl w:val="984C3D96"/>
    <w:lvl w:ilvl="0" w:tplc="FAC059C0">
      <w:start w:val="1"/>
      <w:numFmt w:val="bullet"/>
      <w:isLgl/>
      <w:lvlText w:val="-"/>
      <w:lvlJc w:val="left"/>
      <w:pPr>
        <w:tabs>
          <w:tab w:val="num" w:pos="0"/>
        </w:tabs>
        <w:ind w:left="720" w:hanging="360"/>
      </w:pPr>
      <w:rPr>
        <w:rFonts w:ascii="Times New Roman" w:hAnsi="Times New Roman" w:cs="Times New Roman" w:hint="default"/>
      </w:rPr>
    </w:lvl>
    <w:lvl w:ilvl="1" w:tplc="74A66D04">
      <w:start w:val="1"/>
      <w:numFmt w:val="bullet"/>
      <w:isLgl/>
      <w:lvlText w:val="o"/>
      <w:lvlJc w:val="left"/>
      <w:pPr>
        <w:tabs>
          <w:tab w:val="num" w:pos="0"/>
        </w:tabs>
        <w:ind w:left="1440" w:hanging="360"/>
      </w:pPr>
      <w:rPr>
        <w:rFonts w:ascii="Courier New" w:hAnsi="Courier New" w:cs="Courier New" w:hint="default"/>
      </w:rPr>
    </w:lvl>
    <w:lvl w:ilvl="2" w:tplc="9F503058">
      <w:start w:val="1"/>
      <w:numFmt w:val="bullet"/>
      <w:isLgl/>
      <w:lvlText w:val="§"/>
      <w:lvlJc w:val="left"/>
      <w:pPr>
        <w:tabs>
          <w:tab w:val="num" w:pos="0"/>
        </w:tabs>
        <w:ind w:left="2160" w:hanging="360"/>
      </w:pPr>
      <w:rPr>
        <w:rFonts w:ascii="Wingdings" w:hAnsi="Wingdings" w:cs="Wingdings" w:hint="default"/>
      </w:rPr>
    </w:lvl>
    <w:lvl w:ilvl="3" w:tplc="ED4C374A">
      <w:start w:val="1"/>
      <w:numFmt w:val="bullet"/>
      <w:isLgl/>
      <w:lvlText w:val="·"/>
      <w:lvlJc w:val="left"/>
      <w:pPr>
        <w:tabs>
          <w:tab w:val="num" w:pos="0"/>
        </w:tabs>
        <w:ind w:left="2880" w:hanging="360"/>
      </w:pPr>
      <w:rPr>
        <w:rFonts w:ascii="Symbol" w:hAnsi="Symbol" w:cs="Symbol" w:hint="default"/>
      </w:rPr>
    </w:lvl>
    <w:lvl w:ilvl="4" w:tplc="6E10B78E">
      <w:start w:val="1"/>
      <w:numFmt w:val="bullet"/>
      <w:isLgl/>
      <w:lvlText w:val="o"/>
      <w:lvlJc w:val="left"/>
      <w:pPr>
        <w:tabs>
          <w:tab w:val="num" w:pos="0"/>
        </w:tabs>
        <w:ind w:left="3600" w:hanging="360"/>
      </w:pPr>
      <w:rPr>
        <w:rFonts w:ascii="Courier New" w:hAnsi="Courier New" w:cs="Courier New" w:hint="default"/>
      </w:rPr>
    </w:lvl>
    <w:lvl w:ilvl="5" w:tplc="59B87ABC">
      <w:start w:val="1"/>
      <w:numFmt w:val="bullet"/>
      <w:isLgl/>
      <w:lvlText w:val="§"/>
      <w:lvlJc w:val="left"/>
      <w:pPr>
        <w:tabs>
          <w:tab w:val="num" w:pos="0"/>
        </w:tabs>
        <w:ind w:left="4320" w:hanging="360"/>
      </w:pPr>
      <w:rPr>
        <w:rFonts w:ascii="Wingdings" w:hAnsi="Wingdings" w:cs="Wingdings" w:hint="default"/>
      </w:rPr>
    </w:lvl>
    <w:lvl w:ilvl="6" w:tplc="20D879C2">
      <w:start w:val="1"/>
      <w:numFmt w:val="bullet"/>
      <w:isLgl/>
      <w:lvlText w:val="·"/>
      <w:lvlJc w:val="left"/>
      <w:pPr>
        <w:tabs>
          <w:tab w:val="num" w:pos="0"/>
        </w:tabs>
        <w:ind w:left="5040" w:hanging="360"/>
      </w:pPr>
      <w:rPr>
        <w:rFonts w:ascii="Symbol" w:hAnsi="Symbol" w:cs="Symbol" w:hint="default"/>
      </w:rPr>
    </w:lvl>
    <w:lvl w:ilvl="7" w:tplc="8B7A2938">
      <w:start w:val="1"/>
      <w:numFmt w:val="bullet"/>
      <w:isLgl/>
      <w:lvlText w:val="o"/>
      <w:lvlJc w:val="left"/>
      <w:pPr>
        <w:tabs>
          <w:tab w:val="num" w:pos="0"/>
        </w:tabs>
        <w:ind w:left="5760" w:hanging="360"/>
      </w:pPr>
      <w:rPr>
        <w:rFonts w:ascii="Courier New" w:hAnsi="Courier New" w:cs="Courier New" w:hint="default"/>
      </w:rPr>
    </w:lvl>
    <w:lvl w:ilvl="8" w:tplc="CA7EBC9A">
      <w:start w:val="1"/>
      <w:numFmt w:val="bullet"/>
      <w:isLgl/>
      <w:lvlText w:val="§"/>
      <w:lvlJc w:val="left"/>
      <w:pPr>
        <w:tabs>
          <w:tab w:val="num" w:pos="0"/>
        </w:tabs>
        <w:ind w:left="6480" w:hanging="360"/>
      </w:pPr>
      <w:rPr>
        <w:rFonts w:ascii="Wingdings" w:hAnsi="Wingdings" w:cs="Wingdings" w:hint="default"/>
      </w:rPr>
    </w:lvl>
  </w:abstractNum>
  <w:abstractNum w:abstractNumId="17" w15:restartNumberingAfterBreak="0">
    <w:nsid w:val="2ADB5693"/>
    <w:multiLevelType w:val="hybridMultilevel"/>
    <w:tmpl w:val="126E7EDE"/>
    <w:lvl w:ilvl="0" w:tplc="7848DB94">
      <w:start w:val="1"/>
      <w:numFmt w:val="russianLower"/>
      <w:isLgl/>
      <w:lvlText w:val="%1)"/>
      <w:lvlJc w:val="left"/>
      <w:pPr>
        <w:tabs>
          <w:tab w:val="num" w:pos="0"/>
        </w:tabs>
        <w:ind w:left="720" w:hanging="360"/>
      </w:pPr>
      <w:rPr>
        <w:rFonts w:cs="Times New Roman"/>
      </w:rPr>
    </w:lvl>
    <w:lvl w:ilvl="1" w:tplc="80B0512C">
      <w:start w:val="1"/>
      <w:numFmt w:val="lowerLetter"/>
      <w:isLgl/>
      <w:lvlText w:val="%2."/>
      <w:lvlJc w:val="left"/>
      <w:pPr>
        <w:tabs>
          <w:tab w:val="num" w:pos="0"/>
        </w:tabs>
        <w:ind w:left="1440" w:hanging="360"/>
      </w:pPr>
    </w:lvl>
    <w:lvl w:ilvl="2" w:tplc="946C9FD4">
      <w:start w:val="1"/>
      <w:numFmt w:val="lowerRoman"/>
      <w:isLgl/>
      <w:lvlText w:val="%3."/>
      <w:lvlJc w:val="right"/>
      <w:pPr>
        <w:tabs>
          <w:tab w:val="num" w:pos="0"/>
        </w:tabs>
        <w:ind w:left="2160" w:hanging="180"/>
      </w:pPr>
    </w:lvl>
    <w:lvl w:ilvl="3" w:tplc="FCB2F7A0">
      <w:start w:val="1"/>
      <w:numFmt w:val="decimal"/>
      <w:isLgl/>
      <w:lvlText w:val="%4."/>
      <w:lvlJc w:val="left"/>
      <w:pPr>
        <w:tabs>
          <w:tab w:val="num" w:pos="0"/>
        </w:tabs>
        <w:ind w:left="2880" w:hanging="360"/>
      </w:pPr>
    </w:lvl>
    <w:lvl w:ilvl="4" w:tplc="6C9C301C">
      <w:start w:val="1"/>
      <w:numFmt w:val="lowerLetter"/>
      <w:isLgl/>
      <w:lvlText w:val="%5."/>
      <w:lvlJc w:val="left"/>
      <w:pPr>
        <w:tabs>
          <w:tab w:val="num" w:pos="0"/>
        </w:tabs>
        <w:ind w:left="3600" w:hanging="360"/>
      </w:pPr>
    </w:lvl>
    <w:lvl w:ilvl="5" w:tplc="EFAC258A">
      <w:start w:val="1"/>
      <w:numFmt w:val="lowerRoman"/>
      <w:isLgl/>
      <w:lvlText w:val="%6."/>
      <w:lvlJc w:val="right"/>
      <w:pPr>
        <w:tabs>
          <w:tab w:val="num" w:pos="0"/>
        </w:tabs>
        <w:ind w:left="4320" w:hanging="180"/>
      </w:pPr>
    </w:lvl>
    <w:lvl w:ilvl="6" w:tplc="77A0A014">
      <w:start w:val="1"/>
      <w:numFmt w:val="decimal"/>
      <w:isLgl/>
      <w:lvlText w:val="%7."/>
      <w:lvlJc w:val="left"/>
      <w:pPr>
        <w:tabs>
          <w:tab w:val="num" w:pos="0"/>
        </w:tabs>
        <w:ind w:left="5040" w:hanging="360"/>
      </w:pPr>
    </w:lvl>
    <w:lvl w:ilvl="7" w:tplc="BC5A6382">
      <w:start w:val="1"/>
      <w:numFmt w:val="lowerLetter"/>
      <w:isLgl/>
      <w:lvlText w:val="%8."/>
      <w:lvlJc w:val="left"/>
      <w:pPr>
        <w:tabs>
          <w:tab w:val="num" w:pos="0"/>
        </w:tabs>
        <w:ind w:left="5760" w:hanging="360"/>
      </w:pPr>
    </w:lvl>
    <w:lvl w:ilvl="8" w:tplc="E3EED1A4">
      <w:start w:val="1"/>
      <w:numFmt w:val="lowerRoman"/>
      <w:isLgl/>
      <w:lvlText w:val="%9."/>
      <w:lvlJc w:val="right"/>
      <w:pPr>
        <w:tabs>
          <w:tab w:val="num" w:pos="0"/>
        </w:tabs>
        <w:ind w:left="6480" w:hanging="180"/>
      </w:pPr>
    </w:lvl>
  </w:abstractNum>
  <w:abstractNum w:abstractNumId="18" w15:restartNumberingAfterBreak="0">
    <w:nsid w:val="2D2517DC"/>
    <w:multiLevelType w:val="hybridMultilevel"/>
    <w:tmpl w:val="15608B74"/>
    <w:lvl w:ilvl="0" w:tplc="6CA8C844">
      <w:start w:val="1"/>
      <w:numFmt w:val="bullet"/>
      <w:isLgl/>
      <w:lvlText w:val=""/>
      <w:lvlJc w:val="left"/>
      <w:pPr>
        <w:tabs>
          <w:tab w:val="num" w:pos="0"/>
        </w:tabs>
        <w:ind w:left="1429" w:hanging="360"/>
      </w:pPr>
      <w:rPr>
        <w:rFonts w:ascii="Symbol" w:hAnsi="Symbol" w:cs="Symbol" w:hint="default"/>
      </w:rPr>
    </w:lvl>
    <w:lvl w:ilvl="1" w:tplc="6F22F456">
      <w:start w:val="1"/>
      <w:numFmt w:val="bullet"/>
      <w:isLgl/>
      <w:lvlText w:val="o"/>
      <w:lvlJc w:val="left"/>
      <w:pPr>
        <w:tabs>
          <w:tab w:val="num" w:pos="0"/>
        </w:tabs>
        <w:ind w:left="2149" w:hanging="360"/>
      </w:pPr>
      <w:rPr>
        <w:rFonts w:ascii="Courier New" w:hAnsi="Courier New" w:cs="Courier New" w:hint="default"/>
      </w:rPr>
    </w:lvl>
    <w:lvl w:ilvl="2" w:tplc="4B58F83C">
      <w:start w:val="1"/>
      <w:numFmt w:val="bullet"/>
      <w:isLgl/>
      <w:lvlText w:val=""/>
      <w:lvlJc w:val="left"/>
      <w:pPr>
        <w:tabs>
          <w:tab w:val="num" w:pos="0"/>
        </w:tabs>
        <w:ind w:left="2869" w:hanging="360"/>
      </w:pPr>
      <w:rPr>
        <w:rFonts w:ascii="Wingdings" w:hAnsi="Wingdings" w:cs="Wingdings" w:hint="default"/>
      </w:rPr>
    </w:lvl>
    <w:lvl w:ilvl="3" w:tplc="B94C3C8A">
      <w:start w:val="1"/>
      <w:numFmt w:val="bullet"/>
      <w:isLgl/>
      <w:lvlText w:val=""/>
      <w:lvlJc w:val="left"/>
      <w:pPr>
        <w:tabs>
          <w:tab w:val="num" w:pos="0"/>
        </w:tabs>
        <w:ind w:left="3589" w:hanging="360"/>
      </w:pPr>
      <w:rPr>
        <w:rFonts w:ascii="Symbol" w:hAnsi="Symbol" w:cs="Symbol" w:hint="default"/>
      </w:rPr>
    </w:lvl>
    <w:lvl w:ilvl="4" w:tplc="08DE8F00">
      <w:start w:val="1"/>
      <w:numFmt w:val="bullet"/>
      <w:isLgl/>
      <w:lvlText w:val="o"/>
      <w:lvlJc w:val="left"/>
      <w:pPr>
        <w:tabs>
          <w:tab w:val="num" w:pos="0"/>
        </w:tabs>
        <w:ind w:left="4309" w:hanging="360"/>
      </w:pPr>
      <w:rPr>
        <w:rFonts w:ascii="Courier New" w:hAnsi="Courier New" w:cs="Courier New" w:hint="default"/>
      </w:rPr>
    </w:lvl>
    <w:lvl w:ilvl="5" w:tplc="686EBF28">
      <w:start w:val="1"/>
      <w:numFmt w:val="bullet"/>
      <w:isLgl/>
      <w:lvlText w:val=""/>
      <w:lvlJc w:val="left"/>
      <w:pPr>
        <w:tabs>
          <w:tab w:val="num" w:pos="0"/>
        </w:tabs>
        <w:ind w:left="5029" w:hanging="360"/>
      </w:pPr>
      <w:rPr>
        <w:rFonts w:ascii="Wingdings" w:hAnsi="Wingdings" w:cs="Wingdings" w:hint="default"/>
      </w:rPr>
    </w:lvl>
    <w:lvl w:ilvl="6" w:tplc="0BE49CEA">
      <w:start w:val="1"/>
      <w:numFmt w:val="bullet"/>
      <w:isLgl/>
      <w:lvlText w:val=""/>
      <w:lvlJc w:val="left"/>
      <w:pPr>
        <w:tabs>
          <w:tab w:val="num" w:pos="0"/>
        </w:tabs>
        <w:ind w:left="5749" w:hanging="360"/>
      </w:pPr>
      <w:rPr>
        <w:rFonts w:ascii="Symbol" w:hAnsi="Symbol" w:cs="Symbol" w:hint="default"/>
      </w:rPr>
    </w:lvl>
    <w:lvl w:ilvl="7" w:tplc="32C28A7A">
      <w:start w:val="1"/>
      <w:numFmt w:val="bullet"/>
      <w:isLgl/>
      <w:lvlText w:val="o"/>
      <w:lvlJc w:val="left"/>
      <w:pPr>
        <w:tabs>
          <w:tab w:val="num" w:pos="0"/>
        </w:tabs>
        <w:ind w:left="6469" w:hanging="360"/>
      </w:pPr>
      <w:rPr>
        <w:rFonts w:ascii="Courier New" w:hAnsi="Courier New" w:cs="Courier New" w:hint="default"/>
      </w:rPr>
    </w:lvl>
    <w:lvl w:ilvl="8" w:tplc="0192A2C2">
      <w:start w:val="1"/>
      <w:numFmt w:val="bullet"/>
      <w:isLgl/>
      <w:lvlText w:val=""/>
      <w:lvlJc w:val="left"/>
      <w:pPr>
        <w:tabs>
          <w:tab w:val="num" w:pos="0"/>
        </w:tabs>
        <w:ind w:left="7189" w:hanging="360"/>
      </w:pPr>
      <w:rPr>
        <w:rFonts w:ascii="Wingdings" w:hAnsi="Wingdings" w:cs="Wingdings" w:hint="default"/>
      </w:rPr>
    </w:lvl>
  </w:abstractNum>
  <w:abstractNum w:abstractNumId="19" w15:restartNumberingAfterBreak="0">
    <w:nsid w:val="2D6C4726"/>
    <w:multiLevelType w:val="multilevel"/>
    <w:tmpl w:val="80A83D92"/>
    <w:lvl w:ilvl="0">
      <w:start w:val="1"/>
      <w:numFmt w:val="decimal"/>
      <w:isLgl/>
      <w:lvlText w:val="%1."/>
      <w:lvlJc w:val="center"/>
      <w:pPr>
        <w:tabs>
          <w:tab w:val="num" w:pos="1986"/>
        </w:tabs>
        <w:ind w:left="1986" w:hanging="568"/>
      </w:pPr>
      <w:rPr>
        <w:rFonts w:cs="Times New Roman"/>
      </w:rPr>
    </w:lvl>
    <w:lvl w:ilvl="1">
      <w:start w:val="1"/>
      <w:numFmt w:val="decimal"/>
      <w:pStyle w:val="FTNtxt"/>
      <w:isLgl/>
      <w:lvlText w:val="%1.%2."/>
      <w:lvlJc w:val="left"/>
      <w:pPr>
        <w:tabs>
          <w:tab w:val="num" w:pos="3687"/>
        </w:tabs>
        <w:ind w:left="3687" w:hanging="1134"/>
      </w:pPr>
      <w:rPr>
        <w:rFonts w:cs="Times New Roman"/>
      </w:rPr>
    </w:lvl>
    <w:lvl w:ilvl="2">
      <w:start w:val="1"/>
      <w:numFmt w:val="decimal"/>
      <w:isLgl/>
      <w:lvlText w:val="%1.%2.%3."/>
      <w:lvlJc w:val="left"/>
      <w:pPr>
        <w:tabs>
          <w:tab w:val="num" w:pos="4396"/>
        </w:tabs>
        <w:ind w:left="4396" w:hanging="1134"/>
      </w:pPr>
      <w:rPr>
        <w:rFonts w:cs="Times New Roman"/>
        <w:b w:val="0"/>
      </w:rPr>
    </w:lvl>
    <w:lvl w:ilvl="3">
      <w:start w:val="1"/>
      <w:numFmt w:val="decimal"/>
      <w:isLgl/>
      <w:lvlText w:val="%1.%2.%3.%4."/>
      <w:lvlJc w:val="left"/>
      <w:pPr>
        <w:tabs>
          <w:tab w:val="num" w:pos="4254"/>
        </w:tabs>
        <w:ind w:left="4254" w:hanging="1134"/>
      </w:pPr>
      <w:rPr>
        <w:rFonts w:cs="Times New Roman"/>
      </w:rPr>
    </w:lvl>
    <w:lvl w:ilvl="4">
      <w:start w:val="1"/>
      <w:numFmt w:val="lowerLetter"/>
      <w:isLgl/>
      <w:lvlText w:val="%5)"/>
      <w:lvlJc w:val="left"/>
      <w:pPr>
        <w:tabs>
          <w:tab w:val="num" w:pos="3119"/>
        </w:tabs>
        <w:ind w:left="3119" w:hanging="567"/>
      </w:pPr>
      <w:rPr>
        <w:rFonts w:cs="Times New Roman"/>
      </w:rPr>
    </w:lvl>
    <w:lvl w:ilvl="5">
      <w:start w:val="1"/>
      <w:numFmt w:val="decimal"/>
      <w:isLgl/>
      <w:lvlText w:val="%1.%2.%3.%4.%5.%6"/>
      <w:lvlJc w:val="left"/>
      <w:pPr>
        <w:tabs>
          <w:tab w:val="num" w:pos="4011"/>
        </w:tabs>
        <w:ind w:left="4011" w:hanging="1152"/>
      </w:pPr>
      <w:rPr>
        <w:rFonts w:cs="Times New Roman"/>
      </w:rPr>
    </w:lvl>
    <w:lvl w:ilvl="6">
      <w:start w:val="1"/>
      <w:numFmt w:val="decimal"/>
      <w:isLgl/>
      <w:lvlText w:val="%1.%2.%3.%4.%5.%6.%7"/>
      <w:lvlJc w:val="left"/>
      <w:pPr>
        <w:tabs>
          <w:tab w:val="num" w:pos="4155"/>
        </w:tabs>
        <w:ind w:left="4155" w:hanging="1296"/>
      </w:pPr>
      <w:rPr>
        <w:rFonts w:cs="Times New Roman"/>
      </w:rPr>
    </w:lvl>
    <w:lvl w:ilvl="7">
      <w:start w:val="1"/>
      <w:numFmt w:val="decimal"/>
      <w:isLgl/>
      <w:lvlText w:val="%1.%2.%3.%4.%5.%6.%7.%8"/>
      <w:lvlJc w:val="left"/>
      <w:pPr>
        <w:tabs>
          <w:tab w:val="num" w:pos="4299"/>
        </w:tabs>
        <w:ind w:left="4299" w:hanging="1440"/>
      </w:pPr>
      <w:rPr>
        <w:rFonts w:cs="Times New Roman"/>
      </w:rPr>
    </w:lvl>
    <w:lvl w:ilvl="8">
      <w:start w:val="1"/>
      <w:numFmt w:val="decimal"/>
      <w:isLgl/>
      <w:lvlText w:val="%1.%2.%3.%4.%5.%6.%7.%8.%9"/>
      <w:lvlJc w:val="left"/>
      <w:pPr>
        <w:tabs>
          <w:tab w:val="num" w:pos="4443"/>
        </w:tabs>
        <w:ind w:left="4443" w:hanging="1584"/>
      </w:pPr>
      <w:rPr>
        <w:rFonts w:cs="Times New Roman"/>
      </w:rPr>
    </w:lvl>
  </w:abstractNum>
  <w:abstractNum w:abstractNumId="20" w15:restartNumberingAfterBreak="0">
    <w:nsid w:val="321341D1"/>
    <w:multiLevelType w:val="hybridMultilevel"/>
    <w:tmpl w:val="75A231EC"/>
    <w:lvl w:ilvl="0" w:tplc="B34012BA">
      <w:start w:val="1"/>
      <w:numFmt w:val="decimal"/>
      <w:isLgl/>
      <w:lvlText w:val="%1."/>
      <w:lvlJc w:val="left"/>
      <w:pPr>
        <w:tabs>
          <w:tab w:val="num" w:pos="0"/>
        </w:tabs>
        <w:ind w:left="2486" w:hanging="360"/>
      </w:pPr>
      <w:rPr>
        <w:sz w:val="20"/>
        <w:szCs w:val="20"/>
      </w:rPr>
    </w:lvl>
    <w:lvl w:ilvl="1" w:tplc="ADDEA5FA">
      <w:start w:val="1"/>
      <w:numFmt w:val="lowerLetter"/>
      <w:isLgl/>
      <w:lvlText w:val="%2."/>
      <w:lvlJc w:val="left"/>
      <w:pPr>
        <w:tabs>
          <w:tab w:val="num" w:pos="0"/>
        </w:tabs>
        <w:ind w:left="1440" w:hanging="360"/>
      </w:pPr>
    </w:lvl>
    <w:lvl w:ilvl="2" w:tplc="E1647ED6">
      <w:start w:val="1"/>
      <w:numFmt w:val="lowerRoman"/>
      <w:isLgl/>
      <w:lvlText w:val="%3."/>
      <w:lvlJc w:val="right"/>
      <w:pPr>
        <w:tabs>
          <w:tab w:val="num" w:pos="0"/>
        </w:tabs>
        <w:ind w:left="2160" w:hanging="180"/>
      </w:pPr>
    </w:lvl>
    <w:lvl w:ilvl="3" w:tplc="42E0F548">
      <w:start w:val="1"/>
      <w:numFmt w:val="decimal"/>
      <w:isLgl/>
      <w:lvlText w:val="%4."/>
      <w:lvlJc w:val="left"/>
      <w:pPr>
        <w:tabs>
          <w:tab w:val="num" w:pos="0"/>
        </w:tabs>
        <w:ind w:left="2880" w:hanging="360"/>
      </w:pPr>
    </w:lvl>
    <w:lvl w:ilvl="4" w:tplc="92568EB0">
      <w:start w:val="1"/>
      <w:numFmt w:val="lowerLetter"/>
      <w:isLgl/>
      <w:lvlText w:val="%5."/>
      <w:lvlJc w:val="left"/>
      <w:pPr>
        <w:tabs>
          <w:tab w:val="num" w:pos="0"/>
        </w:tabs>
        <w:ind w:left="3600" w:hanging="360"/>
      </w:pPr>
    </w:lvl>
    <w:lvl w:ilvl="5" w:tplc="62EA2A32">
      <w:start w:val="1"/>
      <w:numFmt w:val="lowerRoman"/>
      <w:isLgl/>
      <w:lvlText w:val="%6."/>
      <w:lvlJc w:val="right"/>
      <w:pPr>
        <w:tabs>
          <w:tab w:val="num" w:pos="0"/>
        </w:tabs>
        <w:ind w:left="4320" w:hanging="180"/>
      </w:pPr>
    </w:lvl>
    <w:lvl w:ilvl="6" w:tplc="3F58851C">
      <w:start w:val="1"/>
      <w:numFmt w:val="decimal"/>
      <w:isLgl/>
      <w:lvlText w:val="%7."/>
      <w:lvlJc w:val="left"/>
      <w:pPr>
        <w:tabs>
          <w:tab w:val="num" w:pos="0"/>
        </w:tabs>
        <w:ind w:left="5040" w:hanging="360"/>
      </w:pPr>
    </w:lvl>
    <w:lvl w:ilvl="7" w:tplc="26BED386">
      <w:start w:val="1"/>
      <w:numFmt w:val="lowerLetter"/>
      <w:isLgl/>
      <w:lvlText w:val="%8."/>
      <w:lvlJc w:val="left"/>
      <w:pPr>
        <w:tabs>
          <w:tab w:val="num" w:pos="0"/>
        </w:tabs>
        <w:ind w:left="5760" w:hanging="360"/>
      </w:pPr>
    </w:lvl>
    <w:lvl w:ilvl="8" w:tplc="36AA636C">
      <w:start w:val="1"/>
      <w:numFmt w:val="lowerRoman"/>
      <w:isLgl/>
      <w:lvlText w:val="%9."/>
      <w:lvlJc w:val="right"/>
      <w:pPr>
        <w:tabs>
          <w:tab w:val="num" w:pos="0"/>
        </w:tabs>
        <w:ind w:left="6480" w:hanging="180"/>
      </w:pPr>
    </w:lvl>
  </w:abstractNum>
  <w:abstractNum w:abstractNumId="21" w15:restartNumberingAfterBreak="0">
    <w:nsid w:val="3367225A"/>
    <w:multiLevelType w:val="hybridMultilevel"/>
    <w:tmpl w:val="185A8B2A"/>
    <w:lvl w:ilvl="0" w:tplc="5A865F6E">
      <w:start w:val="1"/>
      <w:numFmt w:val="bullet"/>
      <w:isLgl/>
      <w:lvlText w:val="-"/>
      <w:lvlJc w:val="left"/>
      <w:pPr>
        <w:tabs>
          <w:tab w:val="num" w:pos="0"/>
        </w:tabs>
        <w:ind w:left="1287" w:hanging="360"/>
      </w:pPr>
      <w:rPr>
        <w:rFonts w:ascii="Arial (WT)" w:hAnsi="Arial (WT)" w:cs="Arial (WT)" w:hint="default"/>
      </w:rPr>
    </w:lvl>
    <w:lvl w:ilvl="1" w:tplc="72F249E2">
      <w:start w:val="1"/>
      <w:numFmt w:val="bullet"/>
      <w:isLgl/>
      <w:lvlText w:val="o"/>
      <w:lvlJc w:val="left"/>
      <w:pPr>
        <w:tabs>
          <w:tab w:val="num" w:pos="0"/>
        </w:tabs>
        <w:ind w:left="2007" w:hanging="360"/>
      </w:pPr>
      <w:rPr>
        <w:rFonts w:ascii="Courier New" w:hAnsi="Courier New" w:cs="Courier New" w:hint="default"/>
      </w:rPr>
    </w:lvl>
    <w:lvl w:ilvl="2" w:tplc="C6426F5C">
      <w:start w:val="1"/>
      <w:numFmt w:val="bullet"/>
      <w:isLgl/>
      <w:lvlText w:val=""/>
      <w:lvlJc w:val="left"/>
      <w:pPr>
        <w:tabs>
          <w:tab w:val="num" w:pos="0"/>
        </w:tabs>
        <w:ind w:left="2727" w:hanging="360"/>
      </w:pPr>
      <w:rPr>
        <w:rFonts w:ascii="Wingdings" w:hAnsi="Wingdings" w:cs="Wingdings" w:hint="default"/>
      </w:rPr>
    </w:lvl>
    <w:lvl w:ilvl="3" w:tplc="A6DE06B0">
      <w:start w:val="1"/>
      <w:numFmt w:val="bullet"/>
      <w:isLgl/>
      <w:lvlText w:val=""/>
      <w:lvlJc w:val="left"/>
      <w:pPr>
        <w:tabs>
          <w:tab w:val="num" w:pos="0"/>
        </w:tabs>
        <w:ind w:left="3447" w:hanging="360"/>
      </w:pPr>
      <w:rPr>
        <w:rFonts w:ascii="Symbol" w:hAnsi="Symbol" w:cs="Symbol" w:hint="default"/>
      </w:rPr>
    </w:lvl>
    <w:lvl w:ilvl="4" w:tplc="FD80A43C">
      <w:start w:val="1"/>
      <w:numFmt w:val="bullet"/>
      <w:isLgl/>
      <w:lvlText w:val="o"/>
      <w:lvlJc w:val="left"/>
      <w:pPr>
        <w:tabs>
          <w:tab w:val="num" w:pos="0"/>
        </w:tabs>
        <w:ind w:left="4167" w:hanging="360"/>
      </w:pPr>
      <w:rPr>
        <w:rFonts w:ascii="Courier New" w:hAnsi="Courier New" w:cs="Courier New" w:hint="default"/>
      </w:rPr>
    </w:lvl>
    <w:lvl w:ilvl="5" w:tplc="1BC81D86">
      <w:start w:val="1"/>
      <w:numFmt w:val="bullet"/>
      <w:isLgl/>
      <w:lvlText w:val=""/>
      <w:lvlJc w:val="left"/>
      <w:pPr>
        <w:tabs>
          <w:tab w:val="num" w:pos="0"/>
        </w:tabs>
        <w:ind w:left="4887" w:hanging="360"/>
      </w:pPr>
      <w:rPr>
        <w:rFonts w:ascii="Wingdings" w:hAnsi="Wingdings" w:cs="Wingdings" w:hint="default"/>
      </w:rPr>
    </w:lvl>
    <w:lvl w:ilvl="6" w:tplc="049C56E8">
      <w:start w:val="1"/>
      <w:numFmt w:val="bullet"/>
      <w:isLgl/>
      <w:lvlText w:val=""/>
      <w:lvlJc w:val="left"/>
      <w:pPr>
        <w:tabs>
          <w:tab w:val="num" w:pos="0"/>
        </w:tabs>
        <w:ind w:left="5607" w:hanging="360"/>
      </w:pPr>
      <w:rPr>
        <w:rFonts w:ascii="Symbol" w:hAnsi="Symbol" w:cs="Symbol" w:hint="default"/>
      </w:rPr>
    </w:lvl>
    <w:lvl w:ilvl="7" w:tplc="7FAED0C6">
      <w:start w:val="1"/>
      <w:numFmt w:val="bullet"/>
      <w:isLgl/>
      <w:lvlText w:val="o"/>
      <w:lvlJc w:val="left"/>
      <w:pPr>
        <w:tabs>
          <w:tab w:val="num" w:pos="0"/>
        </w:tabs>
        <w:ind w:left="6327" w:hanging="360"/>
      </w:pPr>
      <w:rPr>
        <w:rFonts w:ascii="Courier New" w:hAnsi="Courier New" w:cs="Courier New" w:hint="default"/>
      </w:rPr>
    </w:lvl>
    <w:lvl w:ilvl="8" w:tplc="D2A6C92A">
      <w:start w:val="1"/>
      <w:numFmt w:val="bullet"/>
      <w:isLgl/>
      <w:lvlText w:val=""/>
      <w:lvlJc w:val="left"/>
      <w:pPr>
        <w:tabs>
          <w:tab w:val="num" w:pos="0"/>
        </w:tabs>
        <w:ind w:left="7047" w:hanging="360"/>
      </w:pPr>
      <w:rPr>
        <w:rFonts w:ascii="Wingdings" w:hAnsi="Wingdings" w:cs="Wingdings" w:hint="default"/>
      </w:rPr>
    </w:lvl>
  </w:abstractNum>
  <w:abstractNum w:abstractNumId="22" w15:restartNumberingAfterBreak="0">
    <w:nsid w:val="371145E1"/>
    <w:multiLevelType w:val="multilevel"/>
    <w:tmpl w:val="FD508ED4"/>
    <w:lvl w:ilvl="0">
      <w:start w:val="1"/>
      <w:numFmt w:val="decimal"/>
      <w:isLgl/>
      <w:lvlText w:val="%1."/>
      <w:lvlJc w:val="left"/>
      <w:pPr>
        <w:tabs>
          <w:tab w:val="num" w:pos="0"/>
        </w:tabs>
        <w:ind w:left="560" w:hanging="360"/>
      </w:pPr>
    </w:lvl>
    <w:lvl w:ilvl="1">
      <w:start w:val="1"/>
      <w:numFmt w:val="decimal"/>
      <w:isLgl/>
      <w:lvlText w:val="%1.%2."/>
      <w:lvlJc w:val="left"/>
      <w:pPr>
        <w:tabs>
          <w:tab w:val="num" w:pos="0"/>
        </w:tabs>
        <w:ind w:left="1211" w:hanging="360"/>
      </w:pPr>
    </w:lvl>
    <w:lvl w:ilvl="2">
      <w:start w:val="1"/>
      <w:numFmt w:val="decimal"/>
      <w:isLgl/>
      <w:lvlText w:val="%1.%2.%3."/>
      <w:lvlJc w:val="left"/>
      <w:pPr>
        <w:tabs>
          <w:tab w:val="num" w:pos="0"/>
        </w:tabs>
        <w:ind w:left="2222" w:hanging="720"/>
      </w:pPr>
    </w:lvl>
    <w:lvl w:ilvl="3">
      <w:start w:val="1"/>
      <w:numFmt w:val="decimal"/>
      <w:isLgl/>
      <w:lvlText w:val="%1.%2.%3.%4."/>
      <w:lvlJc w:val="left"/>
      <w:pPr>
        <w:tabs>
          <w:tab w:val="num" w:pos="0"/>
        </w:tabs>
        <w:ind w:left="2873" w:hanging="720"/>
      </w:pPr>
    </w:lvl>
    <w:lvl w:ilvl="4">
      <w:start w:val="1"/>
      <w:numFmt w:val="decimal"/>
      <w:isLgl/>
      <w:lvlText w:val="%1.%2.%3.%4.%5."/>
      <w:lvlJc w:val="left"/>
      <w:pPr>
        <w:tabs>
          <w:tab w:val="num" w:pos="0"/>
        </w:tabs>
        <w:ind w:left="3884" w:hanging="1080"/>
      </w:pPr>
    </w:lvl>
    <w:lvl w:ilvl="5">
      <w:start w:val="1"/>
      <w:numFmt w:val="decimal"/>
      <w:isLgl/>
      <w:lvlText w:val="%1.%2.%3.%4.%5.%6."/>
      <w:lvlJc w:val="left"/>
      <w:pPr>
        <w:tabs>
          <w:tab w:val="num" w:pos="0"/>
        </w:tabs>
        <w:ind w:left="4535" w:hanging="1080"/>
      </w:pPr>
    </w:lvl>
    <w:lvl w:ilvl="6">
      <w:start w:val="1"/>
      <w:numFmt w:val="decimal"/>
      <w:isLgl/>
      <w:lvlText w:val="%1.%2.%3.%4.%5.%6.%7."/>
      <w:lvlJc w:val="left"/>
      <w:pPr>
        <w:tabs>
          <w:tab w:val="num" w:pos="0"/>
        </w:tabs>
        <w:ind w:left="5546" w:hanging="1440"/>
      </w:pPr>
    </w:lvl>
    <w:lvl w:ilvl="7">
      <w:start w:val="1"/>
      <w:numFmt w:val="decimal"/>
      <w:isLgl/>
      <w:lvlText w:val="%1.%2.%3.%4.%5.%6.%7.%8."/>
      <w:lvlJc w:val="left"/>
      <w:pPr>
        <w:tabs>
          <w:tab w:val="num" w:pos="0"/>
        </w:tabs>
        <w:ind w:left="6197" w:hanging="1440"/>
      </w:pPr>
    </w:lvl>
    <w:lvl w:ilvl="8">
      <w:start w:val="1"/>
      <w:numFmt w:val="decimal"/>
      <w:isLgl/>
      <w:lvlText w:val="%1.%2.%3.%4.%5.%6.%7.%8.%9."/>
      <w:lvlJc w:val="left"/>
      <w:pPr>
        <w:tabs>
          <w:tab w:val="num" w:pos="0"/>
        </w:tabs>
        <w:ind w:left="7208" w:hanging="1800"/>
      </w:pPr>
    </w:lvl>
  </w:abstractNum>
  <w:abstractNum w:abstractNumId="23" w15:restartNumberingAfterBreak="0">
    <w:nsid w:val="37AC05D5"/>
    <w:multiLevelType w:val="multilevel"/>
    <w:tmpl w:val="C2E0AFF2"/>
    <w:lvl w:ilvl="0">
      <w:start w:val="3"/>
      <w:numFmt w:val="decimal"/>
      <w:isLgl/>
      <w:lvlText w:val="%1"/>
      <w:lvlJc w:val="left"/>
      <w:pPr>
        <w:tabs>
          <w:tab w:val="num" w:pos="0"/>
        </w:tabs>
        <w:ind w:left="360" w:hanging="360"/>
      </w:pPr>
    </w:lvl>
    <w:lvl w:ilvl="1">
      <w:start w:val="1"/>
      <w:numFmt w:val="decimal"/>
      <w:isLgl/>
      <w:lvlText w:val="%1.%2"/>
      <w:lvlJc w:val="left"/>
      <w:pPr>
        <w:tabs>
          <w:tab w:val="num" w:pos="0"/>
        </w:tabs>
        <w:ind w:left="360" w:hanging="36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720" w:hanging="720"/>
      </w:pPr>
    </w:lvl>
    <w:lvl w:ilvl="4">
      <w:start w:val="1"/>
      <w:numFmt w:val="decimal"/>
      <w:isLgl/>
      <w:lvlText w:val="%1.%2.%3.%4.%5"/>
      <w:lvlJc w:val="left"/>
      <w:pPr>
        <w:tabs>
          <w:tab w:val="num" w:pos="0"/>
        </w:tabs>
        <w:ind w:left="1080" w:hanging="1080"/>
      </w:pPr>
    </w:lvl>
    <w:lvl w:ilvl="5">
      <w:start w:val="1"/>
      <w:numFmt w:val="decimal"/>
      <w:isLgl/>
      <w:lvlText w:val="%1.%2.%3.%4.%5.%6"/>
      <w:lvlJc w:val="left"/>
      <w:pPr>
        <w:tabs>
          <w:tab w:val="num" w:pos="0"/>
        </w:tabs>
        <w:ind w:left="1080" w:hanging="1080"/>
      </w:pPr>
    </w:lvl>
    <w:lvl w:ilvl="6">
      <w:start w:val="1"/>
      <w:numFmt w:val="decimal"/>
      <w:isLgl/>
      <w:lvlText w:val="%1.%2.%3.%4.%5.%6.%7"/>
      <w:lvlJc w:val="left"/>
      <w:pPr>
        <w:tabs>
          <w:tab w:val="num" w:pos="0"/>
        </w:tabs>
        <w:ind w:left="1440" w:hanging="1440"/>
      </w:pPr>
    </w:lvl>
    <w:lvl w:ilvl="7">
      <w:start w:val="1"/>
      <w:numFmt w:val="decimal"/>
      <w:isLgl/>
      <w:lvlText w:val="%1.%2.%3.%4.%5.%6.%7.%8"/>
      <w:lvlJc w:val="left"/>
      <w:pPr>
        <w:tabs>
          <w:tab w:val="num" w:pos="0"/>
        </w:tabs>
        <w:ind w:left="1440" w:hanging="1440"/>
      </w:pPr>
    </w:lvl>
    <w:lvl w:ilvl="8">
      <w:start w:val="1"/>
      <w:numFmt w:val="decimal"/>
      <w:isLgl/>
      <w:lvlText w:val="%1.%2.%3.%4.%5.%6.%7.%8.%9"/>
      <w:lvlJc w:val="left"/>
      <w:pPr>
        <w:tabs>
          <w:tab w:val="num" w:pos="0"/>
        </w:tabs>
        <w:ind w:left="1800" w:hanging="1800"/>
      </w:pPr>
    </w:lvl>
  </w:abstractNum>
  <w:abstractNum w:abstractNumId="24" w15:restartNumberingAfterBreak="0">
    <w:nsid w:val="3B6374A9"/>
    <w:multiLevelType w:val="hybridMultilevel"/>
    <w:tmpl w:val="82243572"/>
    <w:lvl w:ilvl="0" w:tplc="C38E9A86">
      <w:start w:val="1"/>
      <w:numFmt w:val="russianLower"/>
      <w:isLgl/>
      <w:lvlText w:val="%1)"/>
      <w:lvlJc w:val="left"/>
      <w:pPr>
        <w:tabs>
          <w:tab w:val="num" w:pos="0"/>
        </w:tabs>
        <w:ind w:left="1571" w:hanging="360"/>
      </w:pPr>
      <w:rPr>
        <w:rFonts w:ascii="Times New Roman" w:hAnsi="Times New Roman" w:cs="Times New Roman"/>
        <w:b w:val="0"/>
      </w:rPr>
    </w:lvl>
    <w:lvl w:ilvl="1" w:tplc="9EF6B1A0">
      <w:start w:val="1"/>
      <w:numFmt w:val="lowerLetter"/>
      <w:isLgl/>
      <w:lvlText w:val="%2."/>
      <w:lvlJc w:val="left"/>
      <w:pPr>
        <w:tabs>
          <w:tab w:val="num" w:pos="0"/>
        </w:tabs>
        <w:ind w:left="2291" w:hanging="360"/>
      </w:pPr>
    </w:lvl>
    <w:lvl w:ilvl="2" w:tplc="E7F6721C">
      <w:start w:val="1"/>
      <w:numFmt w:val="lowerRoman"/>
      <w:isLgl/>
      <w:lvlText w:val="%3."/>
      <w:lvlJc w:val="right"/>
      <w:pPr>
        <w:tabs>
          <w:tab w:val="num" w:pos="0"/>
        </w:tabs>
        <w:ind w:left="3011" w:hanging="180"/>
      </w:pPr>
    </w:lvl>
    <w:lvl w:ilvl="3" w:tplc="1298AC68">
      <w:start w:val="1"/>
      <w:numFmt w:val="decimal"/>
      <w:isLgl/>
      <w:lvlText w:val="%4."/>
      <w:lvlJc w:val="left"/>
      <w:pPr>
        <w:tabs>
          <w:tab w:val="num" w:pos="0"/>
        </w:tabs>
        <w:ind w:left="3731" w:hanging="360"/>
      </w:pPr>
    </w:lvl>
    <w:lvl w:ilvl="4" w:tplc="C728D218">
      <w:start w:val="1"/>
      <w:numFmt w:val="lowerLetter"/>
      <w:isLgl/>
      <w:lvlText w:val="%5."/>
      <w:lvlJc w:val="left"/>
      <w:pPr>
        <w:tabs>
          <w:tab w:val="num" w:pos="0"/>
        </w:tabs>
        <w:ind w:left="4451" w:hanging="360"/>
      </w:pPr>
    </w:lvl>
    <w:lvl w:ilvl="5" w:tplc="7DF0D628">
      <w:start w:val="1"/>
      <w:numFmt w:val="lowerRoman"/>
      <w:isLgl/>
      <w:lvlText w:val="%6."/>
      <w:lvlJc w:val="right"/>
      <w:pPr>
        <w:tabs>
          <w:tab w:val="num" w:pos="0"/>
        </w:tabs>
        <w:ind w:left="5171" w:hanging="180"/>
      </w:pPr>
    </w:lvl>
    <w:lvl w:ilvl="6" w:tplc="4874FD44">
      <w:start w:val="1"/>
      <w:numFmt w:val="decimal"/>
      <w:isLgl/>
      <w:lvlText w:val="%7."/>
      <w:lvlJc w:val="left"/>
      <w:pPr>
        <w:tabs>
          <w:tab w:val="num" w:pos="0"/>
        </w:tabs>
        <w:ind w:left="5891" w:hanging="360"/>
      </w:pPr>
    </w:lvl>
    <w:lvl w:ilvl="7" w:tplc="BDA4CA54">
      <w:start w:val="1"/>
      <w:numFmt w:val="lowerLetter"/>
      <w:isLgl/>
      <w:lvlText w:val="%8."/>
      <w:lvlJc w:val="left"/>
      <w:pPr>
        <w:tabs>
          <w:tab w:val="num" w:pos="0"/>
        </w:tabs>
        <w:ind w:left="6611" w:hanging="360"/>
      </w:pPr>
    </w:lvl>
    <w:lvl w:ilvl="8" w:tplc="8E5A96E0">
      <w:start w:val="1"/>
      <w:numFmt w:val="lowerRoman"/>
      <w:isLgl/>
      <w:lvlText w:val="%9."/>
      <w:lvlJc w:val="right"/>
      <w:pPr>
        <w:tabs>
          <w:tab w:val="num" w:pos="0"/>
        </w:tabs>
        <w:ind w:left="7331" w:hanging="180"/>
      </w:pPr>
    </w:lvl>
  </w:abstractNum>
  <w:abstractNum w:abstractNumId="25" w15:restartNumberingAfterBreak="0">
    <w:nsid w:val="3BEB57B1"/>
    <w:multiLevelType w:val="hybridMultilevel"/>
    <w:tmpl w:val="D904EB46"/>
    <w:lvl w:ilvl="0" w:tplc="81E6B2D0">
      <w:start w:val="1"/>
      <w:numFmt w:val="russianLower"/>
      <w:isLgl/>
      <w:lvlText w:val="%1)."/>
      <w:lvlJc w:val="left"/>
      <w:pPr>
        <w:tabs>
          <w:tab w:val="num" w:pos="0"/>
        </w:tabs>
        <w:ind w:left="1425" w:hanging="360"/>
      </w:pPr>
    </w:lvl>
    <w:lvl w:ilvl="1" w:tplc="89FAA434">
      <w:start w:val="1"/>
      <w:numFmt w:val="lowerLetter"/>
      <w:isLgl/>
      <w:lvlText w:val="%2."/>
      <w:lvlJc w:val="left"/>
      <w:pPr>
        <w:tabs>
          <w:tab w:val="num" w:pos="0"/>
        </w:tabs>
        <w:ind w:left="2145" w:hanging="360"/>
      </w:pPr>
    </w:lvl>
    <w:lvl w:ilvl="2" w:tplc="CBCCDD70">
      <w:start w:val="1"/>
      <w:numFmt w:val="lowerRoman"/>
      <w:isLgl/>
      <w:lvlText w:val="%3."/>
      <w:lvlJc w:val="right"/>
      <w:pPr>
        <w:tabs>
          <w:tab w:val="num" w:pos="0"/>
        </w:tabs>
        <w:ind w:left="2865" w:hanging="180"/>
      </w:pPr>
    </w:lvl>
    <w:lvl w:ilvl="3" w:tplc="C982FA2C">
      <w:start w:val="1"/>
      <w:numFmt w:val="decimal"/>
      <w:isLgl/>
      <w:lvlText w:val="%4."/>
      <w:lvlJc w:val="left"/>
      <w:pPr>
        <w:tabs>
          <w:tab w:val="num" w:pos="0"/>
        </w:tabs>
        <w:ind w:left="3585" w:hanging="360"/>
      </w:pPr>
    </w:lvl>
    <w:lvl w:ilvl="4" w:tplc="02BE83FC">
      <w:start w:val="1"/>
      <w:numFmt w:val="lowerLetter"/>
      <w:isLgl/>
      <w:lvlText w:val="%5."/>
      <w:lvlJc w:val="left"/>
      <w:pPr>
        <w:tabs>
          <w:tab w:val="num" w:pos="0"/>
        </w:tabs>
        <w:ind w:left="4305" w:hanging="360"/>
      </w:pPr>
    </w:lvl>
    <w:lvl w:ilvl="5" w:tplc="F1B67906">
      <w:start w:val="1"/>
      <w:numFmt w:val="lowerRoman"/>
      <w:isLgl/>
      <w:lvlText w:val="%6."/>
      <w:lvlJc w:val="right"/>
      <w:pPr>
        <w:tabs>
          <w:tab w:val="num" w:pos="0"/>
        </w:tabs>
        <w:ind w:left="5025" w:hanging="180"/>
      </w:pPr>
    </w:lvl>
    <w:lvl w:ilvl="6" w:tplc="5E206464">
      <w:start w:val="1"/>
      <w:numFmt w:val="decimal"/>
      <w:isLgl/>
      <w:lvlText w:val="%7."/>
      <w:lvlJc w:val="left"/>
      <w:pPr>
        <w:tabs>
          <w:tab w:val="num" w:pos="0"/>
        </w:tabs>
        <w:ind w:left="5745" w:hanging="360"/>
      </w:pPr>
    </w:lvl>
    <w:lvl w:ilvl="7" w:tplc="C8445418">
      <w:start w:val="1"/>
      <w:numFmt w:val="lowerLetter"/>
      <w:isLgl/>
      <w:lvlText w:val="%8."/>
      <w:lvlJc w:val="left"/>
      <w:pPr>
        <w:tabs>
          <w:tab w:val="num" w:pos="0"/>
        </w:tabs>
        <w:ind w:left="6465" w:hanging="360"/>
      </w:pPr>
    </w:lvl>
    <w:lvl w:ilvl="8" w:tplc="6D060584">
      <w:start w:val="1"/>
      <w:numFmt w:val="lowerRoman"/>
      <w:isLgl/>
      <w:lvlText w:val="%9."/>
      <w:lvlJc w:val="right"/>
      <w:pPr>
        <w:tabs>
          <w:tab w:val="num" w:pos="0"/>
        </w:tabs>
        <w:ind w:left="7185" w:hanging="180"/>
      </w:pPr>
    </w:lvl>
  </w:abstractNum>
  <w:abstractNum w:abstractNumId="26" w15:restartNumberingAfterBreak="0">
    <w:nsid w:val="3D912E12"/>
    <w:multiLevelType w:val="hybridMultilevel"/>
    <w:tmpl w:val="2930625E"/>
    <w:lvl w:ilvl="0" w:tplc="3222B00E">
      <w:start w:val="1"/>
      <w:numFmt w:val="bullet"/>
      <w:isLgl/>
      <w:lvlText w:val="-"/>
      <w:lvlJc w:val="left"/>
      <w:pPr>
        <w:tabs>
          <w:tab w:val="num" w:pos="0"/>
        </w:tabs>
        <w:ind w:left="1287" w:hanging="360"/>
      </w:pPr>
      <w:rPr>
        <w:rFonts w:ascii="Arial (WT)" w:hAnsi="Arial (WT)" w:cs="Arial (WT)" w:hint="default"/>
      </w:rPr>
    </w:lvl>
    <w:lvl w:ilvl="1" w:tplc="BD585186">
      <w:start w:val="1"/>
      <w:numFmt w:val="bullet"/>
      <w:isLgl/>
      <w:lvlText w:val="o"/>
      <w:lvlJc w:val="left"/>
      <w:pPr>
        <w:tabs>
          <w:tab w:val="num" w:pos="0"/>
        </w:tabs>
        <w:ind w:left="2007" w:hanging="360"/>
      </w:pPr>
      <w:rPr>
        <w:rFonts w:ascii="Courier New" w:hAnsi="Courier New" w:cs="Courier New" w:hint="default"/>
      </w:rPr>
    </w:lvl>
    <w:lvl w:ilvl="2" w:tplc="D43470F2">
      <w:start w:val="1"/>
      <w:numFmt w:val="bullet"/>
      <w:isLgl/>
      <w:lvlText w:val=""/>
      <w:lvlJc w:val="left"/>
      <w:pPr>
        <w:tabs>
          <w:tab w:val="num" w:pos="0"/>
        </w:tabs>
        <w:ind w:left="2727" w:hanging="360"/>
      </w:pPr>
      <w:rPr>
        <w:rFonts w:ascii="Wingdings" w:hAnsi="Wingdings" w:cs="Wingdings" w:hint="default"/>
      </w:rPr>
    </w:lvl>
    <w:lvl w:ilvl="3" w:tplc="948654DE">
      <w:start w:val="1"/>
      <w:numFmt w:val="bullet"/>
      <w:isLgl/>
      <w:lvlText w:val=""/>
      <w:lvlJc w:val="left"/>
      <w:pPr>
        <w:tabs>
          <w:tab w:val="num" w:pos="0"/>
        </w:tabs>
        <w:ind w:left="3447" w:hanging="360"/>
      </w:pPr>
      <w:rPr>
        <w:rFonts w:ascii="Symbol" w:hAnsi="Symbol" w:cs="Symbol" w:hint="default"/>
      </w:rPr>
    </w:lvl>
    <w:lvl w:ilvl="4" w:tplc="31EC9ECC">
      <w:start w:val="1"/>
      <w:numFmt w:val="bullet"/>
      <w:isLgl/>
      <w:lvlText w:val="o"/>
      <w:lvlJc w:val="left"/>
      <w:pPr>
        <w:tabs>
          <w:tab w:val="num" w:pos="0"/>
        </w:tabs>
        <w:ind w:left="4167" w:hanging="360"/>
      </w:pPr>
      <w:rPr>
        <w:rFonts w:ascii="Courier New" w:hAnsi="Courier New" w:cs="Courier New" w:hint="default"/>
      </w:rPr>
    </w:lvl>
    <w:lvl w:ilvl="5" w:tplc="6D783008">
      <w:start w:val="1"/>
      <w:numFmt w:val="bullet"/>
      <w:isLgl/>
      <w:lvlText w:val=""/>
      <w:lvlJc w:val="left"/>
      <w:pPr>
        <w:tabs>
          <w:tab w:val="num" w:pos="0"/>
        </w:tabs>
        <w:ind w:left="4887" w:hanging="360"/>
      </w:pPr>
      <w:rPr>
        <w:rFonts w:ascii="Wingdings" w:hAnsi="Wingdings" w:cs="Wingdings" w:hint="default"/>
      </w:rPr>
    </w:lvl>
    <w:lvl w:ilvl="6" w:tplc="050E4586">
      <w:start w:val="1"/>
      <w:numFmt w:val="bullet"/>
      <w:isLgl/>
      <w:lvlText w:val=""/>
      <w:lvlJc w:val="left"/>
      <w:pPr>
        <w:tabs>
          <w:tab w:val="num" w:pos="0"/>
        </w:tabs>
        <w:ind w:left="5607" w:hanging="360"/>
      </w:pPr>
      <w:rPr>
        <w:rFonts w:ascii="Symbol" w:hAnsi="Symbol" w:cs="Symbol" w:hint="default"/>
      </w:rPr>
    </w:lvl>
    <w:lvl w:ilvl="7" w:tplc="A77239F4">
      <w:start w:val="1"/>
      <w:numFmt w:val="bullet"/>
      <w:isLgl/>
      <w:lvlText w:val="o"/>
      <w:lvlJc w:val="left"/>
      <w:pPr>
        <w:tabs>
          <w:tab w:val="num" w:pos="0"/>
        </w:tabs>
        <w:ind w:left="6327" w:hanging="360"/>
      </w:pPr>
      <w:rPr>
        <w:rFonts w:ascii="Courier New" w:hAnsi="Courier New" w:cs="Courier New" w:hint="default"/>
      </w:rPr>
    </w:lvl>
    <w:lvl w:ilvl="8" w:tplc="CBFCFD02">
      <w:start w:val="1"/>
      <w:numFmt w:val="bullet"/>
      <w:isLgl/>
      <w:lvlText w:val=""/>
      <w:lvlJc w:val="left"/>
      <w:pPr>
        <w:tabs>
          <w:tab w:val="num" w:pos="0"/>
        </w:tabs>
        <w:ind w:left="7047" w:hanging="360"/>
      </w:pPr>
      <w:rPr>
        <w:rFonts w:ascii="Wingdings" w:hAnsi="Wingdings" w:cs="Wingdings" w:hint="default"/>
      </w:rPr>
    </w:lvl>
  </w:abstractNum>
  <w:abstractNum w:abstractNumId="27" w15:restartNumberingAfterBreak="0">
    <w:nsid w:val="3F821179"/>
    <w:multiLevelType w:val="multilevel"/>
    <w:tmpl w:val="039A7C14"/>
    <w:lvl w:ilvl="0">
      <w:start w:val="3"/>
      <w:numFmt w:val="decimal"/>
      <w:isLgl/>
      <w:lvlText w:val="%1."/>
      <w:lvlJc w:val="left"/>
      <w:pPr>
        <w:tabs>
          <w:tab w:val="num" w:pos="0"/>
        </w:tabs>
        <w:ind w:left="360" w:hanging="360"/>
      </w:pPr>
      <w:rPr>
        <w:rFonts w:ascii="Times New Roman" w:hAnsi="Times New Roman" w:cs="Times New Roman"/>
        <w:b w:val="0"/>
        <w:color w:val="auto"/>
      </w:rPr>
    </w:lvl>
    <w:lvl w:ilvl="1">
      <w:start w:val="1"/>
      <w:numFmt w:val="decimal"/>
      <w:isLgl/>
      <w:lvlText w:val="%1.%2."/>
      <w:lvlJc w:val="left"/>
      <w:pPr>
        <w:tabs>
          <w:tab w:val="num" w:pos="0"/>
        </w:tabs>
        <w:ind w:left="1066" w:hanging="360"/>
      </w:pPr>
      <w:rPr>
        <w:b w:val="0"/>
      </w:rPr>
    </w:lvl>
    <w:lvl w:ilvl="2">
      <w:start w:val="1"/>
      <w:numFmt w:val="decimal"/>
      <w:isLgl/>
      <w:lvlText w:val="%1.%2.%3."/>
      <w:lvlJc w:val="left"/>
      <w:pPr>
        <w:tabs>
          <w:tab w:val="num" w:pos="0"/>
        </w:tabs>
        <w:ind w:left="2132" w:hanging="720"/>
      </w:pPr>
    </w:lvl>
    <w:lvl w:ilvl="3">
      <w:start w:val="1"/>
      <w:numFmt w:val="decimal"/>
      <w:isLgl/>
      <w:lvlText w:val="%1.%2.%3.%4."/>
      <w:lvlJc w:val="left"/>
      <w:pPr>
        <w:tabs>
          <w:tab w:val="num" w:pos="0"/>
        </w:tabs>
        <w:ind w:left="2838" w:hanging="720"/>
      </w:pPr>
    </w:lvl>
    <w:lvl w:ilvl="4">
      <w:start w:val="1"/>
      <w:numFmt w:val="decimal"/>
      <w:isLgl/>
      <w:lvlText w:val="%1.%2.%3.%4.%5."/>
      <w:lvlJc w:val="left"/>
      <w:pPr>
        <w:tabs>
          <w:tab w:val="num" w:pos="0"/>
        </w:tabs>
        <w:ind w:left="3904" w:hanging="1080"/>
      </w:pPr>
    </w:lvl>
    <w:lvl w:ilvl="5">
      <w:start w:val="1"/>
      <w:numFmt w:val="decimal"/>
      <w:isLgl/>
      <w:lvlText w:val="%1.%2.%3.%4.%5.%6."/>
      <w:lvlJc w:val="left"/>
      <w:pPr>
        <w:tabs>
          <w:tab w:val="num" w:pos="0"/>
        </w:tabs>
        <w:ind w:left="4610" w:hanging="1080"/>
      </w:pPr>
    </w:lvl>
    <w:lvl w:ilvl="6">
      <w:start w:val="1"/>
      <w:numFmt w:val="decimal"/>
      <w:isLgl/>
      <w:lvlText w:val="%1.%2.%3.%4.%5.%6.%7."/>
      <w:lvlJc w:val="left"/>
      <w:pPr>
        <w:tabs>
          <w:tab w:val="num" w:pos="0"/>
        </w:tabs>
        <w:ind w:left="5676" w:hanging="1440"/>
      </w:pPr>
    </w:lvl>
    <w:lvl w:ilvl="7">
      <w:start w:val="1"/>
      <w:numFmt w:val="decimal"/>
      <w:isLgl/>
      <w:lvlText w:val="%1.%2.%3.%4.%5.%6.%7.%8."/>
      <w:lvlJc w:val="left"/>
      <w:pPr>
        <w:tabs>
          <w:tab w:val="num" w:pos="0"/>
        </w:tabs>
        <w:ind w:left="6382" w:hanging="1440"/>
      </w:pPr>
    </w:lvl>
    <w:lvl w:ilvl="8">
      <w:start w:val="1"/>
      <w:numFmt w:val="decimal"/>
      <w:isLgl/>
      <w:lvlText w:val="%1.%2.%3.%4.%5.%6.%7.%8.%9."/>
      <w:lvlJc w:val="left"/>
      <w:pPr>
        <w:tabs>
          <w:tab w:val="num" w:pos="0"/>
        </w:tabs>
        <w:ind w:left="7448" w:hanging="1800"/>
      </w:pPr>
    </w:lvl>
  </w:abstractNum>
  <w:abstractNum w:abstractNumId="28" w15:restartNumberingAfterBreak="0">
    <w:nsid w:val="42FC73C6"/>
    <w:multiLevelType w:val="hybridMultilevel"/>
    <w:tmpl w:val="69F2FDAE"/>
    <w:lvl w:ilvl="0" w:tplc="C01A3E5A">
      <w:start w:val="1"/>
      <w:numFmt w:val="bullet"/>
      <w:isLgl/>
      <w:lvlText w:val="–"/>
      <w:lvlJc w:val="left"/>
      <w:pPr>
        <w:tabs>
          <w:tab w:val="num" w:pos="0"/>
        </w:tabs>
        <w:ind w:left="1417" w:hanging="360"/>
      </w:pPr>
      <w:rPr>
        <w:rFonts w:ascii="Arial" w:hAnsi="Arial" w:cs="Arial" w:hint="default"/>
      </w:rPr>
    </w:lvl>
    <w:lvl w:ilvl="1" w:tplc="6CAA4E4E">
      <w:start w:val="1"/>
      <w:numFmt w:val="bullet"/>
      <w:isLgl/>
      <w:lvlText w:val="o"/>
      <w:lvlJc w:val="left"/>
      <w:pPr>
        <w:tabs>
          <w:tab w:val="num" w:pos="0"/>
        </w:tabs>
        <w:ind w:left="2137" w:hanging="360"/>
      </w:pPr>
      <w:rPr>
        <w:rFonts w:ascii="Courier New" w:hAnsi="Courier New" w:cs="Courier New" w:hint="default"/>
      </w:rPr>
    </w:lvl>
    <w:lvl w:ilvl="2" w:tplc="6D908910">
      <w:start w:val="1"/>
      <w:numFmt w:val="bullet"/>
      <w:isLgl/>
      <w:lvlText w:val="§"/>
      <w:lvlJc w:val="left"/>
      <w:pPr>
        <w:tabs>
          <w:tab w:val="num" w:pos="0"/>
        </w:tabs>
        <w:ind w:left="2857" w:hanging="360"/>
      </w:pPr>
      <w:rPr>
        <w:rFonts w:ascii="Wingdings" w:hAnsi="Wingdings" w:cs="Wingdings" w:hint="default"/>
      </w:rPr>
    </w:lvl>
    <w:lvl w:ilvl="3" w:tplc="8D96391A">
      <w:start w:val="1"/>
      <w:numFmt w:val="bullet"/>
      <w:isLgl/>
      <w:lvlText w:val="·"/>
      <w:lvlJc w:val="left"/>
      <w:pPr>
        <w:tabs>
          <w:tab w:val="num" w:pos="0"/>
        </w:tabs>
        <w:ind w:left="3577" w:hanging="360"/>
      </w:pPr>
      <w:rPr>
        <w:rFonts w:ascii="Symbol" w:hAnsi="Symbol" w:cs="Symbol" w:hint="default"/>
      </w:rPr>
    </w:lvl>
    <w:lvl w:ilvl="4" w:tplc="2D3832A4">
      <w:start w:val="1"/>
      <w:numFmt w:val="bullet"/>
      <w:isLgl/>
      <w:lvlText w:val="o"/>
      <w:lvlJc w:val="left"/>
      <w:pPr>
        <w:tabs>
          <w:tab w:val="num" w:pos="0"/>
        </w:tabs>
        <w:ind w:left="4297" w:hanging="360"/>
      </w:pPr>
      <w:rPr>
        <w:rFonts w:ascii="Courier New" w:hAnsi="Courier New" w:cs="Courier New" w:hint="default"/>
      </w:rPr>
    </w:lvl>
    <w:lvl w:ilvl="5" w:tplc="31CCEC9C">
      <w:start w:val="1"/>
      <w:numFmt w:val="bullet"/>
      <w:isLgl/>
      <w:lvlText w:val="§"/>
      <w:lvlJc w:val="left"/>
      <w:pPr>
        <w:tabs>
          <w:tab w:val="num" w:pos="0"/>
        </w:tabs>
        <w:ind w:left="5017" w:hanging="360"/>
      </w:pPr>
      <w:rPr>
        <w:rFonts w:ascii="Wingdings" w:hAnsi="Wingdings" w:cs="Wingdings" w:hint="default"/>
      </w:rPr>
    </w:lvl>
    <w:lvl w:ilvl="6" w:tplc="BCDE0190">
      <w:start w:val="1"/>
      <w:numFmt w:val="bullet"/>
      <w:isLgl/>
      <w:lvlText w:val="·"/>
      <w:lvlJc w:val="left"/>
      <w:pPr>
        <w:tabs>
          <w:tab w:val="num" w:pos="0"/>
        </w:tabs>
        <w:ind w:left="5737" w:hanging="360"/>
      </w:pPr>
      <w:rPr>
        <w:rFonts w:ascii="Symbol" w:hAnsi="Symbol" w:cs="Symbol" w:hint="default"/>
      </w:rPr>
    </w:lvl>
    <w:lvl w:ilvl="7" w:tplc="32CC43D6">
      <w:start w:val="1"/>
      <w:numFmt w:val="bullet"/>
      <w:isLgl/>
      <w:lvlText w:val="o"/>
      <w:lvlJc w:val="left"/>
      <w:pPr>
        <w:tabs>
          <w:tab w:val="num" w:pos="0"/>
        </w:tabs>
        <w:ind w:left="6457" w:hanging="360"/>
      </w:pPr>
      <w:rPr>
        <w:rFonts w:ascii="Courier New" w:hAnsi="Courier New" w:cs="Courier New" w:hint="default"/>
      </w:rPr>
    </w:lvl>
    <w:lvl w:ilvl="8" w:tplc="CEE6DA28">
      <w:start w:val="1"/>
      <w:numFmt w:val="bullet"/>
      <w:isLgl/>
      <w:lvlText w:val="§"/>
      <w:lvlJc w:val="left"/>
      <w:pPr>
        <w:tabs>
          <w:tab w:val="num" w:pos="0"/>
        </w:tabs>
        <w:ind w:left="7177" w:hanging="360"/>
      </w:pPr>
      <w:rPr>
        <w:rFonts w:ascii="Wingdings" w:hAnsi="Wingdings" w:cs="Wingdings" w:hint="default"/>
      </w:rPr>
    </w:lvl>
  </w:abstractNum>
  <w:abstractNum w:abstractNumId="29" w15:restartNumberingAfterBreak="0">
    <w:nsid w:val="43DB5F05"/>
    <w:multiLevelType w:val="hybridMultilevel"/>
    <w:tmpl w:val="150A9D4A"/>
    <w:lvl w:ilvl="0" w:tplc="9CCE085C">
      <w:start w:val="1"/>
      <w:numFmt w:val="russianLower"/>
      <w:isLgl/>
      <w:lvlText w:val="%1)"/>
      <w:lvlJc w:val="left"/>
      <w:pPr>
        <w:tabs>
          <w:tab w:val="num" w:pos="0"/>
        </w:tabs>
        <w:ind w:left="754" w:hanging="360"/>
      </w:pPr>
      <w:rPr>
        <w:rFonts w:cs="Times New Roman"/>
      </w:rPr>
    </w:lvl>
    <w:lvl w:ilvl="1" w:tplc="030AD212">
      <w:start w:val="1"/>
      <w:numFmt w:val="lowerLetter"/>
      <w:isLgl/>
      <w:lvlText w:val="%2."/>
      <w:lvlJc w:val="left"/>
      <w:pPr>
        <w:tabs>
          <w:tab w:val="num" w:pos="0"/>
        </w:tabs>
        <w:ind w:left="1474" w:hanging="360"/>
      </w:pPr>
    </w:lvl>
    <w:lvl w:ilvl="2" w:tplc="BBBE14F2">
      <w:start w:val="1"/>
      <w:numFmt w:val="lowerRoman"/>
      <w:isLgl/>
      <w:lvlText w:val="%3."/>
      <w:lvlJc w:val="right"/>
      <w:pPr>
        <w:tabs>
          <w:tab w:val="num" w:pos="0"/>
        </w:tabs>
        <w:ind w:left="2194" w:hanging="180"/>
      </w:pPr>
    </w:lvl>
    <w:lvl w:ilvl="3" w:tplc="E3D2A01A">
      <w:start w:val="1"/>
      <w:numFmt w:val="decimal"/>
      <w:isLgl/>
      <w:lvlText w:val="%4."/>
      <w:lvlJc w:val="left"/>
      <w:pPr>
        <w:tabs>
          <w:tab w:val="num" w:pos="0"/>
        </w:tabs>
        <w:ind w:left="2914" w:hanging="360"/>
      </w:pPr>
    </w:lvl>
    <w:lvl w:ilvl="4" w:tplc="7F847768">
      <w:start w:val="1"/>
      <w:numFmt w:val="lowerLetter"/>
      <w:isLgl/>
      <w:lvlText w:val="%5."/>
      <w:lvlJc w:val="left"/>
      <w:pPr>
        <w:tabs>
          <w:tab w:val="num" w:pos="0"/>
        </w:tabs>
        <w:ind w:left="3634" w:hanging="360"/>
      </w:pPr>
    </w:lvl>
    <w:lvl w:ilvl="5" w:tplc="679EB8C8">
      <w:start w:val="1"/>
      <w:numFmt w:val="lowerRoman"/>
      <w:isLgl/>
      <w:lvlText w:val="%6."/>
      <w:lvlJc w:val="right"/>
      <w:pPr>
        <w:tabs>
          <w:tab w:val="num" w:pos="0"/>
        </w:tabs>
        <w:ind w:left="4354" w:hanging="180"/>
      </w:pPr>
    </w:lvl>
    <w:lvl w:ilvl="6" w:tplc="75D60620">
      <w:start w:val="1"/>
      <w:numFmt w:val="decimal"/>
      <w:isLgl/>
      <w:lvlText w:val="%7."/>
      <w:lvlJc w:val="left"/>
      <w:pPr>
        <w:tabs>
          <w:tab w:val="num" w:pos="0"/>
        </w:tabs>
        <w:ind w:left="5074" w:hanging="360"/>
      </w:pPr>
    </w:lvl>
    <w:lvl w:ilvl="7" w:tplc="456ED97C">
      <w:start w:val="1"/>
      <w:numFmt w:val="lowerLetter"/>
      <w:isLgl/>
      <w:lvlText w:val="%8."/>
      <w:lvlJc w:val="left"/>
      <w:pPr>
        <w:tabs>
          <w:tab w:val="num" w:pos="0"/>
        </w:tabs>
        <w:ind w:left="5794" w:hanging="360"/>
      </w:pPr>
    </w:lvl>
    <w:lvl w:ilvl="8" w:tplc="0360D57C">
      <w:start w:val="1"/>
      <w:numFmt w:val="lowerRoman"/>
      <w:isLgl/>
      <w:lvlText w:val="%9."/>
      <w:lvlJc w:val="right"/>
      <w:pPr>
        <w:tabs>
          <w:tab w:val="num" w:pos="0"/>
        </w:tabs>
        <w:ind w:left="6514" w:hanging="180"/>
      </w:pPr>
    </w:lvl>
  </w:abstractNum>
  <w:abstractNum w:abstractNumId="30" w15:restartNumberingAfterBreak="0">
    <w:nsid w:val="46F43908"/>
    <w:multiLevelType w:val="hybridMultilevel"/>
    <w:tmpl w:val="4BC65B04"/>
    <w:lvl w:ilvl="0" w:tplc="2812A9EE">
      <w:start w:val="1"/>
      <w:numFmt w:val="bullet"/>
      <w:isLgl/>
      <w:lvlText w:val=""/>
      <w:lvlJc w:val="left"/>
      <w:pPr>
        <w:tabs>
          <w:tab w:val="num" w:pos="0"/>
        </w:tabs>
        <w:ind w:left="1429" w:hanging="360"/>
      </w:pPr>
      <w:rPr>
        <w:rFonts w:ascii="Symbol" w:hAnsi="Symbol" w:cs="Symbol" w:hint="default"/>
      </w:rPr>
    </w:lvl>
    <w:lvl w:ilvl="1" w:tplc="8F10E41E">
      <w:start w:val="1"/>
      <w:numFmt w:val="bullet"/>
      <w:isLgl/>
      <w:lvlText w:val="o"/>
      <w:lvlJc w:val="left"/>
      <w:pPr>
        <w:tabs>
          <w:tab w:val="num" w:pos="0"/>
        </w:tabs>
        <w:ind w:left="2149" w:hanging="360"/>
      </w:pPr>
      <w:rPr>
        <w:rFonts w:ascii="Courier New" w:hAnsi="Courier New" w:cs="Courier New" w:hint="default"/>
      </w:rPr>
    </w:lvl>
    <w:lvl w:ilvl="2" w:tplc="FE886E6A">
      <w:start w:val="1"/>
      <w:numFmt w:val="bullet"/>
      <w:isLgl/>
      <w:lvlText w:val=""/>
      <w:lvlJc w:val="left"/>
      <w:pPr>
        <w:tabs>
          <w:tab w:val="num" w:pos="0"/>
        </w:tabs>
        <w:ind w:left="2869" w:hanging="360"/>
      </w:pPr>
      <w:rPr>
        <w:rFonts w:ascii="Wingdings" w:hAnsi="Wingdings" w:cs="Wingdings" w:hint="default"/>
      </w:rPr>
    </w:lvl>
    <w:lvl w:ilvl="3" w:tplc="6CF44DE6">
      <w:start w:val="1"/>
      <w:numFmt w:val="bullet"/>
      <w:isLgl/>
      <w:lvlText w:val=""/>
      <w:lvlJc w:val="left"/>
      <w:pPr>
        <w:tabs>
          <w:tab w:val="num" w:pos="0"/>
        </w:tabs>
        <w:ind w:left="3589" w:hanging="360"/>
      </w:pPr>
      <w:rPr>
        <w:rFonts w:ascii="Symbol" w:hAnsi="Symbol" w:cs="Symbol" w:hint="default"/>
      </w:rPr>
    </w:lvl>
    <w:lvl w:ilvl="4" w:tplc="D10E85C2">
      <w:start w:val="1"/>
      <w:numFmt w:val="bullet"/>
      <w:isLgl/>
      <w:lvlText w:val="o"/>
      <w:lvlJc w:val="left"/>
      <w:pPr>
        <w:tabs>
          <w:tab w:val="num" w:pos="0"/>
        </w:tabs>
        <w:ind w:left="4309" w:hanging="360"/>
      </w:pPr>
      <w:rPr>
        <w:rFonts w:ascii="Courier New" w:hAnsi="Courier New" w:cs="Courier New" w:hint="default"/>
      </w:rPr>
    </w:lvl>
    <w:lvl w:ilvl="5" w:tplc="0B3671D2">
      <w:start w:val="1"/>
      <w:numFmt w:val="bullet"/>
      <w:isLgl/>
      <w:lvlText w:val=""/>
      <w:lvlJc w:val="left"/>
      <w:pPr>
        <w:tabs>
          <w:tab w:val="num" w:pos="0"/>
        </w:tabs>
        <w:ind w:left="5029" w:hanging="360"/>
      </w:pPr>
      <w:rPr>
        <w:rFonts w:ascii="Wingdings" w:hAnsi="Wingdings" w:cs="Wingdings" w:hint="default"/>
      </w:rPr>
    </w:lvl>
    <w:lvl w:ilvl="6" w:tplc="28D0FEB8">
      <w:start w:val="1"/>
      <w:numFmt w:val="bullet"/>
      <w:isLgl/>
      <w:lvlText w:val=""/>
      <w:lvlJc w:val="left"/>
      <w:pPr>
        <w:tabs>
          <w:tab w:val="num" w:pos="0"/>
        </w:tabs>
        <w:ind w:left="5749" w:hanging="360"/>
      </w:pPr>
      <w:rPr>
        <w:rFonts w:ascii="Symbol" w:hAnsi="Symbol" w:cs="Symbol" w:hint="default"/>
      </w:rPr>
    </w:lvl>
    <w:lvl w:ilvl="7" w:tplc="9CC4B39E">
      <w:start w:val="1"/>
      <w:numFmt w:val="bullet"/>
      <w:isLgl/>
      <w:lvlText w:val="o"/>
      <w:lvlJc w:val="left"/>
      <w:pPr>
        <w:tabs>
          <w:tab w:val="num" w:pos="0"/>
        </w:tabs>
        <w:ind w:left="6469" w:hanging="360"/>
      </w:pPr>
      <w:rPr>
        <w:rFonts w:ascii="Courier New" w:hAnsi="Courier New" w:cs="Courier New" w:hint="default"/>
      </w:rPr>
    </w:lvl>
    <w:lvl w:ilvl="8" w:tplc="27C4F7A0">
      <w:start w:val="1"/>
      <w:numFmt w:val="bullet"/>
      <w:isLgl/>
      <w:lvlText w:val=""/>
      <w:lvlJc w:val="left"/>
      <w:pPr>
        <w:tabs>
          <w:tab w:val="num" w:pos="0"/>
        </w:tabs>
        <w:ind w:left="7189" w:hanging="360"/>
      </w:pPr>
      <w:rPr>
        <w:rFonts w:ascii="Wingdings" w:hAnsi="Wingdings" w:cs="Wingdings" w:hint="default"/>
      </w:rPr>
    </w:lvl>
  </w:abstractNum>
  <w:abstractNum w:abstractNumId="31" w15:restartNumberingAfterBreak="0">
    <w:nsid w:val="47DC15F1"/>
    <w:multiLevelType w:val="hybridMultilevel"/>
    <w:tmpl w:val="E6307480"/>
    <w:lvl w:ilvl="0" w:tplc="C4EC1CB4">
      <w:start w:val="1"/>
      <w:numFmt w:val="decimal"/>
      <w:isLgl/>
      <w:lvlText w:val="%1."/>
      <w:lvlJc w:val="left"/>
      <w:pPr>
        <w:tabs>
          <w:tab w:val="num" w:pos="0"/>
        </w:tabs>
        <w:ind w:left="644" w:hanging="360"/>
      </w:pPr>
      <w:rPr>
        <w:rFonts w:ascii="Times New Roman" w:hAnsi="Times New Roman" w:cs="Times New Roman"/>
        <w:b w:val="0"/>
        <w:i w:val="0"/>
        <w:color w:val="auto"/>
        <w:sz w:val="18"/>
        <w:szCs w:val="18"/>
      </w:rPr>
    </w:lvl>
    <w:lvl w:ilvl="1" w:tplc="9864ADFE">
      <w:start w:val="1"/>
      <w:numFmt w:val="lowerLetter"/>
      <w:isLgl/>
      <w:lvlText w:val="%2."/>
      <w:lvlJc w:val="left"/>
      <w:pPr>
        <w:tabs>
          <w:tab w:val="num" w:pos="0"/>
        </w:tabs>
        <w:ind w:left="1800" w:hanging="360"/>
      </w:pPr>
    </w:lvl>
    <w:lvl w:ilvl="2" w:tplc="7C288CD2">
      <w:start w:val="1"/>
      <w:numFmt w:val="lowerRoman"/>
      <w:isLgl/>
      <w:lvlText w:val="%3."/>
      <w:lvlJc w:val="right"/>
      <w:pPr>
        <w:tabs>
          <w:tab w:val="num" w:pos="0"/>
        </w:tabs>
        <w:ind w:left="2520" w:hanging="180"/>
      </w:pPr>
    </w:lvl>
    <w:lvl w:ilvl="3" w:tplc="D5747746">
      <w:start w:val="1"/>
      <w:numFmt w:val="decimal"/>
      <w:isLgl/>
      <w:lvlText w:val="%4."/>
      <w:lvlJc w:val="left"/>
      <w:pPr>
        <w:tabs>
          <w:tab w:val="num" w:pos="0"/>
        </w:tabs>
        <w:ind w:left="3240" w:hanging="360"/>
      </w:pPr>
    </w:lvl>
    <w:lvl w:ilvl="4" w:tplc="47E0F02E">
      <w:start w:val="1"/>
      <w:numFmt w:val="lowerLetter"/>
      <w:isLgl/>
      <w:lvlText w:val="%5."/>
      <w:lvlJc w:val="left"/>
      <w:pPr>
        <w:tabs>
          <w:tab w:val="num" w:pos="0"/>
        </w:tabs>
        <w:ind w:left="3960" w:hanging="360"/>
      </w:pPr>
    </w:lvl>
    <w:lvl w:ilvl="5" w:tplc="BF9A21DE">
      <w:start w:val="1"/>
      <w:numFmt w:val="lowerRoman"/>
      <w:isLgl/>
      <w:lvlText w:val="%6."/>
      <w:lvlJc w:val="right"/>
      <w:pPr>
        <w:tabs>
          <w:tab w:val="num" w:pos="0"/>
        </w:tabs>
        <w:ind w:left="4680" w:hanging="180"/>
      </w:pPr>
    </w:lvl>
    <w:lvl w:ilvl="6" w:tplc="91282D12">
      <w:start w:val="1"/>
      <w:numFmt w:val="decimal"/>
      <w:isLgl/>
      <w:lvlText w:val="%7."/>
      <w:lvlJc w:val="left"/>
      <w:pPr>
        <w:tabs>
          <w:tab w:val="num" w:pos="0"/>
        </w:tabs>
        <w:ind w:left="5400" w:hanging="360"/>
      </w:pPr>
    </w:lvl>
    <w:lvl w:ilvl="7" w:tplc="5CCC9742">
      <w:start w:val="1"/>
      <w:numFmt w:val="lowerLetter"/>
      <w:isLgl/>
      <w:lvlText w:val="%8."/>
      <w:lvlJc w:val="left"/>
      <w:pPr>
        <w:tabs>
          <w:tab w:val="num" w:pos="0"/>
        </w:tabs>
        <w:ind w:left="6120" w:hanging="360"/>
      </w:pPr>
    </w:lvl>
    <w:lvl w:ilvl="8" w:tplc="3DF440AA">
      <w:start w:val="1"/>
      <w:numFmt w:val="lowerRoman"/>
      <w:isLgl/>
      <w:lvlText w:val="%9."/>
      <w:lvlJc w:val="right"/>
      <w:pPr>
        <w:tabs>
          <w:tab w:val="num" w:pos="0"/>
        </w:tabs>
        <w:ind w:left="6840" w:hanging="180"/>
      </w:pPr>
    </w:lvl>
  </w:abstractNum>
  <w:abstractNum w:abstractNumId="32" w15:restartNumberingAfterBreak="0">
    <w:nsid w:val="4AF44983"/>
    <w:multiLevelType w:val="multilevel"/>
    <w:tmpl w:val="E8C0C556"/>
    <w:lvl w:ilvl="0">
      <w:start w:val="1"/>
      <w:numFmt w:val="decimal"/>
      <w:pStyle w:val="1"/>
      <w:isLgl/>
      <w:lvlText w:val="%1."/>
      <w:lvlJc w:val="center"/>
      <w:pPr>
        <w:tabs>
          <w:tab w:val="num" w:pos="2977"/>
        </w:tabs>
        <w:ind w:left="0" w:firstLine="0"/>
      </w:pPr>
      <w:rPr>
        <w:rFonts w:cs="Times New Roman"/>
        <w:bCs w:val="0"/>
        <w:iCs w:val="0"/>
        <w:caps w:val="0"/>
        <w:smallCaps w:val="0"/>
        <w:strike w:val="0"/>
        <w:vanish w:val="0"/>
        <w:color w:val="000000"/>
        <w:spacing w:val="0"/>
        <w:position w:val="0"/>
        <w:sz w:val="20"/>
        <w:u w:val="none"/>
        <w:vertAlign w:val="baseline"/>
      </w:rPr>
    </w:lvl>
    <w:lvl w:ilvl="1">
      <w:start w:val="1"/>
      <w:numFmt w:val="decimal"/>
      <w:pStyle w:val="2"/>
      <w:isLgl/>
      <w:lvlText w:val="%1.%2"/>
      <w:lvlJc w:val="left"/>
      <w:pPr>
        <w:tabs>
          <w:tab w:val="num" w:pos="4680"/>
        </w:tabs>
        <w:ind w:left="0" w:firstLine="567"/>
      </w:pPr>
      <w:rPr>
        <w:rFonts w:cs="Times New Roman"/>
        <w:bCs/>
        <w:iCs w:val="0"/>
        <w:caps w:val="0"/>
        <w:smallCaps w:val="0"/>
        <w:strike w:val="0"/>
        <w:vanish w:val="0"/>
        <w:color w:val="auto"/>
        <w:spacing w:val="0"/>
        <w:position w:val="0"/>
        <w:sz w:val="28"/>
        <w:szCs w:val="28"/>
        <w:u w:val="none"/>
        <w:vertAlign w:val="baseline"/>
      </w:rPr>
    </w:lvl>
    <w:lvl w:ilvl="2">
      <w:start w:val="1"/>
      <w:numFmt w:val="decimal"/>
      <w:pStyle w:val="3"/>
      <w:isLgl/>
      <w:lvlText w:val="%1.%2.%3"/>
      <w:lvlJc w:val="left"/>
      <w:pPr>
        <w:tabs>
          <w:tab w:val="num" w:pos="4399"/>
        </w:tabs>
        <w:ind w:left="0" w:firstLine="567"/>
      </w:pPr>
      <w:rPr>
        <w:rFonts w:cs="Times New Roman"/>
        <w:b w:val="0"/>
        <w:bCs w:val="0"/>
        <w:i w:val="0"/>
        <w:iCs w:val="0"/>
        <w:color w:val="auto"/>
      </w:rPr>
    </w:lvl>
    <w:lvl w:ilvl="3">
      <w:start w:val="1"/>
      <w:numFmt w:val="decimal"/>
      <w:isLgl/>
      <w:lvlText w:val="%1.%2.%3.%4"/>
      <w:lvlJc w:val="left"/>
      <w:pPr>
        <w:tabs>
          <w:tab w:val="num" w:pos="1985"/>
        </w:tabs>
        <w:ind w:left="0" w:firstLine="567"/>
      </w:pPr>
      <w:rPr>
        <w:rFonts w:cs="Times New Roman"/>
        <w:b w:val="0"/>
        <w:bCs w:val="0"/>
        <w:i w:val="0"/>
        <w:iCs w:val="0"/>
        <w:caps w:val="0"/>
        <w:smallCaps w:val="0"/>
        <w:strike w:val="0"/>
        <w:vanish w:val="0"/>
        <w:color w:val="auto"/>
        <w:spacing w:val="0"/>
        <w:position w:val="0"/>
        <w:sz w:val="20"/>
        <w:u w:val="none"/>
        <w:vertAlign w:val="baseline"/>
      </w:rPr>
    </w:lvl>
    <w:lvl w:ilvl="4">
      <w:start w:val="1"/>
      <w:numFmt w:val="russianLower"/>
      <w:isLgl/>
      <w:lvlText w:val="%5)"/>
      <w:lvlJc w:val="left"/>
      <w:pPr>
        <w:tabs>
          <w:tab w:val="num" w:pos="1703"/>
        </w:tabs>
        <w:ind w:left="0" w:firstLine="567"/>
      </w:pPr>
      <w:rPr>
        <w:rFonts w:cs="Times New Roman"/>
        <w:b w:val="0"/>
        <w:bCs w:val="0"/>
        <w:i w:val="0"/>
        <w:iCs w:val="0"/>
      </w:rPr>
    </w:lvl>
    <w:lvl w:ilvl="5">
      <w:start w:val="1"/>
      <w:numFmt w:val="lowerLetter"/>
      <w:isLgl/>
      <w:lvlText w:val="%6)"/>
      <w:lvlJc w:val="left"/>
      <w:pPr>
        <w:tabs>
          <w:tab w:val="num" w:pos="2551"/>
        </w:tabs>
        <w:ind w:left="2551" w:hanging="567"/>
      </w:pPr>
      <w:rPr>
        <w:rFonts w:cs="Times New Roman"/>
      </w:rPr>
    </w:lvl>
    <w:lvl w:ilvl="6">
      <w:start w:val="1"/>
      <w:numFmt w:val="lowerRoman"/>
      <w:isLgl/>
      <w:lvlText w:val="%7)"/>
      <w:lvlJc w:val="left"/>
      <w:pPr>
        <w:tabs>
          <w:tab w:val="num" w:pos="2268"/>
        </w:tabs>
        <w:ind w:left="2268" w:hanging="567"/>
      </w:pPr>
      <w:rPr>
        <w:rFonts w:cs="Times New Roman"/>
      </w:rPr>
    </w:lvl>
    <w:lvl w:ilvl="7">
      <w:start w:val="1"/>
      <w:numFmt w:val="decimal"/>
      <w:isLgl/>
      <w:lvlText w:val="%5.%6.%7.%8)"/>
      <w:lvlJc w:val="left"/>
      <w:pPr>
        <w:tabs>
          <w:tab w:val="num" w:pos="1448"/>
        </w:tabs>
        <w:ind w:left="1448" w:hanging="567"/>
      </w:pPr>
      <w:rPr>
        <w:rFonts w:cs="Times New Roman"/>
      </w:rPr>
    </w:lvl>
    <w:lvl w:ilvl="8">
      <w:start w:val="1"/>
      <w:numFmt w:val="decimal"/>
      <w:isLgl/>
      <w:lvlText w:val="%1.%2.%3.%4.%5.%6.%7.%8.%9."/>
      <w:lvlJc w:val="left"/>
      <w:pPr>
        <w:tabs>
          <w:tab w:val="num" w:pos="4166"/>
        </w:tabs>
        <w:ind w:left="2366" w:hanging="1440"/>
      </w:pPr>
      <w:rPr>
        <w:rFonts w:cs="Times New Roman"/>
      </w:rPr>
    </w:lvl>
  </w:abstractNum>
  <w:abstractNum w:abstractNumId="33" w15:restartNumberingAfterBreak="0">
    <w:nsid w:val="4CA51D8E"/>
    <w:multiLevelType w:val="multilevel"/>
    <w:tmpl w:val="F704E9FE"/>
    <w:lvl w:ilvl="0">
      <w:start w:val="1"/>
      <w:numFmt w:val="upperRoman"/>
      <w:isLgl/>
      <w:lvlText w:val="ЧАСТЬ %1."/>
      <w:lvlJc w:val="left"/>
      <w:pPr>
        <w:tabs>
          <w:tab w:val="num" w:pos="2160"/>
        </w:tabs>
        <w:ind w:left="720" w:hanging="720"/>
      </w:pPr>
      <w:rPr>
        <w:sz w:val="40"/>
        <w:szCs w:val="40"/>
      </w:rPr>
    </w:lvl>
    <w:lvl w:ilvl="1">
      <w:start w:val="1"/>
      <w:numFmt w:val="decimal"/>
      <w:pStyle w:val="a"/>
      <w:isLgl/>
      <w:lvlText w:val="РАЗДЕЛ %1.%2"/>
      <w:lvlJc w:val="left"/>
      <w:pPr>
        <w:tabs>
          <w:tab w:val="num" w:pos="144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4" w15:restartNumberingAfterBreak="0">
    <w:nsid w:val="4FDE2D33"/>
    <w:multiLevelType w:val="multilevel"/>
    <w:tmpl w:val="90966562"/>
    <w:lvl w:ilvl="0">
      <w:start w:val="1"/>
      <w:numFmt w:val="russianLower"/>
      <w:isLgl/>
      <w:lvlText w:val="%1)"/>
      <w:lvlJc w:val="left"/>
      <w:pPr>
        <w:tabs>
          <w:tab w:val="num" w:pos="432"/>
        </w:tabs>
        <w:ind w:left="432" w:hanging="432"/>
      </w:pPr>
      <w:rPr>
        <w:rFonts w:cs="Times New Roman"/>
        <w:sz w:val="24"/>
        <w:szCs w:val="24"/>
      </w:rPr>
    </w:lvl>
    <w:lvl w:ilvl="1">
      <w:start w:val="1"/>
      <w:numFmt w:val="decimal"/>
      <w:isLgl/>
      <w:lvlText w:val="%1.%2."/>
      <w:lvlJc w:val="left"/>
      <w:pPr>
        <w:tabs>
          <w:tab w:val="num" w:pos="576"/>
        </w:tabs>
        <w:ind w:left="576" w:hanging="576"/>
      </w:pPr>
      <w:rPr>
        <w:sz w:val="24"/>
        <w:szCs w:val="24"/>
      </w:rPr>
    </w:lvl>
    <w:lvl w:ilvl="2">
      <w:start w:val="1"/>
      <w:numFmt w:val="decimal"/>
      <w:isLgl/>
      <w:lvlText w:val="%1.%2.%3."/>
      <w:lvlJc w:val="left"/>
      <w:pPr>
        <w:tabs>
          <w:tab w:val="num" w:pos="454"/>
        </w:tabs>
        <w:ind w:left="284" w:firstLine="0"/>
      </w:pPr>
      <w:rPr>
        <w:rFonts w:ascii="Times New Roman" w:hAnsi="Times New Roman" w:cs="Times New Roman"/>
        <w:b w:val="0"/>
        <w:bCs w:val="0"/>
        <w:i w:val="0"/>
        <w:iCs w:val="0"/>
        <w:sz w:val="24"/>
        <w:szCs w:val="24"/>
      </w:rPr>
    </w:lvl>
    <w:lvl w:ilvl="3">
      <w:start w:val="1"/>
      <w:numFmt w:val="decimal"/>
      <w:isLgl/>
      <w:lvlText w:val="%1.%2.%3.%4."/>
      <w:lvlJc w:val="left"/>
      <w:pPr>
        <w:tabs>
          <w:tab w:val="num" w:pos="1290"/>
        </w:tabs>
        <w:ind w:left="1290" w:hanging="864"/>
      </w:pPr>
      <w:rPr>
        <w:rFonts w:ascii="Times New Roman" w:hAnsi="Times New Roman" w:cs="Times New Roman"/>
        <w:sz w:val="24"/>
        <w:szCs w:val="24"/>
      </w:rPr>
    </w:lvl>
    <w:lvl w:ilvl="4">
      <w:start w:val="1"/>
      <w:numFmt w:val="russianLower"/>
      <w:isLgl/>
      <w:lvlText w:val="%5)"/>
      <w:lvlJc w:val="left"/>
      <w:pPr>
        <w:tabs>
          <w:tab w:val="num" w:pos="928"/>
        </w:tabs>
        <w:ind w:left="928" w:hanging="360"/>
      </w:pPr>
      <w:rPr>
        <w:rFonts w:ascii="Times New Roman" w:hAnsi="Times New Roman" w:cs="Times New Roman"/>
        <w:b w:val="0"/>
        <w:i w:val="0"/>
        <w:sz w:val="24"/>
        <w:szCs w:val="24"/>
      </w:rPr>
    </w:lvl>
    <w:lvl w:ilvl="5">
      <w:start w:val="1"/>
      <w:numFmt w:val="decimal"/>
      <w:isLgl/>
      <w:lvlText w:val="%5.%6."/>
      <w:lvlJc w:val="left"/>
      <w:pPr>
        <w:tabs>
          <w:tab w:val="num" w:pos="1152"/>
        </w:tabs>
        <w:ind w:left="1152" w:hanging="1152"/>
      </w:pPr>
    </w:lvl>
    <w:lvl w:ilvl="6">
      <w:start w:val="1"/>
      <w:numFmt w:val="decimal"/>
      <w:isLgl/>
      <w:lvlText w:val="%1.%2.%3.%4.%5.%6.%7"/>
      <w:lvlJc w:val="left"/>
      <w:pPr>
        <w:tabs>
          <w:tab w:val="num" w:pos="1296"/>
        </w:tabs>
        <w:ind w:left="1296" w:hanging="1296"/>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584"/>
        </w:tabs>
        <w:ind w:left="1584" w:hanging="1584"/>
      </w:pPr>
    </w:lvl>
  </w:abstractNum>
  <w:abstractNum w:abstractNumId="35" w15:restartNumberingAfterBreak="0">
    <w:nsid w:val="50563679"/>
    <w:multiLevelType w:val="hybridMultilevel"/>
    <w:tmpl w:val="DF5C69B2"/>
    <w:lvl w:ilvl="0" w:tplc="63CC0FAA">
      <w:start w:val="1"/>
      <w:numFmt w:val="decimal"/>
      <w:isLgl/>
      <w:lvlText w:val="%1."/>
      <w:lvlJc w:val="left"/>
      <w:pPr>
        <w:tabs>
          <w:tab w:val="num" w:pos="0"/>
        </w:tabs>
        <w:ind w:left="1785" w:hanging="360"/>
      </w:pPr>
    </w:lvl>
    <w:lvl w:ilvl="1" w:tplc="28DCCD44">
      <w:start w:val="1"/>
      <w:numFmt w:val="lowerLetter"/>
      <w:isLgl/>
      <w:lvlText w:val="%2."/>
      <w:lvlJc w:val="left"/>
      <w:pPr>
        <w:tabs>
          <w:tab w:val="num" w:pos="0"/>
        </w:tabs>
        <w:ind w:left="2505" w:hanging="360"/>
      </w:pPr>
    </w:lvl>
    <w:lvl w:ilvl="2" w:tplc="6804C4A2">
      <w:start w:val="1"/>
      <w:numFmt w:val="lowerRoman"/>
      <w:isLgl/>
      <w:lvlText w:val="%3."/>
      <w:lvlJc w:val="right"/>
      <w:pPr>
        <w:tabs>
          <w:tab w:val="num" w:pos="0"/>
        </w:tabs>
        <w:ind w:left="3225" w:hanging="180"/>
      </w:pPr>
    </w:lvl>
    <w:lvl w:ilvl="3" w:tplc="F3B895A6">
      <w:start w:val="1"/>
      <w:numFmt w:val="decimal"/>
      <w:isLgl/>
      <w:lvlText w:val="%4."/>
      <w:lvlJc w:val="left"/>
      <w:pPr>
        <w:tabs>
          <w:tab w:val="num" w:pos="0"/>
        </w:tabs>
        <w:ind w:left="3945" w:hanging="360"/>
      </w:pPr>
    </w:lvl>
    <w:lvl w:ilvl="4" w:tplc="840E6FA8">
      <w:start w:val="1"/>
      <w:numFmt w:val="lowerLetter"/>
      <w:isLgl/>
      <w:lvlText w:val="%5."/>
      <w:lvlJc w:val="left"/>
      <w:pPr>
        <w:tabs>
          <w:tab w:val="num" w:pos="0"/>
        </w:tabs>
        <w:ind w:left="4665" w:hanging="360"/>
      </w:pPr>
    </w:lvl>
    <w:lvl w:ilvl="5" w:tplc="1F6AA8A2">
      <w:start w:val="1"/>
      <w:numFmt w:val="lowerRoman"/>
      <w:isLgl/>
      <w:lvlText w:val="%6."/>
      <w:lvlJc w:val="right"/>
      <w:pPr>
        <w:tabs>
          <w:tab w:val="num" w:pos="0"/>
        </w:tabs>
        <w:ind w:left="5385" w:hanging="180"/>
      </w:pPr>
    </w:lvl>
    <w:lvl w:ilvl="6" w:tplc="010681A4">
      <w:start w:val="1"/>
      <w:numFmt w:val="decimal"/>
      <w:isLgl/>
      <w:lvlText w:val="%7."/>
      <w:lvlJc w:val="left"/>
      <w:pPr>
        <w:tabs>
          <w:tab w:val="num" w:pos="0"/>
        </w:tabs>
        <w:ind w:left="6105" w:hanging="360"/>
      </w:pPr>
    </w:lvl>
    <w:lvl w:ilvl="7" w:tplc="EB3056E4">
      <w:start w:val="1"/>
      <w:numFmt w:val="lowerLetter"/>
      <w:isLgl/>
      <w:lvlText w:val="%8."/>
      <w:lvlJc w:val="left"/>
      <w:pPr>
        <w:tabs>
          <w:tab w:val="num" w:pos="0"/>
        </w:tabs>
        <w:ind w:left="6825" w:hanging="360"/>
      </w:pPr>
    </w:lvl>
    <w:lvl w:ilvl="8" w:tplc="E48A0B38">
      <w:start w:val="1"/>
      <w:numFmt w:val="lowerRoman"/>
      <w:isLgl/>
      <w:lvlText w:val="%9."/>
      <w:lvlJc w:val="right"/>
      <w:pPr>
        <w:tabs>
          <w:tab w:val="num" w:pos="0"/>
        </w:tabs>
        <w:ind w:left="7545" w:hanging="180"/>
      </w:pPr>
    </w:lvl>
  </w:abstractNum>
  <w:abstractNum w:abstractNumId="36" w15:restartNumberingAfterBreak="0">
    <w:nsid w:val="52890B12"/>
    <w:multiLevelType w:val="multilevel"/>
    <w:tmpl w:val="BED8F362"/>
    <w:lvl w:ilvl="0">
      <w:start w:val="1"/>
      <w:numFmt w:val="decimal"/>
      <w:isLgl/>
      <w:lvlText w:val="%1."/>
      <w:lvlJc w:val="left"/>
      <w:pPr>
        <w:tabs>
          <w:tab w:val="num" w:pos="0"/>
        </w:tabs>
        <w:ind w:left="1069" w:hanging="360"/>
      </w:pPr>
      <w:rPr>
        <w:b w:val="0"/>
      </w:rPr>
    </w:lvl>
    <w:lvl w:ilvl="1">
      <w:start w:val="1"/>
      <w:numFmt w:val="decimal"/>
      <w:isLgl/>
      <w:lvlText w:val="%1.%2"/>
      <w:lvlJc w:val="left"/>
      <w:pPr>
        <w:tabs>
          <w:tab w:val="num" w:pos="0"/>
        </w:tabs>
        <w:ind w:left="1069" w:hanging="360"/>
      </w:pPr>
    </w:lvl>
    <w:lvl w:ilvl="2">
      <w:start w:val="1"/>
      <w:numFmt w:val="decimal"/>
      <w:isLgl/>
      <w:lvlText w:val="%1.%2.%3"/>
      <w:lvlJc w:val="left"/>
      <w:pPr>
        <w:tabs>
          <w:tab w:val="num" w:pos="0"/>
        </w:tabs>
        <w:ind w:left="1429" w:hanging="720"/>
      </w:pPr>
    </w:lvl>
    <w:lvl w:ilvl="3">
      <w:start w:val="1"/>
      <w:numFmt w:val="decimal"/>
      <w:isLgl/>
      <w:lvlText w:val="%1.%2.%3.%4"/>
      <w:lvlJc w:val="left"/>
      <w:pPr>
        <w:tabs>
          <w:tab w:val="num" w:pos="0"/>
        </w:tabs>
        <w:ind w:left="1429" w:hanging="720"/>
      </w:pPr>
    </w:lvl>
    <w:lvl w:ilvl="4">
      <w:start w:val="1"/>
      <w:numFmt w:val="decimal"/>
      <w:isLgl/>
      <w:lvlText w:val="%1.%2.%3.%4.%5"/>
      <w:lvlJc w:val="left"/>
      <w:pPr>
        <w:tabs>
          <w:tab w:val="num" w:pos="0"/>
        </w:tabs>
        <w:ind w:left="1789" w:hanging="1080"/>
      </w:pPr>
    </w:lvl>
    <w:lvl w:ilvl="5">
      <w:start w:val="1"/>
      <w:numFmt w:val="decimal"/>
      <w:isLgl/>
      <w:lvlText w:val="%1.%2.%3.%4.%5.%6"/>
      <w:lvlJc w:val="left"/>
      <w:pPr>
        <w:tabs>
          <w:tab w:val="num" w:pos="0"/>
        </w:tabs>
        <w:ind w:left="1789" w:hanging="1080"/>
      </w:pPr>
    </w:lvl>
    <w:lvl w:ilvl="6">
      <w:start w:val="1"/>
      <w:numFmt w:val="decimal"/>
      <w:isLgl/>
      <w:lvlText w:val="%1.%2.%3.%4.%5.%6.%7"/>
      <w:lvlJc w:val="left"/>
      <w:pPr>
        <w:tabs>
          <w:tab w:val="num" w:pos="0"/>
        </w:tabs>
        <w:ind w:left="2149" w:hanging="1440"/>
      </w:pPr>
    </w:lvl>
    <w:lvl w:ilvl="7">
      <w:start w:val="1"/>
      <w:numFmt w:val="decimal"/>
      <w:isLgl/>
      <w:lvlText w:val="%1.%2.%3.%4.%5.%6.%7.%8"/>
      <w:lvlJc w:val="left"/>
      <w:pPr>
        <w:tabs>
          <w:tab w:val="num" w:pos="0"/>
        </w:tabs>
        <w:ind w:left="2149" w:hanging="1440"/>
      </w:pPr>
    </w:lvl>
    <w:lvl w:ilvl="8">
      <w:start w:val="1"/>
      <w:numFmt w:val="decimal"/>
      <w:isLgl/>
      <w:lvlText w:val="%1.%2.%3.%4.%5.%6.%7.%8.%9"/>
      <w:lvlJc w:val="left"/>
      <w:pPr>
        <w:tabs>
          <w:tab w:val="num" w:pos="0"/>
        </w:tabs>
        <w:ind w:left="2149" w:hanging="1440"/>
      </w:pPr>
    </w:lvl>
  </w:abstractNum>
  <w:abstractNum w:abstractNumId="37" w15:restartNumberingAfterBreak="0">
    <w:nsid w:val="539C57A3"/>
    <w:multiLevelType w:val="hybridMultilevel"/>
    <w:tmpl w:val="BD04BAE6"/>
    <w:lvl w:ilvl="0" w:tplc="B698578A">
      <w:start w:val="1"/>
      <w:numFmt w:val="bullet"/>
      <w:isLgl/>
      <w:lvlText w:val="-"/>
      <w:lvlJc w:val="left"/>
      <w:pPr>
        <w:tabs>
          <w:tab w:val="num" w:pos="0"/>
        </w:tabs>
        <w:ind w:left="1429" w:hanging="360"/>
      </w:pPr>
      <w:rPr>
        <w:rFonts w:ascii="Arial (WT)" w:hAnsi="Arial (WT)" w:cs="Arial (WT)" w:hint="default"/>
      </w:rPr>
    </w:lvl>
    <w:lvl w:ilvl="1" w:tplc="E54C1EB6">
      <w:start w:val="1"/>
      <w:numFmt w:val="bullet"/>
      <w:isLgl/>
      <w:lvlText w:val="o"/>
      <w:lvlJc w:val="left"/>
      <w:pPr>
        <w:tabs>
          <w:tab w:val="num" w:pos="0"/>
        </w:tabs>
        <w:ind w:left="2149" w:hanging="360"/>
      </w:pPr>
      <w:rPr>
        <w:rFonts w:ascii="Courier New" w:hAnsi="Courier New" w:cs="Courier New" w:hint="default"/>
      </w:rPr>
    </w:lvl>
    <w:lvl w:ilvl="2" w:tplc="9790F300">
      <w:start w:val="1"/>
      <w:numFmt w:val="bullet"/>
      <w:isLgl/>
      <w:lvlText w:val=""/>
      <w:lvlJc w:val="left"/>
      <w:pPr>
        <w:tabs>
          <w:tab w:val="num" w:pos="0"/>
        </w:tabs>
        <w:ind w:left="2869" w:hanging="360"/>
      </w:pPr>
      <w:rPr>
        <w:rFonts w:ascii="Wingdings" w:hAnsi="Wingdings" w:cs="Wingdings" w:hint="default"/>
      </w:rPr>
    </w:lvl>
    <w:lvl w:ilvl="3" w:tplc="05001FBE">
      <w:start w:val="1"/>
      <w:numFmt w:val="bullet"/>
      <w:isLgl/>
      <w:lvlText w:val=""/>
      <w:lvlJc w:val="left"/>
      <w:pPr>
        <w:tabs>
          <w:tab w:val="num" w:pos="0"/>
        </w:tabs>
        <w:ind w:left="3589" w:hanging="360"/>
      </w:pPr>
      <w:rPr>
        <w:rFonts w:ascii="Symbol" w:hAnsi="Symbol" w:cs="Symbol" w:hint="default"/>
      </w:rPr>
    </w:lvl>
    <w:lvl w:ilvl="4" w:tplc="48101B66">
      <w:start w:val="1"/>
      <w:numFmt w:val="bullet"/>
      <w:isLgl/>
      <w:lvlText w:val="o"/>
      <w:lvlJc w:val="left"/>
      <w:pPr>
        <w:tabs>
          <w:tab w:val="num" w:pos="0"/>
        </w:tabs>
        <w:ind w:left="4309" w:hanging="360"/>
      </w:pPr>
      <w:rPr>
        <w:rFonts w:ascii="Courier New" w:hAnsi="Courier New" w:cs="Courier New" w:hint="default"/>
      </w:rPr>
    </w:lvl>
    <w:lvl w:ilvl="5" w:tplc="80E0B2FA">
      <w:start w:val="1"/>
      <w:numFmt w:val="bullet"/>
      <w:isLgl/>
      <w:lvlText w:val=""/>
      <w:lvlJc w:val="left"/>
      <w:pPr>
        <w:tabs>
          <w:tab w:val="num" w:pos="0"/>
        </w:tabs>
        <w:ind w:left="5029" w:hanging="360"/>
      </w:pPr>
      <w:rPr>
        <w:rFonts w:ascii="Wingdings" w:hAnsi="Wingdings" w:cs="Wingdings" w:hint="default"/>
      </w:rPr>
    </w:lvl>
    <w:lvl w:ilvl="6" w:tplc="92FC4BD8">
      <w:start w:val="1"/>
      <w:numFmt w:val="bullet"/>
      <w:isLgl/>
      <w:lvlText w:val=""/>
      <w:lvlJc w:val="left"/>
      <w:pPr>
        <w:tabs>
          <w:tab w:val="num" w:pos="0"/>
        </w:tabs>
        <w:ind w:left="5749" w:hanging="360"/>
      </w:pPr>
      <w:rPr>
        <w:rFonts w:ascii="Symbol" w:hAnsi="Symbol" w:cs="Symbol" w:hint="default"/>
      </w:rPr>
    </w:lvl>
    <w:lvl w:ilvl="7" w:tplc="231A2142">
      <w:start w:val="1"/>
      <w:numFmt w:val="bullet"/>
      <w:isLgl/>
      <w:lvlText w:val="o"/>
      <w:lvlJc w:val="left"/>
      <w:pPr>
        <w:tabs>
          <w:tab w:val="num" w:pos="0"/>
        </w:tabs>
        <w:ind w:left="6469" w:hanging="360"/>
      </w:pPr>
      <w:rPr>
        <w:rFonts w:ascii="Courier New" w:hAnsi="Courier New" w:cs="Courier New" w:hint="default"/>
      </w:rPr>
    </w:lvl>
    <w:lvl w:ilvl="8" w:tplc="3A5C27E0">
      <w:start w:val="1"/>
      <w:numFmt w:val="bullet"/>
      <w:isLgl/>
      <w:lvlText w:val=""/>
      <w:lvlJc w:val="left"/>
      <w:pPr>
        <w:tabs>
          <w:tab w:val="num" w:pos="0"/>
        </w:tabs>
        <w:ind w:left="7189" w:hanging="360"/>
      </w:pPr>
      <w:rPr>
        <w:rFonts w:ascii="Wingdings" w:hAnsi="Wingdings" w:cs="Wingdings" w:hint="default"/>
      </w:rPr>
    </w:lvl>
  </w:abstractNum>
  <w:abstractNum w:abstractNumId="38" w15:restartNumberingAfterBreak="0">
    <w:nsid w:val="54F57ED3"/>
    <w:multiLevelType w:val="multilevel"/>
    <w:tmpl w:val="6CE03830"/>
    <w:lvl w:ilvl="0">
      <w:start w:val="1"/>
      <w:numFmt w:val="decimal"/>
      <w:isLgl/>
      <w:lvlText w:val="%1."/>
      <w:lvlJc w:val="left"/>
      <w:pPr>
        <w:tabs>
          <w:tab w:val="num" w:pos="0"/>
        </w:tabs>
        <w:ind w:left="0" w:firstLine="709"/>
      </w:pPr>
      <w:rPr>
        <w:rFonts w:ascii="Times New Roman" w:eastAsia="Times New Roman" w:hAnsi="Times New Roman" w:cs="Times New Roman"/>
        <w:b/>
        <w:i w:val="0"/>
        <w:caps w:val="0"/>
        <w:smallCaps w:val="0"/>
        <w:strike w:val="0"/>
        <w:vanish w:val="0"/>
        <w:color w:val="auto"/>
        <w:spacing w:val="0"/>
        <w:position w:val="0"/>
        <w:sz w:val="24"/>
        <w:szCs w:val="24"/>
        <w:u w:val="none"/>
        <w:vertAlign w:val="baseline"/>
        <w14:textOutline w14:w="0" w14:cap="rnd" w14:cmpd="sng" w14:algn="ctr">
          <w14:noFill/>
          <w14:prstDash w14:val="solid"/>
          <w14:bevel/>
        </w14:textOutline>
      </w:rPr>
    </w:lvl>
    <w:lvl w:ilvl="1">
      <w:start w:val="1"/>
      <w:numFmt w:val="decimal"/>
      <w:pStyle w:val="Iniiaiieoaeno2"/>
      <w:isLgl/>
      <w:lvlText w:val="%1.%2."/>
      <w:lvlJc w:val="left"/>
      <w:pPr>
        <w:tabs>
          <w:tab w:val="num" w:pos="0"/>
        </w:tabs>
        <w:ind w:left="-709" w:firstLine="709"/>
      </w:pPr>
      <w:rPr>
        <w:rFonts w:ascii="Times New Roman" w:hAnsi="Times New Roman" w:cs="Times New Roman"/>
        <w:b w:val="0"/>
        <w:bCs w:val="0"/>
        <w:i w:val="0"/>
        <w:iCs w:val="0"/>
        <w:caps w:val="0"/>
        <w:smallCaps w:val="0"/>
        <w:strike w:val="0"/>
        <w:vanish w:val="0"/>
        <w:color w:val="000000"/>
        <w:spacing w:val="0"/>
        <w:position w:val="0"/>
        <w:sz w:val="26"/>
        <w:szCs w:val="24"/>
        <w:u w:val="none"/>
        <w:vertAlign w:val="baseline"/>
        <w14:textOutline w14:w="0" w14:cap="rnd" w14:cmpd="sng" w14:algn="ctr">
          <w14:noFill/>
          <w14:prstDash w14:val="solid"/>
          <w14:bevel/>
        </w14:textOutline>
      </w:rPr>
    </w:lvl>
    <w:lvl w:ilvl="2">
      <w:start w:val="1"/>
      <w:numFmt w:val="none"/>
      <w:isLgl/>
      <w:suff w:val="nothing"/>
      <w:lvlText w:val=""/>
      <w:lvlJc w:val="left"/>
      <w:pPr>
        <w:tabs>
          <w:tab w:val="num" w:pos="360"/>
        </w:tabs>
        <w:ind w:left="0" w:firstLine="0"/>
      </w:pPr>
    </w:lvl>
    <w:lvl w:ilvl="3">
      <w:start w:val="1"/>
      <w:numFmt w:val="decimal"/>
      <w:isLgl/>
      <w:lvlText w:val="%1.%2.%3%4."/>
      <w:lvlJc w:val="left"/>
      <w:pPr>
        <w:tabs>
          <w:tab w:val="num" w:pos="0"/>
        </w:tabs>
        <w:ind w:left="-146" w:firstLine="0"/>
      </w:pPr>
    </w:lvl>
    <w:lvl w:ilvl="4">
      <w:start w:val="1"/>
      <w:numFmt w:val="decimal"/>
      <w:isLgl/>
      <w:lvlText w:val="%1.%2.%3%4.%5."/>
      <w:lvlJc w:val="left"/>
      <w:pPr>
        <w:tabs>
          <w:tab w:val="num" w:pos="0"/>
        </w:tabs>
        <w:ind w:left="-146" w:firstLine="0"/>
      </w:pPr>
    </w:lvl>
    <w:lvl w:ilvl="5">
      <w:start w:val="1"/>
      <w:numFmt w:val="decimal"/>
      <w:isLgl/>
      <w:lvlText w:val="%1.%2.%3%4.%5.%6."/>
      <w:lvlJc w:val="left"/>
      <w:pPr>
        <w:tabs>
          <w:tab w:val="num" w:pos="0"/>
        </w:tabs>
        <w:ind w:left="-146" w:firstLine="0"/>
      </w:pPr>
    </w:lvl>
    <w:lvl w:ilvl="6">
      <w:start w:val="1"/>
      <w:numFmt w:val="decimal"/>
      <w:isLgl/>
      <w:lvlText w:val="%1.%2.%3%4.%5.%6.%7."/>
      <w:lvlJc w:val="left"/>
      <w:pPr>
        <w:tabs>
          <w:tab w:val="num" w:pos="0"/>
        </w:tabs>
        <w:ind w:left="-146" w:firstLine="0"/>
      </w:pPr>
    </w:lvl>
    <w:lvl w:ilvl="7">
      <w:start w:val="1"/>
      <w:numFmt w:val="decimal"/>
      <w:isLgl/>
      <w:lvlText w:val="%1.%2.%3%4.%5.%6.%7.%8."/>
      <w:lvlJc w:val="left"/>
      <w:pPr>
        <w:tabs>
          <w:tab w:val="num" w:pos="0"/>
        </w:tabs>
        <w:ind w:left="-146" w:firstLine="0"/>
      </w:pPr>
    </w:lvl>
    <w:lvl w:ilvl="8">
      <w:start w:val="1"/>
      <w:numFmt w:val="decimal"/>
      <w:isLgl/>
      <w:lvlText w:val="%1.%2.%3%4.%5.%6.%7.%8.%9."/>
      <w:lvlJc w:val="left"/>
      <w:pPr>
        <w:tabs>
          <w:tab w:val="num" w:pos="0"/>
        </w:tabs>
        <w:ind w:left="-146" w:firstLine="0"/>
      </w:pPr>
    </w:lvl>
  </w:abstractNum>
  <w:abstractNum w:abstractNumId="39" w15:restartNumberingAfterBreak="0">
    <w:nsid w:val="5C753E2E"/>
    <w:multiLevelType w:val="hybridMultilevel"/>
    <w:tmpl w:val="7214CB88"/>
    <w:lvl w:ilvl="0" w:tplc="9800E7EC">
      <w:start w:val="1"/>
      <w:numFmt w:val="bullet"/>
      <w:isLgl/>
      <w:lvlText w:val="–"/>
      <w:lvlJc w:val="left"/>
      <w:pPr>
        <w:tabs>
          <w:tab w:val="num" w:pos="0"/>
        </w:tabs>
        <w:ind w:left="1418" w:hanging="360"/>
      </w:pPr>
      <w:rPr>
        <w:rFonts w:ascii="Arial" w:hAnsi="Arial" w:cs="Arial" w:hint="default"/>
      </w:rPr>
    </w:lvl>
    <w:lvl w:ilvl="1" w:tplc="C9E88406">
      <w:start w:val="1"/>
      <w:numFmt w:val="bullet"/>
      <w:isLgl/>
      <w:lvlText w:val="o"/>
      <w:lvlJc w:val="left"/>
      <w:pPr>
        <w:tabs>
          <w:tab w:val="num" w:pos="0"/>
        </w:tabs>
        <w:ind w:left="2138" w:hanging="360"/>
      </w:pPr>
      <w:rPr>
        <w:rFonts w:ascii="Courier New" w:hAnsi="Courier New" w:cs="Courier New" w:hint="default"/>
      </w:rPr>
    </w:lvl>
    <w:lvl w:ilvl="2" w:tplc="7CD464E6">
      <w:start w:val="1"/>
      <w:numFmt w:val="bullet"/>
      <w:isLgl/>
      <w:lvlText w:val="§"/>
      <w:lvlJc w:val="left"/>
      <w:pPr>
        <w:tabs>
          <w:tab w:val="num" w:pos="0"/>
        </w:tabs>
        <w:ind w:left="2858" w:hanging="360"/>
      </w:pPr>
      <w:rPr>
        <w:rFonts w:ascii="Wingdings" w:hAnsi="Wingdings" w:cs="Wingdings" w:hint="default"/>
      </w:rPr>
    </w:lvl>
    <w:lvl w:ilvl="3" w:tplc="59D22C30">
      <w:start w:val="1"/>
      <w:numFmt w:val="bullet"/>
      <w:isLgl/>
      <w:lvlText w:val="·"/>
      <w:lvlJc w:val="left"/>
      <w:pPr>
        <w:tabs>
          <w:tab w:val="num" w:pos="0"/>
        </w:tabs>
        <w:ind w:left="3578" w:hanging="360"/>
      </w:pPr>
      <w:rPr>
        <w:rFonts w:ascii="Symbol" w:hAnsi="Symbol" w:cs="Symbol" w:hint="default"/>
      </w:rPr>
    </w:lvl>
    <w:lvl w:ilvl="4" w:tplc="73E0BC54">
      <w:start w:val="1"/>
      <w:numFmt w:val="bullet"/>
      <w:isLgl/>
      <w:lvlText w:val="o"/>
      <w:lvlJc w:val="left"/>
      <w:pPr>
        <w:tabs>
          <w:tab w:val="num" w:pos="0"/>
        </w:tabs>
        <w:ind w:left="4298" w:hanging="360"/>
      </w:pPr>
      <w:rPr>
        <w:rFonts w:ascii="Courier New" w:hAnsi="Courier New" w:cs="Courier New" w:hint="default"/>
      </w:rPr>
    </w:lvl>
    <w:lvl w:ilvl="5" w:tplc="9734341C">
      <w:start w:val="1"/>
      <w:numFmt w:val="bullet"/>
      <w:isLgl/>
      <w:lvlText w:val="§"/>
      <w:lvlJc w:val="left"/>
      <w:pPr>
        <w:tabs>
          <w:tab w:val="num" w:pos="0"/>
        </w:tabs>
        <w:ind w:left="5018" w:hanging="360"/>
      </w:pPr>
      <w:rPr>
        <w:rFonts w:ascii="Wingdings" w:hAnsi="Wingdings" w:cs="Wingdings" w:hint="default"/>
      </w:rPr>
    </w:lvl>
    <w:lvl w:ilvl="6" w:tplc="A89854B6">
      <w:start w:val="1"/>
      <w:numFmt w:val="bullet"/>
      <w:isLgl/>
      <w:lvlText w:val="·"/>
      <w:lvlJc w:val="left"/>
      <w:pPr>
        <w:tabs>
          <w:tab w:val="num" w:pos="0"/>
        </w:tabs>
        <w:ind w:left="5738" w:hanging="360"/>
      </w:pPr>
      <w:rPr>
        <w:rFonts w:ascii="Symbol" w:hAnsi="Symbol" w:cs="Symbol" w:hint="default"/>
      </w:rPr>
    </w:lvl>
    <w:lvl w:ilvl="7" w:tplc="1C3EB982">
      <w:start w:val="1"/>
      <w:numFmt w:val="bullet"/>
      <w:isLgl/>
      <w:lvlText w:val="o"/>
      <w:lvlJc w:val="left"/>
      <w:pPr>
        <w:tabs>
          <w:tab w:val="num" w:pos="0"/>
        </w:tabs>
        <w:ind w:left="6458" w:hanging="360"/>
      </w:pPr>
      <w:rPr>
        <w:rFonts w:ascii="Courier New" w:hAnsi="Courier New" w:cs="Courier New" w:hint="default"/>
      </w:rPr>
    </w:lvl>
    <w:lvl w:ilvl="8" w:tplc="5D7275B4">
      <w:start w:val="1"/>
      <w:numFmt w:val="bullet"/>
      <w:isLgl/>
      <w:lvlText w:val="§"/>
      <w:lvlJc w:val="left"/>
      <w:pPr>
        <w:tabs>
          <w:tab w:val="num" w:pos="0"/>
        </w:tabs>
        <w:ind w:left="7178" w:hanging="360"/>
      </w:pPr>
      <w:rPr>
        <w:rFonts w:ascii="Wingdings" w:hAnsi="Wingdings" w:cs="Wingdings" w:hint="default"/>
      </w:rPr>
    </w:lvl>
  </w:abstractNum>
  <w:abstractNum w:abstractNumId="40" w15:restartNumberingAfterBreak="0">
    <w:nsid w:val="607B18E5"/>
    <w:multiLevelType w:val="multilevel"/>
    <w:tmpl w:val="874E3530"/>
    <w:lvl w:ilvl="0">
      <w:start w:val="2"/>
      <w:numFmt w:val="decimal"/>
      <w:isLgl/>
      <w:lvlText w:val="%1."/>
      <w:lvlJc w:val="left"/>
      <w:pPr>
        <w:tabs>
          <w:tab w:val="num" w:pos="0"/>
        </w:tabs>
        <w:ind w:left="360" w:hanging="360"/>
      </w:pPr>
    </w:lvl>
    <w:lvl w:ilvl="1">
      <w:start w:val="1"/>
      <w:numFmt w:val="decimal"/>
      <w:isLgl/>
      <w:lvlText w:val="%1.%2."/>
      <w:lvlJc w:val="left"/>
      <w:pPr>
        <w:tabs>
          <w:tab w:val="num" w:pos="0"/>
        </w:tabs>
        <w:ind w:left="1066" w:hanging="360"/>
      </w:pPr>
      <w:rPr>
        <w:rFonts w:ascii="Times New Roman" w:hAnsi="Times New Roman" w:cs="Times New Roman"/>
        <w:b w:val="0"/>
        <w:i/>
        <w:color w:val="auto"/>
        <w:sz w:val="20"/>
        <w:szCs w:val="20"/>
      </w:rPr>
    </w:lvl>
    <w:lvl w:ilvl="2">
      <w:start w:val="1"/>
      <w:numFmt w:val="decimal"/>
      <w:isLgl/>
      <w:lvlText w:val="%1.%2.%3."/>
      <w:lvlJc w:val="left"/>
      <w:pPr>
        <w:tabs>
          <w:tab w:val="num" w:pos="0"/>
        </w:tabs>
        <w:ind w:left="2132" w:hanging="720"/>
      </w:pPr>
    </w:lvl>
    <w:lvl w:ilvl="3">
      <w:start w:val="1"/>
      <w:numFmt w:val="decimal"/>
      <w:isLgl/>
      <w:lvlText w:val="%1.%2.%3.%4."/>
      <w:lvlJc w:val="left"/>
      <w:pPr>
        <w:tabs>
          <w:tab w:val="num" w:pos="0"/>
        </w:tabs>
        <w:ind w:left="2838" w:hanging="720"/>
      </w:pPr>
    </w:lvl>
    <w:lvl w:ilvl="4">
      <w:start w:val="1"/>
      <w:numFmt w:val="decimal"/>
      <w:isLgl/>
      <w:lvlText w:val="%1.%2.%3.%4.%5."/>
      <w:lvlJc w:val="left"/>
      <w:pPr>
        <w:tabs>
          <w:tab w:val="num" w:pos="0"/>
        </w:tabs>
        <w:ind w:left="3904" w:hanging="1080"/>
      </w:pPr>
    </w:lvl>
    <w:lvl w:ilvl="5">
      <w:start w:val="1"/>
      <w:numFmt w:val="decimal"/>
      <w:isLgl/>
      <w:lvlText w:val="%1.%2.%3.%4.%5.%6."/>
      <w:lvlJc w:val="left"/>
      <w:pPr>
        <w:tabs>
          <w:tab w:val="num" w:pos="0"/>
        </w:tabs>
        <w:ind w:left="4610" w:hanging="1080"/>
      </w:pPr>
    </w:lvl>
    <w:lvl w:ilvl="6">
      <w:start w:val="1"/>
      <w:numFmt w:val="decimal"/>
      <w:isLgl/>
      <w:lvlText w:val="%1.%2.%3.%4.%5.%6.%7."/>
      <w:lvlJc w:val="left"/>
      <w:pPr>
        <w:tabs>
          <w:tab w:val="num" w:pos="0"/>
        </w:tabs>
        <w:ind w:left="5676" w:hanging="1440"/>
      </w:pPr>
    </w:lvl>
    <w:lvl w:ilvl="7">
      <w:start w:val="1"/>
      <w:numFmt w:val="decimal"/>
      <w:isLgl/>
      <w:lvlText w:val="%1.%2.%3.%4.%5.%6.%7.%8."/>
      <w:lvlJc w:val="left"/>
      <w:pPr>
        <w:tabs>
          <w:tab w:val="num" w:pos="0"/>
        </w:tabs>
        <w:ind w:left="6382" w:hanging="1440"/>
      </w:pPr>
    </w:lvl>
    <w:lvl w:ilvl="8">
      <w:start w:val="1"/>
      <w:numFmt w:val="decimal"/>
      <w:isLgl/>
      <w:lvlText w:val="%1.%2.%3.%4.%5.%6.%7.%8.%9."/>
      <w:lvlJc w:val="left"/>
      <w:pPr>
        <w:tabs>
          <w:tab w:val="num" w:pos="0"/>
        </w:tabs>
        <w:ind w:left="7448" w:hanging="1800"/>
      </w:pPr>
    </w:lvl>
  </w:abstractNum>
  <w:abstractNum w:abstractNumId="41" w15:restartNumberingAfterBreak="0">
    <w:nsid w:val="619E3461"/>
    <w:multiLevelType w:val="hybridMultilevel"/>
    <w:tmpl w:val="59EC0416"/>
    <w:lvl w:ilvl="0" w:tplc="1AFA5956">
      <w:start w:val="1"/>
      <w:numFmt w:val="decimal"/>
      <w:pStyle w:val="30"/>
      <w:isLgl/>
      <w:lvlText w:val="%1."/>
      <w:lvlJc w:val="left"/>
      <w:pPr>
        <w:tabs>
          <w:tab w:val="num" w:pos="360"/>
        </w:tabs>
        <w:ind w:left="360" w:hanging="360"/>
      </w:pPr>
    </w:lvl>
    <w:lvl w:ilvl="1" w:tplc="A7DE7D54">
      <w:start w:val="1"/>
      <w:numFmt w:val="bullet"/>
      <w:isLgl/>
      <w:lvlText w:val="o"/>
      <w:lvlJc w:val="left"/>
      <w:pPr>
        <w:tabs>
          <w:tab w:val="num" w:pos="0"/>
        </w:tabs>
        <w:ind w:left="1440" w:hanging="360"/>
      </w:pPr>
      <w:rPr>
        <w:rFonts w:ascii="Courier New" w:hAnsi="Courier New" w:cs="Courier New" w:hint="default"/>
      </w:rPr>
    </w:lvl>
    <w:lvl w:ilvl="2" w:tplc="A030BBEE">
      <w:start w:val="1"/>
      <w:numFmt w:val="bullet"/>
      <w:isLgl/>
      <w:lvlText w:val="§"/>
      <w:lvlJc w:val="left"/>
      <w:pPr>
        <w:tabs>
          <w:tab w:val="num" w:pos="0"/>
        </w:tabs>
        <w:ind w:left="2160" w:hanging="360"/>
      </w:pPr>
      <w:rPr>
        <w:rFonts w:ascii="Wingdings" w:hAnsi="Wingdings" w:cs="Wingdings" w:hint="default"/>
      </w:rPr>
    </w:lvl>
    <w:lvl w:ilvl="3" w:tplc="266A20E0">
      <w:start w:val="1"/>
      <w:numFmt w:val="bullet"/>
      <w:isLgl/>
      <w:lvlText w:val="·"/>
      <w:lvlJc w:val="left"/>
      <w:pPr>
        <w:tabs>
          <w:tab w:val="num" w:pos="0"/>
        </w:tabs>
        <w:ind w:left="2880" w:hanging="360"/>
      </w:pPr>
      <w:rPr>
        <w:rFonts w:ascii="Symbol" w:hAnsi="Symbol" w:cs="Symbol" w:hint="default"/>
      </w:rPr>
    </w:lvl>
    <w:lvl w:ilvl="4" w:tplc="73EA6CD8">
      <w:start w:val="1"/>
      <w:numFmt w:val="bullet"/>
      <w:isLgl/>
      <w:lvlText w:val="o"/>
      <w:lvlJc w:val="left"/>
      <w:pPr>
        <w:tabs>
          <w:tab w:val="num" w:pos="0"/>
        </w:tabs>
        <w:ind w:left="3600" w:hanging="360"/>
      </w:pPr>
      <w:rPr>
        <w:rFonts w:ascii="Courier New" w:hAnsi="Courier New" w:cs="Courier New" w:hint="default"/>
      </w:rPr>
    </w:lvl>
    <w:lvl w:ilvl="5" w:tplc="2C6A27FC">
      <w:start w:val="1"/>
      <w:numFmt w:val="bullet"/>
      <w:isLgl/>
      <w:lvlText w:val="§"/>
      <w:lvlJc w:val="left"/>
      <w:pPr>
        <w:tabs>
          <w:tab w:val="num" w:pos="0"/>
        </w:tabs>
        <w:ind w:left="4320" w:hanging="360"/>
      </w:pPr>
      <w:rPr>
        <w:rFonts w:ascii="Wingdings" w:hAnsi="Wingdings" w:cs="Wingdings" w:hint="default"/>
      </w:rPr>
    </w:lvl>
    <w:lvl w:ilvl="6" w:tplc="54ACC8A0">
      <w:start w:val="1"/>
      <w:numFmt w:val="bullet"/>
      <w:isLgl/>
      <w:lvlText w:val="·"/>
      <w:lvlJc w:val="left"/>
      <w:pPr>
        <w:tabs>
          <w:tab w:val="num" w:pos="0"/>
        </w:tabs>
        <w:ind w:left="5040" w:hanging="360"/>
      </w:pPr>
      <w:rPr>
        <w:rFonts w:ascii="Symbol" w:hAnsi="Symbol" w:cs="Symbol" w:hint="default"/>
      </w:rPr>
    </w:lvl>
    <w:lvl w:ilvl="7" w:tplc="3BE2B0B4">
      <w:start w:val="1"/>
      <w:numFmt w:val="bullet"/>
      <w:isLgl/>
      <w:lvlText w:val="o"/>
      <w:lvlJc w:val="left"/>
      <w:pPr>
        <w:tabs>
          <w:tab w:val="num" w:pos="0"/>
        </w:tabs>
        <w:ind w:left="5760" w:hanging="360"/>
      </w:pPr>
      <w:rPr>
        <w:rFonts w:ascii="Courier New" w:hAnsi="Courier New" w:cs="Courier New" w:hint="default"/>
      </w:rPr>
    </w:lvl>
    <w:lvl w:ilvl="8" w:tplc="95DCA594">
      <w:start w:val="1"/>
      <w:numFmt w:val="bullet"/>
      <w:isLgl/>
      <w:lvlText w:val="§"/>
      <w:lvlJc w:val="left"/>
      <w:pPr>
        <w:tabs>
          <w:tab w:val="num" w:pos="0"/>
        </w:tabs>
        <w:ind w:left="6480" w:hanging="360"/>
      </w:pPr>
      <w:rPr>
        <w:rFonts w:ascii="Wingdings" w:hAnsi="Wingdings" w:cs="Wingdings" w:hint="default"/>
      </w:rPr>
    </w:lvl>
  </w:abstractNum>
  <w:abstractNum w:abstractNumId="42" w15:restartNumberingAfterBreak="0">
    <w:nsid w:val="637B2B24"/>
    <w:multiLevelType w:val="hybridMultilevel"/>
    <w:tmpl w:val="869CB8B4"/>
    <w:lvl w:ilvl="0" w:tplc="7F56AF36">
      <w:start w:val="1"/>
      <w:numFmt w:val="bullet"/>
      <w:isLgl/>
      <w:lvlText w:val=""/>
      <w:lvlJc w:val="left"/>
      <w:pPr>
        <w:tabs>
          <w:tab w:val="num" w:pos="0"/>
        </w:tabs>
        <w:ind w:left="754" w:hanging="360"/>
      </w:pPr>
      <w:rPr>
        <w:rFonts w:ascii="Symbol" w:hAnsi="Symbol" w:cs="Symbol" w:hint="default"/>
      </w:rPr>
    </w:lvl>
    <w:lvl w:ilvl="1" w:tplc="2E40CB0A">
      <w:start w:val="1"/>
      <w:numFmt w:val="bullet"/>
      <w:isLgl/>
      <w:lvlText w:val="o"/>
      <w:lvlJc w:val="left"/>
      <w:pPr>
        <w:tabs>
          <w:tab w:val="num" w:pos="0"/>
        </w:tabs>
        <w:ind w:left="1474" w:hanging="360"/>
      </w:pPr>
      <w:rPr>
        <w:rFonts w:ascii="Courier New" w:hAnsi="Courier New" w:cs="Courier New" w:hint="default"/>
      </w:rPr>
    </w:lvl>
    <w:lvl w:ilvl="2" w:tplc="F8E27B60">
      <w:start w:val="1"/>
      <w:numFmt w:val="bullet"/>
      <w:isLgl/>
      <w:lvlText w:val=""/>
      <w:lvlJc w:val="left"/>
      <w:pPr>
        <w:tabs>
          <w:tab w:val="num" w:pos="0"/>
        </w:tabs>
        <w:ind w:left="2194" w:hanging="360"/>
      </w:pPr>
      <w:rPr>
        <w:rFonts w:ascii="Wingdings" w:hAnsi="Wingdings" w:cs="Wingdings" w:hint="default"/>
      </w:rPr>
    </w:lvl>
    <w:lvl w:ilvl="3" w:tplc="8ACC239A">
      <w:start w:val="1"/>
      <w:numFmt w:val="bullet"/>
      <w:isLgl/>
      <w:lvlText w:val=""/>
      <w:lvlJc w:val="left"/>
      <w:pPr>
        <w:tabs>
          <w:tab w:val="num" w:pos="0"/>
        </w:tabs>
        <w:ind w:left="2914" w:hanging="360"/>
      </w:pPr>
      <w:rPr>
        <w:rFonts w:ascii="Symbol" w:hAnsi="Symbol" w:cs="Symbol" w:hint="default"/>
      </w:rPr>
    </w:lvl>
    <w:lvl w:ilvl="4" w:tplc="44DABF8E">
      <w:start w:val="1"/>
      <w:numFmt w:val="bullet"/>
      <w:isLgl/>
      <w:lvlText w:val="o"/>
      <w:lvlJc w:val="left"/>
      <w:pPr>
        <w:tabs>
          <w:tab w:val="num" w:pos="0"/>
        </w:tabs>
        <w:ind w:left="3634" w:hanging="360"/>
      </w:pPr>
      <w:rPr>
        <w:rFonts w:ascii="Courier New" w:hAnsi="Courier New" w:cs="Courier New" w:hint="default"/>
      </w:rPr>
    </w:lvl>
    <w:lvl w:ilvl="5" w:tplc="53AC495E">
      <w:start w:val="1"/>
      <w:numFmt w:val="bullet"/>
      <w:isLgl/>
      <w:lvlText w:val=""/>
      <w:lvlJc w:val="left"/>
      <w:pPr>
        <w:tabs>
          <w:tab w:val="num" w:pos="0"/>
        </w:tabs>
        <w:ind w:left="4354" w:hanging="360"/>
      </w:pPr>
      <w:rPr>
        <w:rFonts w:ascii="Wingdings" w:hAnsi="Wingdings" w:cs="Wingdings" w:hint="default"/>
      </w:rPr>
    </w:lvl>
    <w:lvl w:ilvl="6" w:tplc="22DCD3DC">
      <w:start w:val="1"/>
      <w:numFmt w:val="bullet"/>
      <w:isLgl/>
      <w:lvlText w:val=""/>
      <w:lvlJc w:val="left"/>
      <w:pPr>
        <w:tabs>
          <w:tab w:val="num" w:pos="0"/>
        </w:tabs>
        <w:ind w:left="5074" w:hanging="360"/>
      </w:pPr>
      <w:rPr>
        <w:rFonts w:ascii="Symbol" w:hAnsi="Symbol" w:cs="Symbol" w:hint="default"/>
      </w:rPr>
    </w:lvl>
    <w:lvl w:ilvl="7" w:tplc="412CA9DE">
      <w:start w:val="1"/>
      <w:numFmt w:val="bullet"/>
      <w:isLgl/>
      <w:lvlText w:val="o"/>
      <w:lvlJc w:val="left"/>
      <w:pPr>
        <w:tabs>
          <w:tab w:val="num" w:pos="0"/>
        </w:tabs>
        <w:ind w:left="5794" w:hanging="360"/>
      </w:pPr>
      <w:rPr>
        <w:rFonts w:ascii="Courier New" w:hAnsi="Courier New" w:cs="Courier New" w:hint="default"/>
      </w:rPr>
    </w:lvl>
    <w:lvl w:ilvl="8" w:tplc="3F702D80">
      <w:start w:val="1"/>
      <w:numFmt w:val="bullet"/>
      <w:isLgl/>
      <w:lvlText w:val=""/>
      <w:lvlJc w:val="left"/>
      <w:pPr>
        <w:tabs>
          <w:tab w:val="num" w:pos="0"/>
        </w:tabs>
        <w:ind w:left="6514" w:hanging="360"/>
      </w:pPr>
      <w:rPr>
        <w:rFonts w:ascii="Wingdings" w:hAnsi="Wingdings" w:cs="Wingdings" w:hint="default"/>
      </w:rPr>
    </w:lvl>
  </w:abstractNum>
  <w:abstractNum w:abstractNumId="43" w15:restartNumberingAfterBreak="0">
    <w:nsid w:val="642D5D16"/>
    <w:multiLevelType w:val="multilevel"/>
    <w:tmpl w:val="A64A0AD0"/>
    <w:lvl w:ilvl="0">
      <w:start w:val="1"/>
      <w:numFmt w:val="decimal"/>
      <w:pStyle w:val="10"/>
      <w:isLgl/>
      <w:lvlText w:val="%1."/>
      <w:lvlJc w:val="left"/>
      <w:pPr>
        <w:tabs>
          <w:tab w:val="num" w:pos="432"/>
        </w:tabs>
        <w:ind w:left="432" w:hanging="432"/>
      </w:pPr>
    </w:lvl>
    <w:lvl w:ilvl="1">
      <w:start w:val="1"/>
      <w:numFmt w:val="decimal"/>
      <w:pStyle w:val="20"/>
      <w:isLgl/>
      <w:lvlText w:val="%1.%2"/>
      <w:lvlJc w:val="left"/>
      <w:pPr>
        <w:tabs>
          <w:tab w:val="num" w:pos="1836"/>
        </w:tabs>
        <w:ind w:left="1836" w:hanging="576"/>
      </w:pPr>
    </w:lvl>
    <w:lvl w:ilvl="2">
      <w:start w:val="1"/>
      <w:numFmt w:val="decimal"/>
      <w:pStyle w:val="31"/>
      <w:isLgl/>
      <w:lvlText w:val="%1.%2.%3"/>
      <w:lvlJc w:val="left"/>
      <w:pPr>
        <w:tabs>
          <w:tab w:val="num" w:pos="1307"/>
        </w:tabs>
        <w:ind w:left="1080" w:firstLine="0"/>
      </w:pPr>
    </w:lvl>
    <w:lvl w:ilvl="3">
      <w:start w:val="1"/>
      <w:numFmt w:val="decimal"/>
      <w:isLgl/>
      <w:lvlText w:val="%1.%2.%3.%4"/>
      <w:lvlJc w:val="left"/>
      <w:pPr>
        <w:tabs>
          <w:tab w:val="num" w:pos="864"/>
        </w:tabs>
        <w:ind w:left="864" w:hanging="864"/>
      </w:pPr>
    </w:lvl>
    <w:lvl w:ilvl="4">
      <w:start w:val="1"/>
      <w:numFmt w:val="decimal"/>
      <w:isLgl/>
      <w:lvlText w:val="%1.%2.%3.%4.%5"/>
      <w:lvlJc w:val="left"/>
      <w:pPr>
        <w:tabs>
          <w:tab w:val="num" w:pos="1008"/>
        </w:tabs>
        <w:ind w:left="1008" w:hanging="1008"/>
      </w:pPr>
    </w:lvl>
    <w:lvl w:ilvl="5">
      <w:start w:val="1"/>
      <w:numFmt w:val="decimal"/>
      <w:isLgl/>
      <w:lvlText w:val="%1.%2.%3.%4.%5.%6"/>
      <w:lvlJc w:val="left"/>
      <w:pPr>
        <w:tabs>
          <w:tab w:val="num" w:pos="1152"/>
        </w:tabs>
        <w:ind w:left="1152" w:hanging="1152"/>
      </w:pPr>
    </w:lvl>
    <w:lvl w:ilvl="6">
      <w:start w:val="1"/>
      <w:numFmt w:val="decimal"/>
      <w:isLgl/>
      <w:lvlText w:val="%1.%2.%3.%4.%5.%6.%7"/>
      <w:lvlJc w:val="left"/>
      <w:pPr>
        <w:tabs>
          <w:tab w:val="num" w:pos="1296"/>
        </w:tabs>
        <w:ind w:left="1296" w:hanging="1296"/>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584"/>
        </w:tabs>
        <w:ind w:left="1584" w:hanging="1584"/>
      </w:pPr>
    </w:lvl>
  </w:abstractNum>
  <w:abstractNum w:abstractNumId="44" w15:restartNumberingAfterBreak="0">
    <w:nsid w:val="64AB3DBF"/>
    <w:multiLevelType w:val="multilevel"/>
    <w:tmpl w:val="F900402A"/>
    <w:lvl w:ilvl="0">
      <w:start w:val="1"/>
      <w:numFmt w:val="decimal"/>
      <w:isLgl/>
      <w:lvlText w:val="%1."/>
      <w:lvlJc w:val="left"/>
      <w:pPr>
        <w:tabs>
          <w:tab w:val="num" w:pos="0"/>
        </w:tabs>
        <w:ind w:left="0" w:firstLine="0"/>
      </w:pPr>
      <w:rPr>
        <w:b/>
        <w:bCs/>
        <w:i w:val="0"/>
        <w:iCs w:val="0"/>
        <w:caps w:val="0"/>
        <w:smallCaps w:val="0"/>
        <w:strike w:val="0"/>
        <w:vanish w:val="0"/>
        <w:color w:val="000000"/>
        <w:spacing w:val="0"/>
        <w:position w:val="0"/>
        <w:sz w:val="20"/>
        <w:u w:val="none"/>
        <w:vertAlign w:val="baseline"/>
      </w:rPr>
    </w:lvl>
    <w:lvl w:ilvl="1">
      <w:start w:val="1"/>
      <w:numFmt w:val="decimal"/>
      <w:isLgl/>
      <w:lvlText w:val="%1.%2"/>
      <w:lvlJc w:val="left"/>
      <w:pPr>
        <w:tabs>
          <w:tab w:val="num" w:pos="1277"/>
        </w:tabs>
        <w:ind w:left="1277" w:hanging="851"/>
      </w:pPr>
      <w:rPr>
        <w:caps w:val="0"/>
        <w:smallCaps w:val="0"/>
        <w:strike w:val="0"/>
        <w:vanish w:val="0"/>
        <w:color w:val="auto"/>
        <w:spacing w:val="0"/>
        <w:position w:val="0"/>
        <w:sz w:val="20"/>
        <w:u w:val="none"/>
        <w:vertAlign w:val="baseline"/>
      </w:rPr>
    </w:lvl>
    <w:lvl w:ilvl="2">
      <w:start w:val="1"/>
      <w:numFmt w:val="decimal"/>
      <w:pStyle w:val="a0"/>
      <w:isLgl/>
      <w:lvlText w:val="%1.%2.%3"/>
      <w:lvlJc w:val="left"/>
      <w:pPr>
        <w:tabs>
          <w:tab w:val="num" w:pos="1135"/>
        </w:tabs>
        <w:ind w:left="-283" w:firstLine="567"/>
      </w:pPr>
      <w:rPr>
        <w:b w:val="0"/>
        <w:bCs w:val="0"/>
        <w:i w:val="0"/>
        <w:iCs w:val="0"/>
      </w:rPr>
    </w:lvl>
    <w:lvl w:ilvl="3">
      <w:start w:val="1"/>
      <w:numFmt w:val="decimal"/>
      <w:isLgl/>
      <w:lvlText w:val="%1.%2.%3.%4"/>
      <w:lvlJc w:val="left"/>
      <w:pPr>
        <w:tabs>
          <w:tab w:val="num" w:pos="1418"/>
        </w:tabs>
        <w:ind w:left="0" w:firstLine="567"/>
      </w:pPr>
      <w:rPr>
        <w:b w:val="0"/>
        <w:bCs w:val="0"/>
        <w:i w:val="0"/>
        <w:iCs w:val="0"/>
        <w:caps w:val="0"/>
        <w:smallCaps w:val="0"/>
        <w:strike w:val="0"/>
        <w:vanish w:val="0"/>
        <w:color w:val="auto"/>
        <w:spacing w:val="0"/>
        <w:position w:val="0"/>
        <w:sz w:val="20"/>
        <w:u w:val="none"/>
        <w:vertAlign w:val="baseline"/>
      </w:rPr>
    </w:lvl>
    <w:lvl w:ilvl="4">
      <w:start w:val="1"/>
      <w:numFmt w:val="lowerLetter"/>
      <w:isLgl/>
      <w:lvlText w:val="%5)"/>
      <w:lvlJc w:val="left"/>
      <w:pPr>
        <w:tabs>
          <w:tab w:val="num" w:pos="1418"/>
        </w:tabs>
        <w:ind w:left="0" w:firstLine="567"/>
      </w:pPr>
      <w:rPr>
        <w:b w:val="0"/>
        <w:bCs w:val="0"/>
        <w:i w:val="0"/>
        <w:iCs w:val="0"/>
      </w:rPr>
    </w:lvl>
    <w:lvl w:ilvl="5">
      <w:start w:val="1"/>
      <w:numFmt w:val="lowerRoman"/>
      <w:isLgl/>
      <w:lvlText w:val="%6)"/>
      <w:lvlJc w:val="left"/>
      <w:pPr>
        <w:tabs>
          <w:tab w:val="num" w:pos="1985"/>
        </w:tabs>
        <w:ind w:left="1985" w:hanging="567"/>
      </w:pPr>
    </w:lvl>
    <w:lvl w:ilvl="6">
      <w:start w:val="1"/>
      <w:numFmt w:val="decimal"/>
      <w:isLgl/>
      <w:lvlText w:val="%5.%6.%7)"/>
      <w:lvlJc w:val="left"/>
      <w:pPr>
        <w:tabs>
          <w:tab w:val="num" w:pos="3119"/>
        </w:tabs>
        <w:ind w:left="3119" w:hanging="851"/>
      </w:pPr>
    </w:lvl>
    <w:lvl w:ilvl="7">
      <w:start w:val="1"/>
      <w:numFmt w:val="decimal"/>
      <w:isLgl/>
      <w:lvlText w:val="%5.%6.%7.%8)"/>
      <w:lvlJc w:val="left"/>
      <w:pPr>
        <w:tabs>
          <w:tab w:val="num" w:pos="3402"/>
        </w:tabs>
        <w:ind w:left="3402" w:hanging="567"/>
      </w:pPr>
    </w:lvl>
    <w:lvl w:ilvl="8">
      <w:start w:val="1"/>
      <w:numFmt w:val="decimal"/>
      <w:isLgl/>
      <w:lvlText w:val="%1.%2.%3.%4.%5.%6.%7.%8.%9."/>
      <w:lvlJc w:val="left"/>
      <w:pPr>
        <w:tabs>
          <w:tab w:val="num" w:pos="6120"/>
        </w:tabs>
        <w:ind w:left="4320" w:hanging="1440"/>
      </w:pPr>
    </w:lvl>
  </w:abstractNum>
  <w:abstractNum w:abstractNumId="45" w15:restartNumberingAfterBreak="0">
    <w:nsid w:val="660756AF"/>
    <w:multiLevelType w:val="hybridMultilevel"/>
    <w:tmpl w:val="8A64A576"/>
    <w:lvl w:ilvl="0" w:tplc="13B2F5F0">
      <w:start w:val="1"/>
      <w:numFmt w:val="decimal"/>
      <w:isLgl/>
      <w:lvlText w:val="%1."/>
      <w:lvlJc w:val="left"/>
      <w:pPr>
        <w:tabs>
          <w:tab w:val="num" w:pos="0"/>
        </w:tabs>
        <w:ind w:left="720" w:hanging="360"/>
      </w:pPr>
    </w:lvl>
    <w:lvl w:ilvl="1" w:tplc="7D50F6E2">
      <w:start w:val="1"/>
      <w:numFmt w:val="lowerLetter"/>
      <w:isLgl/>
      <w:lvlText w:val="%2."/>
      <w:lvlJc w:val="left"/>
      <w:pPr>
        <w:tabs>
          <w:tab w:val="num" w:pos="0"/>
        </w:tabs>
        <w:ind w:left="1440" w:hanging="360"/>
      </w:pPr>
    </w:lvl>
    <w:lvl w:ilvl="2" w:tplc="DC0A2604">
      <w:start w:val="1"/>
      <w:numFmt w:val="lowerRoman"/>
      <w:isLgl/>
      <w:lvlText w:val="%3."/>
      <w:lvlJc w:val="right"/>
      <w:pPr>
        <w:tabs>
          <w:tab w:val="num" w:pos="0"/>
        </w:tabs>
        <w:ind w:left="2160" w:hanging="180"/>
      </w:pPr>
    </w:lvl>
    <w:lvl w:ilvl="3" w:tplc="E6B403AE">
      <w:start w:val="1"/>
      <w:numFmt w:val="decimal"/>
      <w:isLgl/>
      <w:lvlText w:val="%4."/>
      <w:lvlJc w:val="left"/>
      <w:pPr>
        <w:tabs>
          <w:tab w:val="num" w:pos="0"/>
        </w:tabs>
        <w:ind w:left="2880" w:hanging="360"/>
      </w:pPr>
    </w:lvl>
    <w:lvl w:ilvl="4" w:tplc="89B8D7F8">
      <w:start w:val="1"/>
      <w:numFmt w:val="lowerLetter"/>
      <w:isLgl/>
      <w:lvlText w:val="%5."/>
      <w:lvlJc w:val="left"/>
      <w:pPr>
        <w:tabs>
          <w:tab w:val="num" w:pos="0"/>
        </w:tabs>
        <w:ind w:left="3600" w:hanging="360"/>
      </w:pPr>
    </w:lvl>
    <w:lvl w:ilvl="5" w:tplc="FB7E9E04">
      <w:start w:val="1"/>
      <w:numFmt w:val="lowerRoman"/>
      <w:isLgl/>
      <w:lvlText w:val="%6."/>
      <w:lvlJc w:val="right"/>
      <w:pPr>
        <w:tabs>
          <w:tab w:val="num" w:pos="0"/>
        </w:tabs>
        <w:ind w:left="4320" w:hanging="180"/>
      </w:pPr>
    </w:lvl>
    <w:lvl w:ilvl="6" w:tplc="941A17E4">
      <w:start w:val="1"/>
      <w:numFmt w:val="decimal"/>
      <w:isLgl/>
      <w:lvlText w:val="%7."/>
      <w:lvlJc w:val="left"/>
      <w:pPr>
        <w:tabs>
          <w:tab w:val="num" w:pos="0"/>
        </w:tabs>
        <w:ind w:left="5040" w:hanging="360"/>
      </w:pPr>
    </w:lvl>
    <w:lvl w:ilvl="7" w:tplc="FD22A24C">
      <w:start w:val="1"/>
      <w:numFmt w:val="lowerLetter"/>
      <w:isLgl/>
      <w:lvlText w:val="%8."/>
      <w:lvlJc w:val="left"/>
      <w:pPr>
        <w:tabs>
          <w:tab w:val="num" w:pos="0"/>
        </w:tabs>
        <w:ind w:left="5760" w:hanging="360"/>
      </w:pPr>
    </w:lvl>
    <w:lvl w:ilvl="8" w:tplc="D79E73C0">
      <w:start w:val="1"/>
      <w:numFmt w:val="lowerRoman"/>
      <w:isLgl/>
      <w:lvlText w:val="%9."/>
      <w:lvlJc w:val="right"/>
      <w:pPr>
        <w:tabs>
          <w:tab w:val="num" w:pos="0"/>
        </w:tabs>
        <w:ind w:left="6480" w:hanging="180"/>
      </w:pPr>
    </w:lvl>
  </w:abstractNum>
  <w:abstractNum w:abstractNumId="46" w15:restartNumberingAfterBreak="0">
    <w:nsid w:val="66826543"/>
    <w:multiLevelType w:val="hybridMultilevel"/>
    <w:tmpl w:val="130E4B98"/>
    <w:lvl w:ilvl="0" w:tplc="7F904D28">
      <w:start w:val="1"/>
      <w:numFmt w:val="decimal"/>
      <w:isLgl/>
      <w:lvlText w:val="%1."/>
      <w:lvlJc w:val="left"/>
      <w:pPr>
        <w:tabs>
          <w:tab w:val="num" w:pos="0"/>
        </w:tabs>
        <w:ind w:left="720" w:hanging="360"/>
      </w:pPr>
    </w:lvl>
    <w:lvl w:ilvl="1" w:tplc="45FA13A8">
      <w:start w:val="1"/>
      <w:numFmt w:val="lowerLetter"/>
      <w:isLgl/>
      <w:lvlText w:val="%2."/>
      <w:lvlJc w:val="left"/>
      <w:pPr>
        <w:tabs>
          <w:tab w:val="num" w:pos="0"/>
        </w:tabs>
        <w:ind w:left="1440" w:hanging="360"/>
      </w:pPr>
    </w:lvl>
    <w:lvl w:ilvl="2" w:tplc="8258F858">
      <w:start w:val="1"/>
      <w:numFmt w:val="lowerRoman"/>
      <w:isLgl/>
      <w:lvlText w:val="%3."/>
      <w:lvlJc w:val="right"/>
      <w:pPr>
        <w:tabs>
          <w:tab w:val="num" w:pos="0"/>
        </w:tabs>
        <w:ind w:left="2160" w:hanging="180"/>
      </w:pPr>
    </w:lvl>
    <w:lvl w:ilvl="3" w:tplc="D1BE0280">
      <w:start w:val="1"/>
      <w:numFmt w:val="decimal"/>
      <w:isLgl/>
      <w:lvlText w:val="%4."/>
      <w:lvlJc w:val="left"/>
      <w:pPr>
        <w:tabs>
          <w:tab w:val="num" w:pos="0"/>
        </w:tabs>
        <w:ind w:left="2880" w:hanging="360"/>
      </w:pPr>
    </w:lvl>
    <w:lvl w:ilvl="4" w:tplc="507C3EBA">
      <w:start w:val="1"/>
      <w:numFmt w:val="lowerLetter"/>
      <w:isLgl/>
      <w:lvlText w:val="%5."/>
      <w:lvlJc w:val="left"/>
      <w:pPr>
        <w:tabs>
          <w:tab w:val="num" w:pos="0"/>
        </w:tabs>
        <w:ind w:left="3600" w:hanging="360"/>
      </w:pPr>
    </w:lvl>
    <w:lvl w:ilvl="5" w:tplc="D68EC586">
      <w:start w:val="1"/>
      <w:numFmt w:val="lowerRoman"/>
      <w:isLgl/>
      <w:lvlText w:val="%6."/>
      <w:lvlJc w:val="right"/>
      <w:pPr>
        <w:tabs>
          <w:tab w:val="num" w:pos="0"/>
        </w:tabs>
        <w:ind w:left="4320" w:hanging="180"/>
      </w:pPr>
    </w:lvl>
    <w:lvl w:ilvl="6" w:tplc="58483C82">
      <w:start w:val="1"/>
      <w:numFmt w:val="decimal"/>
      <w:isLgl/>
      <w:lvlText w:val="%7."/>
      <w:lvlJc w:val="left"/>
      <w:pPr>
        <w:tabs>
          <w:tab w:val="num" w:pos="0"/>
        </w:tabs>
        <w:ind w:left="5040" w:hanging="360"/>
      </w:pPr>
    </w:lvl>
    <w:lvl w:ilvl="7" w:tplc="D2F2385E">
      <w:start w:val="1"/>
      <w:numFmt w:val="lowerLetter"/>
      <w:isLgl/>
      <w:lvlText w:val="%8."/>
      <w:lvlJc w:val="left"/>
      <w:pPr>
        <w:tabs>
          <w:tab w:val="num" w:pos="0"/>
        </w:tabs>
        <w:ind w:left="5760" w:hanging="360"/>
      </w:pPr>
    </w:lvl>
    <w:lvl w:ilvl="8" w:tplc="F5C64EDE">
      <w:start w:val="1"/>
      <w:numFmt w:val="lowerRoman"/>
      <w:isLgl/>
      <w:lvlText w:val="%9."/>
      <w:lvlJc w:val="right"/>
      <w:pPr>
        <w:tabs>
          <w:tab w:val="num" w:pos="0"/>
        </w:tabs>
        <w:ind w:left="6480" w:hanging="180"/>
      </w:pPr>
    </w:lvl>
  </w:abstractNum>
  <w:abstractNum w:abstractNumId="47" w15:restartNumberingAfterBreak="0">
    <w:nsid w:val="6C316D40"/>
    <w:multiLevelType w:val="multilevel"/>
    <w:tmpl w:val="E5D0FE9E"/>
    <w:lvl w:ilvl="0">
      <w:start w:val="1"/>
      <w:numFmt w:val="decimal"/>
      <w:isLgl/>
      <w:lvlText w:val="%1."/>
      <w:lvlJc w:val="left"/>
      <w:pPr>
        <w:tabs>
          <w:tab w:val="num" w:pos="432"/>
        </w:tabs>
        <w:ind w:left="432" w:hanging="432"/>
      </w:pPr>
      <w:rPr>
        <w:rFonts w:ascii="Times New Roman" w:hAnsi="Times New Roman" w:cs="Times New Roman"/>
        <w:sz w:val="24"/>
        <w:szCs w:val="24"/>
      </w:rPr>
    </w:lvl>
    <w:lvl w:ilvl="1">
      <w:start w:val="1"/>
      <w:numFmt w:val="decimal"/>
      <w:isLgl/>
      <w:lvlText w:val="%1.%2."/>
      <w:lvlJc w:val="left"/>
      <w:pPr>
        <w:tabs>
          <w:tab w:val="num" w:pos="576"/>
        </w:tabs>
        <w:ind w:left="576" w:hanging="576"/>
      </w:pPr>
      <w:rPr>
        <w:sz w:val="24"/>
        <w:szCs w:val="24"/>
      </w:rPr>
    </w:lvl>
    <w:lvl w:ilvl="2">
      <w:start w:val="1"/>
      <w:numFmt w:val="decimal"/>
      <w:isLgl/>
      <w:lvlText w:val="%1.%2.%3."/>
      <w:lvlJc w:val="left"/>
      <w:pPr>
        <w:tabs>
          <w:tab w:val="num" w:pos="454"/>
        </w:tabs>
        <w:ind w:left="284" w:firstLine="0"/>
      </w:pPr>
      <w:rPr>
        <w:rFonts w:ascii="Times New Roman" w:hAnsi="Times New Roman" w:cs="Times New Roman"/>
        <w:b w:val="0"/>
        <w:bCs w:val="0"/>
        <w:i w:val="0"/>
        <w:iCs w:val="0"/>
        <w:sz w:val="24"/>
        <w:szCs w:val="24"/>
      </w:rPr>
    </w:lvl>
    <w:lvl w:ilvl="3">
      <w:start w:val="1"/>
      <w:numFmt w:val="decimal"/>
      <w:isLgl/>
      <w:lvlText w:val="%1.%2.%3.%4."/>
      <w:lvlJc w:val="left"/>
      <w:pPr>
        <w:tabs>
          <w:tab w:val="num" w:pos="1290"/>
        </w:tabs>
        <w:ind w:left="1290" w:hanging="864"/>
      </w:pPr>
      <w:rPr>
        <w:rFonts w:ascii="Times New Roman" w:hAnsi="Times New Roman" w:cs="Times New Roman"/>
        <w:b w:val="0"/>
        <w:sz w:val="24"/>
        <w:szCs w:val="24"/>
      </w:rPr>
    </w:lvl>
    <w:lvl w:ilvl="4">
      <w:start w:val="1"/>
      <w:numFmt w:val="russianLower"/>
      <w:isLgl/>
      <w:lvlText w:val="%5)"/>
      <w:lvlJc w:val="left"/>
      <w:pPr>
        <w:tabs>
          <w:tab w:val="num" w:pos="928"/>
        </w:tabs>
        <w:ind w:left="928" w:hanging="360"/>
      </w:pPr>
      <w:rPr>
        <w:rFonts w:ascii="Times New Roman" w:hAnsi="Times New Roman" w:cs="Times New Roman"/>
        <w:b w:val="0"/>
        <w:i w:val="0"/>
        <w:sz w:val="24"/>
        <w:szCs w:val="24"/>
      </w:rPr>
    </w:lvl>
    <w:lvl w:ilvl="5">
      <w:start w:val="1"/>
      <w:numFmt w:val="decimal"/>
      <w:isLgl/>
      <w:lvlText w:val="%5.%6."/>
      <w:lvlJc w:val="left"/>
      <w:pPr>
        <w:tabs>
          <w:tab w:val="num" w:pos="1152"/>
        </w:tabs>
        <w:ind w:left="1152" w:hanging="1152"/>
      </w:pPr>
    </w:lvl>
    <w:lvl w:ilvl="6">
      <w:start w:val="1"/>
      <w:numFmt w:val="decimal"/>
      <w:isLgl/>
      <w:lvlText w:val="%1.%2.%3.%4.%5.%6.%7"/>
      <w:lvlJc w:val="left"/>
      <w:pPr>
        <w:tabs>
          <w:tab w:val="num" w:pos="1296"/>
        </w:tabs>
        <w:ind w:left="1296" w:hanging="1296"/>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584"/>
        </w:tabs>
        <w:ind w:left="1584" w:hanging="1584"/>
      </w:pPr>
    </w:lvl>
  </w:abstractNum>
  <w:abstractNum w:abstractNumId="48" w15:restartNumberingAfterBreak="0">
    <w:nsid w:val="6CA24B71"/>
    <w:multiLevelType w:val="multilevel"/>
    <w:tmpl w:val="F3A0087C"/>
    <w:lvl w:ilvl="0">
      <w:start w:val="6"/>
      <w:numFmt w:val="decimal"/>
      <w:isLgl/>
      <w:lvlText w:val="%1"/>
      <w:lvlJc w:val="left"/>
      <w:pPr>
        <w:tabs>
          <w:tab w:val="num" w:pos="0"/>
        </w:tabs>
        <w:ind w:left="360" w:hanging="360"/>
      </w:pPr>
    </w:lvl>
    <w:lvl w:ilvl="1">
      <w:start w:val="1"/>
      <w:numFmt w:val="decimal"/>
      <w:isLgl/>
      <w:lvlText w:val="%1.%2"/>
      <w:lvlJc w:val="left"/>
      <w:pPr>
        <w:tabs>
          <w:tab w:val="num" w:pos="0"/>
        </w:tabs>
        <w:ind w:left="927" w:hanging="360"/>
      </w:pPr>
    </w:lvl>
    <w:lvl w:ilvl="2">
      <w:start w:val="1"/>
      <w:numFmt w:val="bullet"/>
      <w:isLgl/>
      <w:lvlText w:val=""/>
      <w:lvlJc w:val="left"/>
      <w:pPr>
        <w:tabs>
          <w:tab w:val="num" w:pos="0"/>
        </w:tabs>
        <w:ind w:left="1854" w:hanging="720"/>
      </w:pPr>
      <w:rPr>
        <w:rFonts w:ascii="Symbol" w:hAnsi="Symbol" w:cs="Symbol" w:hint="default"/>
      </w:rPr>
    </w:lvl>
    <w:lvl w:ilvl="3">
      <w:start w:val="1"/>
      <w:numFmt w:val="decimal"/>
      <w:isLgl/>
      <w:lvlText w:val="%1.%2.%3.%4"/>
      <w:lvlJc w:val="left"/>
      <w:pPr>
        <w:tabs>
          <w:tab w:val="num" w:pos="0"/>
        </w:tabs>
        <w:ind w:left="2421" w:hanging="720"/>
      </w:pPr>
    </w:lvl>
    <w:lvl w:ilvl="4">
      <w:start w:val="1"/>
      <w:numFmt w:val="decimal"/>
      <w:isLgl/>
      <w:lvlText w:val="%1.%2.%3.%4.%5"/>
      <w:lvlJc w:val="left"/>
      <w:pPr>
        <w:tabs>
          <w:tab w:val="num" w:pos="0"/>
        </w:tabs>
        <w:ind w:left="3348" w:hanging="1080"/>
      </w:pPr>
    </w:lvl>
    <w:lvl w:ilvl="5">
      <w:start w:val="1"/>
      <w:numFmt w:val="decimal"/>
      <w:isLgl/>
      <w:lvlText w:val="%1.%2.%3.%4.%5.%6"/>
      <w:lvlJc w:val="left"/>
      <w:pPr>
        <w:tabs>
          <w:tab w:val="num" w:pos="0"/>
        </w:tabs>
        <w:ind w:left="3915" w:hanging="1080"/>
      </w:pPr>
    </w:lvl>
    <w:lvl w:ilvl="6">
      <w:start w:val="1"/>
      <w:numFmt w:val="decimal"/>
      <w:isLgl/>
      <w:lvlText w:val="%1.%2.%3.%4.%5.%6.%7"/>
      <w:lvlJc w:val="left"/>
      <w:pPr>
        <w:tabs>
          <w:tab w:val="num" w:pos="0"/>
        </w:tabs>
        <w:ind w:left="4842" w:hanging="1440"/>
      </w:pPr>
    </w:lvl>
    <w:lvl w:ilvl="7">
      <w:start w:val="1"/>
      <w:numFmt w:val="decimal"/>
      <w:isLgl/>
      <w:lvlText w:val="%1.%2.%3.%4.%5.%6.%7.%8"/>
      <w:lvlJc w:val="left"/>
      <w:pPr>
        <w:tabs>
          <w:tab w:val="num" w:pos="0"/>
        </w:tabs>
        <w:ind w:left="5409" w:hanging="1440"/>
      </w:pPr>
    </w:lvl>
    <w:lvl w:ilvl="8">
      <w:start w:val="1"/>
      <w:numFmt w:val="decimal"/>
      <w:isLgl/>
      <w:lvlText w:val="%1.%2.%3.%4.%5.%6.%7.%8.%9"/>
      <w:lvlJc w:val="left"/>
      <w:pPr>
        <w:tabs>
          <w:tab w:val="num" w:pos="0"/>
        </w:tabs>
        <w:ind w:left="6336" w:hanging="1800"/>
      </w:pPr>
    </w:lvl>
  </w:abstractNum>
  <w:abstractNum w:abstractNumId="49" w15:restartNumberingAfterBreak="0">
    <w:nsid w:val="6D0E0C02"/>
    <w:multiLevelType w:val="multilevel"/>
    <w:tmpl w:val="A78C4554"/>
    <w:lvl w:ilvl="0">
      <w:start w:val="1"/>
      <w:numFmt w:val="decimal"/>
      <w:isLgl/>
      <w:lvlText w:val="%1."/>
      <w:lvlJc w:val="left"/>
      <w:pPr>
        <w:tabs>
          <w:tab w:val="num" w:pos="0"/>
        </w:tabs>
        <w:ind w:left="360" w:hanging="360"/>
      </w:pPr>
    </w:lvl>
    <w:lvl w:ilvl="1">
      <w:start w:val="1"/>
      <w:numFmt w:val="decimal"/>
      <w:isLgl/>
      <w:lvlText w:val="%1.%2."/>
      <w:lvlJc w:val="left"/>
      <w:pPr>
        <w:tabs>
          <w:tab w:val="num" w:pos="0"/>
        </w:tabs>
        <w:ind w:left="394" w:hanging="360"/>
      </w:pPr>
    </w:lvl>
    <w:lvl w:ilvl="2">
      <w:start w:val="1"/>
      <w:numFmt w:val="decimal"/>
      <w:isLgl/>
      <w:lvlText w:val="%1.%2.%3."/>
      <w:lvlJc w:val="left"/>
      <w:pPr>
        <w:tabs>
          <w:tab w:val="num" w:pos="0"/>
        </w:tabs>
        <w:ind w:left="788" w:hanging="720"/>
      </w:pPr>
    </w:lvl>
    <w:lvl w:ilvl="3">
      <w:start w:val="1"/>
      <w:numFmt w:val="decimal"/>
      <w:isLgl/>
      <w:lvlText w:val="%1.%2.%3.%4."/>
      <w:lvlJc w:val="left"/>
      <w:pPr>
        <w:tabs>
          <w:tab w:val="num" w:pos="0"/>
        </w:tabs>
        <w:ind w:left="822" w:hanging="720"/>
      </w:pPr>
    </w:lvl>
    <w:lvl w:ilvl="4">
      <w:start w:val="1"/>
      <w:numFmt w:val="decimal"/>
      <w:isLgl/>
      <w:lvlText w:val="%1.%2.%3.%4.%5."/>
      <w:lvlJc w:val="left"/>
      <w:pPr>
        <w:tabs>
          <w:tab w:val="num" w:pos="0"/>
        </w:tabs>
        <w:ind w:left="1216" w:hanging="1080"/>
      </w:pPr>
    </w:lvl>
    <w:lvl w:ilvl="5">
      <w:start w:val="1"/>
      <w:numFmt w:val="decimal"/>
      <w:isLgl/>
      <w:lvlText w:val="%1.%2.%3.%4.%5.%6."/>
      <w:lvlJc w:val="left"/>
      <w:pPr>
        <w:tabs>
          <w:tab w:val="num" w:pos="0"/>
        </w:tabs>
        <w:ind w:left="1250" w:hanging="1080"/>
      </w:pPr>
    </w:lvl>
    <w:lvl w:ilvl="6">
      <w:start w:val="1"/>
      <w:numFmt w:val="decimal"/>
      <w:isLgl/>
      <w:lvlText w:val="%1.%2.%3.%4.%5.%6.%7."/>
      <w:lvlJc w:val="left"/>
      <w:pPr>
        <w:tabs>
          <w:tab w:val="num" w:pos="0"/>
        </w:tabs>
        <w:ind w:left="1284" w:hanging="1080"/>
      </w:pPr>
    </w:lvl>
    <w:lvl w:ilvl="7">
      <w:start w:val="1"/>
      <w:numFmt w:val="decimal"/>
      <w:isLgl/>
      <w:lvlText w:val="%1.%2.%3.%4.%5.%6.%7.%8."/>
      <w:lvlJc w:val="left"/>
      <w:pPr>
        <w:tabs>
          <w:tab w:val="num" w:pos="0"/>
        </w:tabs>
        <w:ind w:left="1678" w:hanging="1440"/>
      </w:pPr>
    </w:lvl>
    <w:lvl w:ilvl="8">
      <w:start w:val="1"/>
      <w:numFmt w:val="decimal"/>
      <w:isLgl/>
      <w:lvlText w:val="%1.%2.%3.%4.%5.%6.%7.%8.%9."/>
      <w:lvlJc w:val="left"/>
      <w:pPr>
        <w:tabs>
          <w:tab w:val="num" w:pos="0"/>
        </w:tabs>
        <w:ind w:left="1712" w:hanging="1440"/>
      </w:pPr>
    </w:lvl>
  </w:abstractNum>
  <w:abstractNum w:abstractNumId="50" w15:restartNumberingAfterBreak="0">
    <w:nsid w:val="74CE4E87"/>
    <w:multiLevelType w:val="hybridMultilevel"/>
    <w:tmpl w:val="8D3A692C"/>
    <w:lvl w:ilvl="0" w:tplc="27E619D4">
      <w:start w:val="1"/>
      <w:numFmt w:val="bullet"/>
      <w:isLgl/>
      <w:lvlText w:val="–"/>
      <w:lvlJc w:val="left"/>
      <w:pPr>
        <w:tabs>
          <w:tab w:val="num" w:pos="0"/>
        </w:tabs>
        <w:ind w:left="1418" w:hanging="360"/>
      </w:pPr>
      <w:rPr>
        <w:rFonts w:ascii="Arial" w:hAnsi="Arial" w:cs="Arial" w:hint="default"/>
      </w:rPr>
    </w:lvl>
    <w:lvl w:ilvl="1" w:tplc="4364DC64">
      <w:start w:val="1"/>
      <w:numFmt w:val="bullet"/>
      <w:isLgl/>
      <w:lvlText w:val="o"/>
      <w:lvlJc w:val="left"/>
      <w:pPr>
        <w:tabs>
          <w:tab w:val="num" w:pos="0"/>
        </w:tabs>
        <w:ind w:left="2138" w:hanging="360"/>
      </w:pPr>
      <w:rPr>
        <w:rFonts w:ascii="Courier New" w:hAnsi="Courier New" w:cs="Courier New" w:hint="default"/>
      </w:rPr>
    </w:lvl>
    <w:lvl w:ilvl="2" w:tplc="6E287F06">
      <w:start w:val="1"/>
      <w:numFmt w:val="bullet"/>
      <w:isLgl/>
      <w:lvlText w:val="§"/>
      <w:lvlJc w:val="left"/>
      <w:pPr>
        <w:tabs>
          <w:tab w:val="num" w:pos="0"/>
        </w:tabs>
        <w:ind w:left="2858" w:hanging="360"/>
      </w:pPr>
      <w:rPr>
        <w:rFonts w:ascii="Wingdings" w:hAnsi="Wingdings" w:cs="Wingdings" w:hint="default"/>
      </w:rPr>
    </w:lvl>
    <w:lvl w:ilvl="3" w:tplc="73A4B5C6">
      <w:start w:val="1"/>
      <w:numFmt w:val="bullet"/>
      <w:isLgl/>
      <w:lvlText w:val="·"/>
      <w:lvlJc w:val="left"/>
      <w:pPr>
        <w:tabs>
          <w:tab w:val="num" w:pos="0"/>
        </w:tabs>
        <w:ind w:left="3578" w:hanging="360"/>
      </w:pPr>
      <w:rPr>
        <w:rFonts w:ascii="Symbol" w:hAnsi="Symbol" w:cs="Symbol" w:hint="default"/>
      </w:rPr>
    </w:lvl>
    <w:lvl w:ilvl="4" w:tplc="F24041D2">
      <w:start w:val="1"/>
      <w:numFmt w:val="bullet"/>
      <w:isLgl/>
      <w:lvlText w:val="o"/>
      <w:lvlJc w:val="left"/>
      <w:pPr>
        <w:tabs>
          <w:tab w:val="num" w:pos="0"/>
        </w:tabs>
        <w:ind w:left="4298" w:hanging="360"/>
      </w:pPr>
      <w:rPr>
        <w:rFonts w:ascii="Courier New" w:hAnsi="Courier New" w:cs="Courier New" w:hint="default"/>
      </w:rPr>
    </w:lvl>
    <w:lvl w:ilvl="5" w:tplc="74149EEE">
      <w:start w:val="1"/>
      <w:numFmt w:val="bullet"/>
      <w:isLgl/>
      <w:lvlText w:val="§"/>
      <w:lvlJc w:val="left"/>
      <w:pPr>
        <w:tabs>
          <w:tab w:val="num" w:pos="0"/>
        </w:tabs>
        <w:ind w:left="5018" w:hanging="360"/>
      </w:pPr>
      <w:rPr>
        <w:rFonts w:ascii="Wingdings" w:hAnsi="Wingdings" w:cs="Wingdings" w:hint="default"/>
      </w:rPr>
    </w:lvl>
    <w:lvl w:ilvl="6" w:tplc="AB649ADE">
      <w:start w:val="1"/>
      <w:numFmt w:val="bullet"/>
      <w:isLgl/>
      <w:lvlText w:val="·"/>
      <w:lvlJc w:val="left"/>
      <w:pPr>
        <w:tabs>
          <w:tab w:val="num" w:pos="0"/>
        </w:tabs>
        <w:ind w:left="5738" w:hanging="360"/>
      </w:pPr>
      <w:rPr>
        <w:rFonts w:ascii="Symbol" w:hAnsi="Symbol" w:cs="Symbol" w:hint="default"/>
      </w:rPr>
    </w:lvl>
    <w:lvl w:ilvl="7" w:tplc="CDCE103E">
      <w:start w:val="1"/>
      <w:numFmt w:val="bullet"/>
      <w:isLgl/>
      <w:lvlText w:val="o"/>
      <w:lvlJc w:val="left"/>
      <w:pPr>
        <w:tabs>
          <w:tab w:val="num" w:pos="0"/>
        </w:tabs>
        <w:ind w:left="6458" w:hanging="360"/>
      </w:pPr>
      <w:rPr>
        <w:rFonts w:ascii="Courier New" w:hAnsi="Courier New" w:cs="Courier New" w:hint="default"/>
      </w:rPr>
    </w:lvl>
    <w:lvl w:ilvl="8" w:tplc="6EAE60C0">
      <w:start w:val="1"/>
      <w:numFmt w:val="bullet"/>
      <w:isLgl/>
      <w:lvlText w:val="§"/>
      <w:lvlJc w:val="left"/>
      <w:pPr>
        <w:tabs>
          <w:tab w:val="num" w:pos="0"/>
        </w:tabs>
        <w:ind w:left="7178" w:hanging="360"/>
      </w:pPr>
      <w:rPr>
        <w:rFonts w:ascii="Wingdings" w:hAnsi="Wingdings" w:cs="Wingdings" w:hint="default"/>
      </w:rPr>
    </w:lvl>
  </w:abstractNum>
  <w:abstractNum w:abstractNumId="51" w15:restartNumberingAfterBreak="0">
    <w:nsid w:val="750E5B6D"/>
    <w:multiLevelType w:val="multilevel"/>
    <w:tmpl w:val="76EC9F26"/>
    <w:lvl w:ilvl="0">
      <w:start w:val="1"/>
      <w:numFmt w:val="decimal"/>
      <w:pStyle w:val="a1"/>
      <w:isLgl/>
      <w:lvlText w:val="%1."/>
      <w:lvlJc w:val="left"/>
      <w:pPr>
        <w:tabs>
          <w:tab w:val="num" w:pos="567"/>
        </w:tabs>
        <w:ind w:left="567" w:hanging="567"/>
      </w:pPr>
    </w:lvl>
    <w:lvl w:ilvl="1">
      <w:start w:val="1"/>
      <w:numFmt w:val="decimal"/>
      <w:pStyle w:val="a2"/>
      <w:isLgl/>
      <w:lvlText w:val="%1.%2"/>
      <w:lvlJc w:val="left"/>
      <w:pPr>
        <w:tabs>
          <w:tab w:val="num" w:pos="567"/>
        </w:tabs>
        <w:ind w:left="567" w:hanging="567"/>
      </w:pPr>
    </w:lvl>
    <w:lvl w:ilvl="2">
      <w:start w:val="1"/>
      <w:numFmt w:val="none"/>
      <w:isLgl/>
      <w:suff w:val="nothing"/>
      <w:lvlText w:val="%1.%2.%3"/>
      <w:lvlJc w:val="left"/>
      <w:pPr>
        <w:tabs>
          <w:tab w:val="num" w:pos="720"/>
        </w:tabs>
        <w:ind w:left="720" w:hanging="720"/>
      </w:pPr>
    </w:lvl>
    <w:lvl w:ilvl="3">
      <w:start w:val="1"/>
      <w:numFmt w:val="decimal"/>
      <w:isLgl/>
      <w:lvlText w:val="%1.%2.%3%4"/>
      <w:lvlJc w:val="left"/>
      <w:pPr>
        <w:tabs>
          <w:tab w:val="num" w:pos="864"/>
        </w:tabs>
        <w:ind w:left="864" w:hanging="864"/>
      </w:pPr>
    </w:lvl>
    <w:lvl w:ilvl="4">
      <w:start w:val="1"/>
      <w:numFmt w:val="decimal"/>
      <w:isLgl/>
      <w:lvlText w:val="%1.%2.%3%4.%5"/>
      <w:lvlJc w:val="left"/>
      <w:pPr>
        <w:tabs>
          <w:tab w:val="num" w:pos="1008"/>
        </w:tabs>
        <w:ind w:left="1008" w:hanging="1008"/>
      </w:pPr>
    </w:lvl>
    <w:lvl w:ilvl="5">
      <w:start w:val="1"/>
      <w:numFmt w:val="decimal"/>
      <w:isLgl/>
      <w:lvlText w:val="%1.%2.%3%4.%5.%6"/>
      <w:lvlJc w:val="left"/>
      <w:pPr>
        <w:tabs>
          <w:tab w:val="num" w:pos="1152"/>
        </w:tabs>
        <w:ind w:left="1152" w:hanging="1152"/>
      </w:pPr>
    </w:lvl>
    <w:lvl w:ilvl="6">
      <w:start w:val="1"/>
      <w:numFmt w:val="decimal"/>
      <w:isLgl/>
      <w:lvlText w:val="%1.%2.%3%4.%5.%6.%7"/>
      <w:lvlJc w:val="left"/>
      <w:pPr>
        <w:tabs>
          <w:tab w:val="num" w:pos="1296"/>
        </w:tabs>
        <w:ind w:left="1296" w:hanging="1296"/>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584"/>
        </w:tabs>
        <w:ind w:left="1584" w:hanging="1584"/>
      </w:pPr>
    </w:lvl>
  </w:abstractNum>
  <w:abstractNum w:abstractNumId="52" w15:restartNumberingAfterBreak="0">
    <w:nsid w:val="7891290C"/>
    <w:multiLevelType w:val="hybridMultilevel"/>
    <w:tmpl w:val="D16C9F10"/>
    <w:lvl w:ilvl="0" w:tplc="D5E079EC">
      <w:start w:val="1"/>
      <w:numFmt w:val="decimal"/>
      <w:isLgl/>
      <w:lvlText w:val="%1."/>
      <w:lvlJc w:val="left"/>
      <w:pPr>
        <w:tabs>
          <w:tab w:val="num" w:pos="0"/>
        </w:tabs>
        <w:ind w:left="720" w:hanging="360"/>
      </w:pPr>
    </w:lvl>
    <w:lvl w:ilvl="1" w:tplc="EC8EBF6E">
      <w:start w:val="1"/>
      <w:numFmt w:val="lowerLetter"/>
      <w:isLgl/>
      <w:lvlText w:val="%2."/>
      <w:lvlJc w:val="left"/>
      <w:pPr>
        <w:tabs>
          <w:tab w:val="num" w:pos="0"/>
        </w:tabs>
        <w:ind w:left="1440" w:hanging="360"/>
      </w:pPr>
    </w:lvl>
    <w:lvl w:ilvl="2" w:tplc="61C67B02">
      <w:start w:val="1"/>
      <w:numFmt w:val="lowerRoman"/>
      <w:isLgl/>
      <w:lvlText w:val="%3."/>
      <w:lvlJc w:val="right"/>
      <w:pPr>
        <w:tabs>
          <w:tab w:val="num" w:pos="0"/>
        </w:tabs>
        <w:ind w:left="2160" w:hanging="180"/>
      </w:pPr>
    </w:lvl>
    <w:lvl w:ilvl="3" w:tplc="57DC01C0">
      <w:start w:val="1"/>
      <w:numFmt w:val="decimal"/>
      <w:isLgl/>
      <w:lvlText w:val="%4."/>
      <w:lvlJc w:val="left"/>
      <w:pPr>
        <w:tabs>
          <w:tab w:val="num" w:pos="0"/>
        </w:tabs>
        <w:ind w:left="2880" w:hanging="360"/>
      </w:pPr>
    </w:lvl>
    <w:lvl w:ilvl="4" w:tplc="7AB87CAC">
      <w:start w:val="1"/>
      <w:numFmt w:val="lowerLetter"/>
      <w:isLgl/>
      <w:lvlText w:val="%5."/>
      <w:lvlJc w:val="left"/>
      <w:pPr>
        <w:tabs>
          <w:tab w:val="num" w:pos="0"/>
        </w:tabs>
        <w:ind w:left="3600" w:hanging="360"/>
      </w:pPr>
    </w:lvl>
    <w:lvl w:ilvl="5" w:tplc="668A2774">
      <w:start w:val="1"/>
      <w:numFmt w:val="lowerRoman"/>
      <w:isLgl/>
      <w:lvlText w:val="%6."/>
      <w:lvlJc w:val="right"/>
      <w:pPr>
        <w:tabs>
          <w:tab w:val="num" w:pos="0"/>
        </w:tabs>
        <w:ind w:left="4320" w:hanging="180"/>
      </w:pPr>
    </w:lvl>
    <w:lvl w:ilvl="6" w:tplc="D430DEB8">
      <w:start w:val="1"/>
      <w:numFmt w:val="decimal"/>
      <w:isLgl/>
      <w:lvlText w:val="%7."/>
      <w:lvlJc w:val="left"/>
      <w:pPr>
        <w:tabs>
          <w:tab w:val="num" w:pos="0"/>
        </w:tabs>
        <w:ind w:left="5040" w:hanging="360"/>
      </w:pPr>
    </w:lvl>
    <w:lvl w:ilvl="7" w:tplc="F258DAC4">
      <w:start w:val="1"/>
      <w:numFmt w:val="lowerLetter"/>
      <w:isLgl/>
      <w:lvlText w:val="%8."/>
      <w:lvlJc w:val="left"/>
      <w:pPr>
        <w:tabs>
          <w:tab w:val="num" w:pos="0"/>
        </w:tabs>
        <w:ind w:left="5760" w:hanging="360"/>
      </w:pPr>
    </w:lvl>
    <w:lvl w:ilvl="8" w:tplc="1BF00512">
      <w:start w:val="1"/>
      <w:numFmt w:val="lowerRoman"/>
      <w:isLgl/>
      <w:lvlText w:val="%9."/>
      <w:lvlJc w:val="right"/>
      <w:pPr>
        <w:tabs>
          <w:tab w:val="num" w:pos="0"/>
        </w:tabs>
        <w:ind w:left="6480" w:hanging="180"/>
      </w:pPr>
    </w:lvl>
  </w:abstractNum>
  <w:abstractNum w:abstractNumId="53" w15:restartNumberingAfterBreak="0">
    <w:nsid w:val="79BE4072"/>
    <w:multiLevelType w:val="hybridMultilevel"/>
    <w:tmpl w:val="38407EBC"/>
    <w:lvl w:ilvl="0" w:tplc="80CEEC22">
      <w:start w:val="1"/>
      <w:numFmt w:val="decimal"/>
      <w:isLgl/>
      <w:lvlText w:val="%1."/>
      <w:lvlJc w:val="left"/>
      <w:pPr>
        <w:tabs>
          <w:tab w:val="num" w:pos="0"/>
        </w:tabs>
        <w:ind w:left="720" w:hanging="360"/>
      </w:pPr>
    </w:lvl>
    <w:lvl w:ilvl="1" w:tplc="5A1C3610">
      <w:start w:val="1"/>
      <w:numFmt w:val="lowerLetter"/>
      <w:isLgl/>
      <w:lvlText w:val="%2."/>
      <w:lvlJc w:val="left"/>
      <w:pPr>
        <w:tabs>
          <w:tab w:val="num" w:pos="0"/>
        </w:tabs>
        <w:ind w:left="1440" w:hanging="360"/>
      </w:pPr>
    </w:lvl>
    <w:lvl w:ilvl="2" w:tplc="4C4EC266">
      <w:start w:val="1"/>
      <w:numFmt w:val="lowerRoman"/>
      <w:isLgl/>
      <w:lvlText w:val="%3."/>
      <w:lvlJc w:val="right"/>
      <w:pPr>
        <w:tabs>
          <w:tab w:val="num" w:pos="0"/>
        </w:tabs>
        <w:ind w:left="2160" w:hanging="180"/>
      </w:pPr>
    </w:lvl>
    <w:lvl w:ilvl="3" w:tplc="36FEF768">
      <w:start w:val="1"/>
      <w:numFmt w:val="decimal"/>
      <w:isLgl/>
      <w:lvlText w:val="%4."/>
      <w:lvlJc w:val="left"/>
      <w:pPr>
        <w:tabs>
          <w:tab w:val="num" w:pos="0"/>
        </w:tabs>
        <w:ind w:left="2880" w:hanging="360"/>
      </w:pPr>
    </w:lvl>
    <w:lvl w:ilvl="4" w:tplc="EB20C700">
      <w:start w:val="1"/>
      <w:numFmt w:val="lowerLetter"/>
      <w:isLgl/>
      <w:lvlText w:val="%5."/>
      <w:lvlJc w:val="left"/>
      <w:pPr>
        <w:tabs>
          <w:tab w:val="num" w:pos="0"/>
        </w:tabs>
        <w:ind w:left="3600" w:hanging="360"/>
      </w:pPr>
    </w:lvl>
    <w:lvl w:ilvl="5" w:tplc="DC86ADD4">
      <w:start w:val="1"/>
      <w:numFmt w:val="lowerRoman"/>
      <w:isLgl/>
      <w:lvlText w:val="%6."/>
      <w:lvlJc w:val="right"/>
      <w:pPr>
        <w:tabs>
          <w:tab w:val="num" w:pos="0"/>
        </w:tabs>
        <w:ind w:left="4320" w:hanging="180"/>
      </w:pPr>
    </w:lvl>
    <w:lvl w:ilvl="6" w:tplc="14600930">
      <w:start w:val="1"/>
      <w:numFmt w:val="decimal"/>
      <w:isLgl/>
      <w:lvlText w:val="%7."/>
      <w:lvlJc w:val="left"/>
      <w:pPr>
        <w:tabs>
          <w:tab w:val="num" w:pos="0"/>
        </w:tabs>
        <w:ind w:left="5040" w:hanging="360"/>
      </w:pPr>
    </w:lvl>
    <w:lvl w:ilvl="7" w:tplc="C4128070">
      <w:start w:val="1"/>
      <w:numFmt w:val="lowerLetter"/>
      <w:isLgl/>
      <w:lvlText w:val="%8."/>
      <w:lvlJc w:val="left"/>
      <w:pPr>
        <w:tabs>
          <w:tab w:val="num" w:pos="0"/>
        </w:tabs>
        <w:ind w:left="5760" w:hanging="360"/>
      </w:pPr>
    </w:lvl>
    <w:lvl w:ilvl="8" w:tplc="EBB65B98">
      <w:start w:val="1"/>
      <w:numFmt w:val="lowerRoman"/>
      <w:isLgl/>
      <w:lvlText w:val="%9."/>
      <w:lvlJc w:val="right"/>
      <w:pPr>
        <w:tabs>
          <w:tab w:val="num" w:pos="0"/>
        </w:tabs>
        <w:ind w:left="6480" w:hanging="180"/>
      </w:pPr>
    </w:lvl>
  </w:abstractNum>
  <w:abstractNum w:abstractNumId="54" w15:restartNumberingAfterBreak="0">
    <w:nsid w:val="7DA8785E"/>
    <w:multiLevelType w:val="hybridMultilevel"/>
    <w:tmpl w:val="0E6CAC04"/>
    <w:lvl w:ilvl="0" w:tplc="B2889762">
      <w:start w:val="1"/>
      <w:numFmt w:val="decimal"/>
      <w:isLgl/>
      <w:lvlText w:val="%1."/>
      <w:lvlJc w:val="left"/>
      <w:pPr>
        <w:tabs>
          <w:tab w:val="num" w:pos="0"/>
        </w:tabs>
        <w:ind w:left="644" w:hanging="360"/>
      </w:pPr>
    </w:lvl>
    <w:lvl w:ilvl="1" w:tplc="30D813E4">
      <w:start w:val="1"/>
      <w:numFmt w:val="lowerLetter"/>
      <w:isLgl/>
      <w:lvlText w:val="%2."/>
      <w:lvlJc w:val="left"/>
      <w:pPr>
        <w:tabs>
          <w:tab w:val="num" w:pos="0"/>
        </w:tabs>
        <w:ind w:left="1440" w:hanging="360"/>
      </w:pPr>
    </w:lvl>
    <w:lvl w:ilvl="2" w:tplc="57C45CC8">
      <w:start w:val="1"/>
      <w:numFmt w:val="lowerRoman"/>
      <w:isLgl/>
      <w:lvlText w:val="%3."/>
      <w:lvlJc w:val="right"/>
      <w:pPr>
        <w:tabs>
          <w:tab w:val="num" w:pos="0"/>
        </w:tabs>
        <w:ind w:left="2160" w:hanging="180"/>
      </w:pPr>
    </w:lvl>
    <w:lvl w:ilvl="3" w:tplc="CC380F58">
      <w:start w:val="1"/>
      <w:numFmt w:val="decimal"/>
      <w:isLgl/>
      <w:lvlText w:val="%4."/>
      <w:lvlJc w:val="left"/>
      <w:pPr>
        <w:tabs>
          <w:tab w:val="num" w:pos="0"/>
        </w:tabs>
        <w:ind w:left="2880" w:hanging="360"/>
      </w:pPr>
    </w:lvl>
    <w:lvl w:ilvl="4" w:tplc="0FAA5F00">
      <w:start w:val="1"/>
      <w:numFmt w:val="lowerLetter"/>
      <w:isLgl/>
      <w:lvlText w:val="%5."/>
      <w:lvlJc w:val="left"/>
      <w:pPr>
        <w:tabs>
          <w:tab w:val="num" w:pos="0"/>
        </w:tabs>
        <w:ind w:left="3600" w:hanging="360"/>
      </w:pPr>
    </w:lvl>
    <w:lvl w:ilvl="5" w:tplc="0FC417C0">
      <w:start w:val="1"/>
      <w:numFmt w:val="lowerRoman"/>
      <w:isLgl/>
      <w:lvlText w:val="%6."/>
      <w:lvlJc w:val="right"/>
      <w:pPr>
        <w:tabs>
          <w:tab w:val="num" w:pos="0"/>
        </w:tabs>
        <w:ind w:left="4320" w:hanging="180"/>
      </w:pPr>
    </w:lvl>
    <w:lvl w:ilvl="6" w:tplc="8A94DE94">
      <w:start w:val="1"/>
      <w:numFmt w:val="decimal"/>
      <w:isLgl/>
      <w:lvlText w:val="%7."/>
      <w:lvlJc w:val="left"/>
      <w:pPr>
        <w:tabs>
          <w:tab w:val="num" w:pos="0"/>
        </w:tabs>
        <w:ind w:left="5040" w:hanging="360"/>
      </w:pPr>
    </w:lvl>
    <w:lvl w:ilvl="7" w:tplc="775A4BA0">
      <w:start w:val="1"/>
      <w:numFmt w:val="lowerLetter"/>
      <w:isLgl/>
      <w:lvlText w:val="%8."/>
      <w:lvlJc w:val="left"/>
      <w:pPr>
        <w:tabs>
          <w:tab w:val="num" w:pos="0"/>
        </w:tabs>
        <w:ind w:left="5760" w:hanging="360"/>
      </w:pPr>
    </w:lvl>
    <w:lvl w:ilvl="8" w:tplc="AAF64D8C">
      <w:start w:val="1"/>
      <w:numFmt w:val="lowerRoman"/>
      <w:isLgl/>
      <w:lvlText w:val="%9."/>
      <w:lvlJc w:val="right"/>
      <w:pPr>
        <w:tabs>
          <w:tab w:val="num" w:pos="0"/>
        </w:tabs>
        <w:ind w:left="6480" w:hanging="180"/>
      </w:pPr>
    </w:lvl>
  </w:abstractNum>
  <w:abstractNum w:abstractNumId="55" w15:restartNumberingAfterBreak="0">
    <w:nsid w:val="7DE646B3"/>
    <w:multiLevelType w:val="hybridMultilevel"/>
    <w:tmpl w:val="E5B4BB00"/>
    <w:lvl w:ilvl="0" w:tplc="73AAB568">
      <w:start w:val="1"/>
      <w:numFmt w:val="decimal"/>
      <w:isLgl/>
      <w:lvlText w:val="%1."/>
      <w:lvlJc w:val="left"/>
      <w:pPr>
        <w:tabs>
          <w:tab w:val="num" w:pos="0"/>
        </w:tabs>
        <w:ind w:left="1440" w:hanging="360"/>
      </w:pPr>
    </w:lvl>
    <w:lvl w:ilvl="1" w:tplc="E1064E62">
      <w:start w:val="1"/>
      <w:numFmt w:val="lowerLetter"/>
      <w:isLgl/>
      <w:lvlText w:val="%2."/>
      <w:lvlJc w:val="left"/>
      <w:pPr>
        <w:tabs>
          <w:tab w:val="num" w:pos="0"/>
        </w:tabs>
        <w:ind w:left="2160" w:hanging="360"/>
      </w:pPr>
    </w:lvl>
    <w:lvl w:ilvl="2" w:tplc="9C481578">
      <w:start w:val="1"/>
      <w:numFmt w:val="lowerRoman"/>
      <w:isLgl/>
      <w:lvlText w:val="%3."/>
      <w:lvlJc w:val="right"/>
      <w:pPr>
        <w:tabs>
          <w:tab w:val="num" w:pos="0"/>
        </w:tabs>
        <w:ind w:left="2880" w:hanging="180"/>
      </w:pPr>
    </w:lvl>
    <w:lvl w:ilvl="3" w:tplc="F86E363C">
      <w:start w:val="1"/>
      <w:numFmt w:val="decimal"/>
      <w:isLgl/>
      <w:lvlText w:val="%4."/>
      <w:lvlJc w:val="left"/>
      <w:pPr>
        <w:tabs>
          <w:tab w:val="num" w:pos="0"/>
        </w:tabs>
        <w:ind w:left="3600" w:hanging="360"/>
      </w:pPr>
    </w:lvl>
    <w:lvl w:ilvl="4" w:tplc="EE70D1F8">
      <w:start w:val="1"/>
      <w:numFmt w:val="lowerLetter"/>
      <w:isLgl/>
      <w:lvlText w:val="%5."/>
      <w:lvlJc w:val="left"/>
      <w:pPr>
        <w:tabs>
          <w:tab w:val="num" w:pos="0"/>
        </w:tabs>
        <w:ind w:left="4320" w:hanging="360"/>
      </w:pPr>
    </w:lvl>
    <w:lvl w:ilvl="5" w:tplc="9684D3BA">
      <w:start w:val="1"/>
      <w:numFmt w:val="lowerRoman"/>
      <w:isLgl/>
      <w:lvlText w:val="%6."/>
      <w:lvlJc w:val="right"/>
      <w:pPr>
        <w:tabs>
          <w:tab w:val="num" w:pos="0"/>
        </w:tabs>
        <w:ind w:left="5040" w:hanging="180"/>
      </w:pPr>
    </w:lvl>
    <w:lvl w:ilvl="6" w:tplc="16C833C4">
      <w:start w:val="1"/>
      <w:numFmt w:val="decimal"/>
      <w:isLgl/>
      <w:lvlText w:val="%7."/>
      <w:lvlJc w:val="left"/>
      <w:pPr>
        <w:tabs>
          <w:tab w:val="num" w:pos="0"/>
        </w:tabs>
        <w:ind w:left="5760" w:hanging="360"/>
      </w:pPr>
    </w:lvl>
    <w:lvl w:ilvl="7" w:tplc="486E15B4">
      <w:start w:val="1"/>
      <w:numFmt w:val="lowerLetter"/>
      <w:isLgl/>
      <w:lvlText w:val="%8."/>
      <w:lvlJc w:val="left"/>
      <w:pPr>
        <w:tabs>
          <w:tab w:val="num" w:pos="0"/>
        </w:tabs>
        <w:ind w:left="6480" w:hanging="360"/>
      </w:pPr>
    </w:lvl>
    <w:lvl w:ilvl="8" w:tplc="EB4ED626">
      <w:start w:val="1"/>
      <w:numFmt w:val="lowerRoman"/>
      <w:isLgl/>
      <w:lvlText w:val="%9."/>
      <w:lvlJc w:val="right"/>
      <w:pPr>
        <w:tabs>
          <w:tab w:val="num" w:pos="0"/>
        </w:tabs>
        <w:ind w:left="7200" w:hanging="180"/>
      </w:pPr>
    </w:lvl>
  </w:abstractNum>
  <w:abstractNum w:abstractNumId="56" w15:restartNumberingAfterBreak="0">
    <w:nsid w:val="7FE26122"/>
    <w:multiLevelType w:val="multilevel"/>
    <w:tmpl w:val="4E245514"/>
    <w:lvl w:ilvl="0">
      <w:start w:val="1"/>
      <w:numFmt w:val="bullet"/>
      <w:isLgl/>
      <w:lvlText w:val="-"/>
      <w:lvlJc w:val="left"/>
      <w:pPr>
        <w:tabs>
          <w:tab w:val="num" w:pos="432"/>
        </w:tabs>
        <w:ind w:left="432" w:hanging="432"/>
      </w:pPr>
      <w:rPr>
        <w:rFonts w:ascii="Arial (WT)" w:hAnsi="Arial (WT)" w:cs="Arial (WT)" w:hint="default"/>
        <w:sz w:val="24"/>
        <w:szCs w:val="24"/>
      </w:rPr>
    </w:lvl>
    <w:lvl w:ilvl="1">
      <w:start w:val="1"/>
      <w:numFmt w:val="decimal"/>
      <w:isLgl/>
      <w:lvlText w:val="%1.%2."/>
      <w:lvlJc w:val="left"/>
      <w:pPr>
        <w:tabs>
          <w:tab w:val="num" w:pos="576"/>
        </w:tabs>
        <w:ind w:left="576" w:hanging="576"/>
      </w:pPr>
      <w:rPr>
        <w:sz w:val="24"/>
        <w:szCs w:val="24"/>
      </w:rPr>
    </w:lvl>
    <w:lvl w:ilvl="2">
      <w:start w:val="1"/>
      <w:numFmt w:val="decimal"/>
      <w:isLgl/>
      <w:lvlText w:val="%1.%2.%3."/>
      <w:lvlJc w:val="left"/>
      <w:pPr>
        <w:tabs>
          <w:tab w:val="num" w:pos="454"/>
        </w:tabs>
        <w:ind w:left="284" w:firstLine="0"/>
      </w:pPr>
      <w:rPr>
        <w:rFonts w:ascii="Times New Roman" w:hAnsi="Times New Roman" w:cs="Times New Roman"/>
        <w:b w:val="0"/>
        <w:bCs w:val="0"/>
        <w:i w:val="0"/>
        <w:iCs w:val="0"/>
        <w:sz w:val="24"/>
        <w:szCs w:val="24"/>
      </w:rPr>
    </w:lvl>
    <w:lvl w:ilvl="3">
      <w:start w:val="1"/>
      <w:numFmt w:val="decimal"/>
      <w:isLgl/>
      <w:lvlText w:val="%1.%2.%3.%4."/>
      <w:lvlJc w:val="left"/>
      <w:pPr>
        <w:tabs>
          <w:tab w:val="num" w:pos="1290"/>
        </w:tabs>
        <w:ind w:left="1290" w:hanging="864"/>
      </w:pPr>
      <w:rPr>
        <w:rFonts w:ascii="Times New Roman" w:hAnsi="Times New Roman" w:cs="Times New Roman"/>
        <w:sz w:val="24"/>
        <w:szCs w:val="24"/>
      </w:rPr>
    </w:lvl>
    <w:lvl w:ilvl="4">
      <w:start w:val="1"/>
      <w:numFmt w:val="russianLower"/>
      <w:isLgl/>
      <w:lvlText w:val="%5)"/>
      <w:lvlJc w:val="left"/>
      <w:pPr>
        <w:tabs>
          <w:tab w:val="num" w:pos="928"/>
        </w:tabs>
        <w:ind w:left="928" w:hanging="360"/>
      </w:pPr>
      <w:rPr>
        <w:rFonts w:ascii="Times New Roman" w:hAnsi="Times New Roman" w:cs="Times New Roman"/>
        <w:b w:val="0"/>
        <w:i w:val="0"/>
        <w:sz w:val="24"/>
        <w:szCs w:val="24"/>
      </w:rPr>
    </w:lvl>
    <w:lvl w:ilvl="5">
      <w:start w:val="1"/>
      <w:numFmt w:val="decimal"/>
      <w:isLgl/>
      <w:lvlText w:val="%5.%6."/>
      <w:lvlJc w:val="left"/>
      <w:pPr>
        <w:tabs>
          <w:tab w:val="num" w:pos="1152"/>
        </w:tabs>
        <w:ind w:left="1152" w:hanging="1152"/>
      </w:pPr>
    </w:lvl>
    <w:lvl w:ilvl="6">
      <w:start w:val="1"/>
      <w:numFmt w:val="decimal"/>
      <w:isLgl/>
      <w:lvlText w:val="%1.%2.%3.%4.%5.%6.%7"/>
      <w:lvlJc w:val="left"/>
      <w:pPr>
        <w:tabs>
          <w:tab w:val="num" w:pos="1296"/>
        </w:tabs>
        <w:ind w:left="1296" w:hanging="1296"/>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584"/>
        </w:tabs>
        <w:ind w:left="1584" w:hanging="1584"/>
      </w:pPr>
    </w:lvl>
  </w:abstractNum>
  <w:num w:numId="1" w16cid:durableId="694039533">
    <w:abstractNumId w:val="47"/>
  </w:num>
  <w:num w:numId="2" w16cid:durableId="1804733285">
    <w:abstractNumId w:val="33"/>
  </w:num>
  <w:num w:numId="3" w16cid:durableId="495145396">
    <w:abstractNumId w:val="41"/>
  </w:num>
  <w:num w:numId="4" w16cid:durableId="21444805">
    <w:abstractNumId w:val="51"/>
  </w:num>
  <w:num w:numId="5" w16cid:durableId="1534656754">
    <w:abstractNumId w:val="43"/>
  </w:num>
  <w:num w:numId="6" w16cid:durableId="1948077526">
    <w:abstractNumId w:val="0"/>
  </w:num>
  <w:num w:numId="7" w16cid:durableId="749235263">
    <w:abstractNumId w:val="44"/>
  </w:num>
  <w:num w:numId="8" w16cid:durableId="237903898">
    <w:abstractNumId w:val="31"/>
  </w:num>
  <w:num w:numId="9" w16cid:durableId="1255163375">
    <w:abstractNumId w:val="1"/>
  </w:num>
  <w:num w:numId="10" w16cid:durableId="953252856">
    <w:abstractNumId w:val="32"/>
  </w:num>
  <w:num w:numId="11" w16cid:durableId="1883714053">
    <w:abstractNumId w:val="22"/>
  </w:num>
  <w:num w:numId="12" w16cid:durableId="334844406">
    <w:abstractNumId w:val="9"/>
  </w:num>
  <w:num w:numId="13" w16cid:durableId="28728617">
    <w:abstractNumId w:val="13"/>
  </w:num>
  <w:num w:numId="14" w16cid:durableId="2046171095">
    <w:abstractNumId w:val="8"/>
  </w:num>
  <w:num w:numId="15" w16cid:durableId="1193492726">
    <w:abstractNumId w:val="7"/>
  </w:num>
  <w:num w:numId="16" w16cid:durableId="1351225196">
    <w:abstractNumId w:val="4"/>
  </w:num>
  <w:num w:numId="17" w16cid:durableId="1937054613">
    <w:abstractNumId w:val="3"/>
  </w:num>
  <w:num w:numId="18" w16cid:durableId="732197724">
    <w:abstractNumId w:val="17"/>
  </w:num>
  <w:num w:numId="19" w16cid:durableId="1899509677">
    <w:abstractNumId w:val="34"/>
  </w:num>
  <w:num w:numId="20" w16cid:durableId="255678305">
    <w:abstractNumId w:val="26"/>
  </w:num>
  <w:num w:numId="21" w16cid:durableId="2055541742">
    <w:abstractNumId w:val="23"/>
  </w:num>
  <w:num w:numId="22" w16cid:durableId="545681377">
    <w:abstractNumId w:val="2"/>
  </w:num>
  <w:num w:numId="23" w16cid:durableId="1973556374">
    <w:abstractNumId w:val="38"/>
  </w:num>
  <w:num w:numId="24" w16cid:durableId="482043428">
    <w:abstractNumId w:val="52"/>
  </w:num>
  <w:num w:numId="25" w16cid:durableId="1989434905">
    <w:abstractNumId w:val="56"/>
  </w:num>
  <w:num w:numId="26" w16cid:durableId="1149592273">
    <w:abstractNumId w:val="20"/>
  </w:num>
  <w:num w:numId="27" w16cid:durableId="1787775783">
    <w:abstractNumId w:val="12"/>
  </w:num>
  <w:num w:numId="28" w16cid:durableId="1087069870">
    <w:abstractNumId w:val="36"/>
  </w:num>
  <w:num w:numId="29" w16cid:durableId="1329334071">
    <w:abstractNumId w:val="40"/>
  </w:num>
  <w:num w:numId="30" w16cid:durableId="973288009">
    <w:abstractNumId w:val="27"/>
  </w:num>
  <w:num w:numId="31" w16cid:durableId="591816933">
    <w:abstractNumId w:val="5"/>
  </w:num>
  <w:num w:numId="32" w16cid:durableId="1886529269">
    <w:abstractNumId w:val="48"/>
  </w:num>
  <w:num w:numId="33" w16cid:durableId="1684430302">
    <w:abstractNumId w:val="45"/>
  </w:num>
  <w:num w:numId="34" w16cid:durableId="770468993">
    <w:abstractNumId w:val="55"/>
  </w:num>
  <w:num w:numId="35" w16cid:durableId="352654168">
    <w:abstractNumId w:val="24"/>
  </w:num>
  <w:num w:numId="36" w16cid:durableId="241060996">
    <w:abstractNumId w:val="29"/>
  </w:num>
  <w:num w:numId="37" w16cid:durableId="1572306631">
    <w:abstractNumId w:val="42"/>
  </w:num>
  <w:num w:numId="38" w16cid:durableId="755248055">
    <w:abstractNumId w:val="25"/>
  </w:num>
  <w:num w:numId="39" w16cid:durableId="807432785">
    <w:abstractNumId w:val="19"/>
  </w:num>
  <w:num w:numId="40" w16cid:durableId="1936396643">
    <w:abstractNumId w:val="14"/>
  </w:num>
  <w:num w:numId="41" w16cid:durableId="2122340730">
    <w:abstractNumId w:val="10"/>
  </w:num>
  <w:num w:numId="42" w16cid:durableId="39326197">
    <w:abstractNumId w:val="37"/>
  </w:num>
  <w:num w:numId="43" w16cid:durableId="1478181777">
    <w:abstractNumId w:val="6"/>
  </w:num>
  <w:num w:numId="44" w16cid:durableId="1463962110">
    <w:abstractNumId w:val="21"/>
  </w:num>
  <w:num w:numId="45" w16cid:durableId="1275094220">
    <w:abstractNumId w:val="15"/>
  </w:num>
  <w:num w:numId="46" w16cid:durableId="1521696781">
    <w:abstractNumId w:val="53"/>
  </w:num>
  <w:num w:numId="47" w16cid:durableId="881133070">
    <w:abstractNumId w:val="30"/>
  </w:num>
  <w:num w:numId="48" w16cid:durableId="125003904">
    <w:abstractNumId w:val="49"/>
  </w:num>
  <w:num w:numId="49" w16cid:durableId="1419524519">
    <w:abstractNumId w:val="35"/>
  </w:num>
  <w:num w:numId="50" w16cid:durableId="1861967098">
    <w:abstractNumId w:val="46"/>
  </w:num>
  <w:num w:numId="51" w16cid:durableId="712970963">
    <w:abstractNumId w:val="54"/>
  </w:num>
  <w:num w:numId="52" w16cid:durableId="1296137649">
    <w:abstractNumId w:val="18"/>
  </w:num>
  <w:num w:numId="53" w16cid:durableId="88816752">
    <w:abstractNumId w:val="11"/>
  </w:num>
  <w:num w:numId="54" w16cid:durableId="1468550348">
    <w:abstractNumId w:val="16"/>
  </w:num>
  <w:num w:numId="55" w16cid:durableId="929461041">
    <w:abstractNumId w:val="39"/>
  </w:num>
  <w:num w:numId="56" w16cid:durableId="1530072872">
    <w:abstractNumId w:val="50"/>
  </w:num>
  <w:num w:numId="57" w16cid:durableId="1426608655">
    <w:abstractNumId w:val="28"/>
  </w:num>
  <w:num w:numId="58" w16cid:durableId="1646083093">
    <w:abstractNumId w:val="5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0930"/>
    <w:rsid w:val="00030930"/>
    <w:rsid w:val="00213443"/>
    <w:rsid w:val="00C55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624C3"/>
  <w15:docId w15:val="{F39E1D52-BA90-4F0C-AAEA-3E38B8E31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ahoma" w:hAnsi="Times New Roman" w:cs="Noto Sans"/>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spacing w:after="60"/>
      <w:jc w:val="both"/>
    </w:pPr>
    <w:rPr>
      <w:sz w:val="24"/>
      <w:szCs w:val="24"/>
    </w:rPr>
  </w:style>
  <w:style w:type="paragraph" w:styleId="11">
    <w:name w:val="heading 1"/>
    <w:basedOn w:val="a3"/>
    <w:next w:val="a3"/>
    <w:link w:val="110"/>
    <w:qFormat/>
    <w:pPr>
      <w:keepNext/>
      <w:tabs>
        <w:tab w:val="left" w:pos="432"/>
      </w:tabs>
      <w:spacing w:before="240"/>
      <w:ind w:left="432" w:hanging="432"/>
      <w:jc w:val="center"/>
      <w:outlineLvl w:val="0"/>
    </w:pPr>
    <w:rPr>
      <w:b/>
      <w:bCs/>
      <w:sz w:val="36"/>
      <w:szCs w:val="36"/>
    </w:rPr>
  </w:style>
  <w:style w:type="paragraph" w:styleId="21">
    <w:name w:val="heading 2"/>
    <w:basedOn w:val="a3"/>
    <w:next w:val="a3"/>
    <w:link w:val="22"/>
    <w:qFormat/>
    <w:pPr>
      <w:keepNext/>
      <w:tabs>
        <w:tab w:val="left" w:pos="576"/>
      </w:tabs>
      <w:ind w:left="576" w:hanging="576"/>
      <w:jc w:val="center"/>
      <w:outlineLvl w:val="1"/>
    </w:pPr>
    <w:rPr>
      <w:b/>
      <w:bCs/>
      <w:sz w:val="30"/>
      <w:szCs w:val="30"/>
    </w:rPr>
  </w:style>
  <w:style w:type="paragraph" w:styleId="32">
    <w:name w:val="heading 3"/>
    <w:basedOn w:val="a3"/>
    <w:next w:val="a3"/>
    <w:link w:val="33"/>
    <w:uiPriority w:val="99"/>
    <w:qFormat/>
    <w:pPr>
      <w:keepNext/>
      <w:tabs>
        <w:tab w:val="left" w:pos="312"/>
      </w:tabs>
      <w:spacing w:before="240"/>
      <w:ind w:left="142"/>
      <w:outlineLvl w:val="2"/>
    </w:pPr>
    <w:rPr>
      <w:rFonts w:ascii="Arial" w:hAnsi="Arial" w:cs="Arial"/>
      <w:b/>
      <w:bCs/>
    </w:rPr>
  </w:style>
  <w:style w:type="paragraph" w:styleId="4">
    <w:name w:val="heading 4"/>
    <w:basedOn w:val="a3"/>
    <w:next w:val="a3"/>
    <w:link w:val="40"/>
    <w:uiPriority w:val="99"/>
    <w:qFormat/>
    <w:pPr>
      <w:keepNext/>
      <w:tabs>
        <w:tab w:val="left" w:pos="1148"/>
      </w:tabs>
      <w:spacing w:before="240"/>
      <w:ind w:left="1148" w:hanging="864"/>
      <w:outlineLvl w:val="3"/>
    </w:pPr>
    <w:rPr>
      <w:rFonts w:ascii="Arial" w:hAnsi="Arial" w:cs="Arial"/>
    </w:rPr>
  </w:style>
  <w:style w:type="paragraph" w:styleId="5">
    <w:name w:val="heading 5"/>
    <w:basedOn w:val="a3"/>
    <w:next w:val="a3"/>
    <w:link w:val="50"/>
    <w:uiPriority w:val="99"/>
    <w:qFormat/>
    <w:pPr>
      <w:spacing w:before="240"/>
      <w:outlineLvl w:val="4"/>
    </w:pPr>
    <w:rPr>
      <w:rFonts w:ascii="Calibri" w:hAnsi="Calibri" w:cs="Calibri"/>
      <w:b/>
      <w:bCs/>
      <w:i/>
      <w:iCs/>
      <w:sz w:val="26"/>
      <w:szCs w:val="26"/>
    </w:rPr>
  </w:style>
  <w:style w:type="paragraph" w:styleId="6">
    <w:name w:val="heading 6"/>
    <w:basedOn w:val="a3"/>
    <w:next w:val="a3"/>
    <w:link w:val="60"/>
    <w:uiPriority w:val="99"/>
    <w:qFormat/>
    <w:pPr>
      <w:tabs>
        <w:tab w:val="left" w:pos="1152"/>
      </w:tabs>
      <w:spacing w:before="240"/>
      <w:ind w:left="1152" w:hanging="1152"/>
      <w:outlineLvl w:val="5"/>
    </w:pPr>
    <w:rPr>
      <w:i/>
      <w:iCs/>
      <w:sz w:val="20"/>
      <w:szCs w:val="20"/>
    </w:rPr>
  </w:style>
  <w:style w:type="paragraph" w:styleId="7">
    <w:name w:val="heading 7"/>
    <w:basedOn w:val="a3"/>
    <w:next w:val="a3"/>
    <w:link w:val="70"/>
    <w:uiPriority w:val="99"/>
    <w:qFormat/>
    <w:pPr>
      <w:tabs>
        <w:tab w:val="left"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pPr>
      <w:tabs>
        <w:tab w:val="left"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pPr>
      <w:tabs>
        <w:tab w:val="left"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CaptionChar">
    <w:name w:val="Caption Char"/>
    <w:basedOn w:val="a4"/>
    <w:uiPriority w:val="35"/>
    <w:qFormat/>
    <w:rPr>
      <w:b/>
      <w:bCs/>
      <w:color w:val="4F81BD" w:themeColor="accent1"/>
      <w:sz w:val="18"/>
      <w:szCs w:val="18"/>
    </w:rPr>
  </w:style>
  <w:style w:type="character" w:customStyle="1" w:styleId="Heading1Char">
    <w:name w:val="Heading 1 Char"/>
    <w:basedOn w:val="a4"/>
    <w:uiPriority w:val="9"/>
    <w:qFormat/>
    <w:rPr>
      <w:rFonts w:ascii="Arial" w:eastAsia="Arial" w:hAnsi="Arial" w:cs="Arial"/>
      <w:sz w:val="40"/>
      <w:szCs w:val="40"/>
    </w:rPr>
  </w:style>
  <w:style w:type="character" w:customStyle="1" w:styleId="Heading2Char">
    <w:name w:val="Heading 2 Char"/>
    <w:basedOn w:val="a4"/>
    <w:uiPriority w:val="9"/>
    <w:qFormat/>
    <w:rPr>
      <w:rFonts w:ascii="Arial" w:eastAsia="Arial" w:hAnsi="Arial" w:cs="Arial"/>
      <w:sz w:val="34"/>
    </w:rPr>
  </w:style>
  <w:style w:type="character" w:customStyle="1" w:styleId="Heading3Char">
    <w:name w:val="Heading 3 Char"/>
    <w:basedOn w:val="a4"/>
    <w:uiPriority w:val="9"/>
    <w:qFormat/>
    <w:rPr>
      <w:rFonts w:ascii="Arial" w:eastAsia="Arial" w:hAnsi="Arial" w:cs="Arial"/>
      <w:sz w:val="30"/>
      <w:szCs w:val="30"/>
    </w:rPr>
  </w:style>
  <w:style w:type="character" w:customStyle="1" w:styleId="Heading4Char">
    <w:name w:val="Heading 4 Char"/>
    <w:basedOn w:val="a4"/>
    <w:uiPriority w:val="9"/>
    <w:qFormat/>
    <w:rPr>
      <w:rFonts w:ascii="Arial" w:eastAsia="Arial" w:hAnsi="Arial" w:cs="Arial"/>
      <w:b/>
      <w:bCs/>
      <w:sz w:val="26"/>
      <w:szCs w:val="26"/>
    </w:rPr>
  </w:style>
  <w:style w:type="character" w:customStyle="1" w:styleId="Heading5Char">
    <w:name w:val="Heading 5 Char"/>
    <w:basedOn w:val="a4"/>
    <w:uiPriority w:val="9"/>
    <w:qFormat/>
    <w:rPr>
      <w:rFonts w:ascii="Arial" w:eastAsia="Arial" w:hAnsi="Arial" w:cs="Arial"/>
      <w:b/>
      <w:bCs/>
      <w:sz w:val="24"/>
      <w:szCs w:val="24"/>
    </w:rPr>
  </w:style>
  <w:style w:type="character" w:customStyle="1" w:styleId="Heading6Char">
    <w:name w:val="Heading 6 Char"/>
    <w:basedOn w:val="a4"/>
    <w:uiPriority w:val="9"/>
    <w:qFormat/>
    <w:rPr>
      <w:rFonts w:ascii="Arial" w:eastAsia="Arial" w:hAnsi="Arial" w:cs="Arial"/>
      <w:b/>
      <w:bCs/>
      <w:sz w:val="22"/>
      <w:szCs w:val="22"/>
    </w:rPr>
  </w:style>
  <w:style w:type="character" w:customStyle="1" w:styleId="Heading7Char">
    <w:name w:val="Heading 7 Char"/>
    <w:basedOn w:val="a4"/>
    <w:uiPriority w:val="9"/>
    <w:qFormat/>
    <w:rPr>
      <w:rFonts w:ascii="Arial" w:eastAsia="Arial" w:hAnsi="Arial" w:cs="Arial"/>
      <w:b/>
      <w:bCs/>
      <w:i/>
      <w:iCs/>
      <w:sz w:val="22"/>
      <w:szCs w:val="22"/>
    </w:rPr>
  </w:style>
  <w:style w:type="character" w:customStyle="1" w:styleId="Heading8Char">
    <w:name w:val="Heading 8 Char"/>
    <w:basedOn w:val="a4"/>
    <w:uiPriority w:val="9"/>
    <w:qFormat/>
    <w:rPr>
      <w:rFonts w:ascii="Arial" w:eastAsia="Arial" w:hAnsi="Arial" w:cs="Arial"/>
      <w:i/>
      <w:iCs/>
      <w:sz w:val="22"/>
      <w:szCs w:val="22"/>
    </w:rPr>
  </w:style>
  <w:style w:type="character" w:customStyle="1" w:styleId="Heading9Char">
    <w:name w:val="Heading 9 Char"/>
    <w:basedOn w:val="a4"/>
    <w:uiPriority w:val="9"/>
    <w:qFormat/>
    <w:rPr>
      <w:rFonts w:ascii="Arial" w:eastAsia="Arial" w:hAnsi="Arial" w:cs="Arial"/>
      <w:i/>
      <w:iCs/>
      <w:sz w:val="21"/>
      <w:szCs w:val="21"/>
    </w:rPr>
  </w:style>
  <w:style w:type="character" w:customStyle="1" w:styleId="TitleChar">
    <w:name w:val="Title Char"/>
    <w:basedOn w:val="a4"/>
    <w:uiPriority w:val="10"/>
    <w:qFormat/>
    <w:rPr>
      <w:sz w:val="48"/>
      <w:szCs w:val="48"/>
    </w:rPr>
  </w:style>
  <w:style w:type="character" w:customStyle="1" w:styleId="SubtitleChar">
    <w:name w:val="Subtitle Char"/>
    <w:basedOn w:val="a4"/>
    <w:uiPriority w:val="11"/>
    <w:qFormat/>
    <w:rPr>
      <w:sz w:val="24"/>
      <w:szCs w:val="24"/>
    </w:rPr>
  </w:style>
  <w:style w:type="character" w:customStyle="1" w:styleId="23">
    <w:name w:val="Цитата 2 Знак"/>
    <w:link w:val="24"/>
    <w:uiPriority w:val="29"/>
    <w:qFormat/>
    <w:rPr>
      <w:i/>
    </w:rPr>
  </w:style>
  <w:style w:type="character" w:customStyle="1" w:styleId="a7">
    <w:name w:val="Выделенная цитата Знак"/>
    <w:link w:val="a8"/>
    <w:uiPriority w:val="30"/>
    <w:qFormat/>
    <w:rPr>
      <w:i/>
    </w:rPr>
  </w:style>
  <w:style w:type="character" w:customStyle="1" w:styleId="HeaderChar">
    <w:name w:val="Header Char"/>
    <w:basedOn w:val="a4"/>
    <w:uiPriority w:val="99"/>
    <w:qFormat/>
  </w:style>
  <w:style w:type="character" w:customStyle="1" w:styleId="FooterChar">
    <w:name w:val="Footer Char"/>
    <w:basedOn w:val="a4"/>
    <w:uiPriority w:val="99"/>
    <w:qFormat/>
  </w:style>
  <w:style w:type="character" w:customStyle="1" w:styleId="a9">
    <w:name w:val="Название объекта Знак"/>
    <w:basedOn w:val="a4"/>
    <w:link w:val="aa"/>
    <w:uiPriority w:val="35"/>
    <w:qFormat/>
    <w:rPr>
      <w:b/>
      <w:bCs/>
      <w:color w:val="4F81BD" w:themeColor="accent1"/>
      <w:sz w:val="18"/>
      <w:szCs w:val="18"/>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110">
    <w:name w:val="Заголовок 1 Знак1"/>
    <w:link w:val="11"/>
    <w:uiPriority w:val="99"/>
    <w:qFormat/>
    <w:rPr>
      <w:b/>
      <w:bCs/>
      <w:sz w:val="36"/>
      <w:szCs w:val="36"/>
    </w:rPr>
  </w:style>
  <w:style w:type="character" w:customStyle="1" w:styleId="22">
    <w:name w:val="Заголовок 2 Знак"/>
    <w:link w:val="21"/>
    <w:qFormat/>
    <w:rPr>
      <w:b/>
      <w:bCs/>
      <w:sz w:val="30"/>
      <w:szCs w:val="30"/>
    </w:rPr>
  </w:style>
  <w:style w:type="character" w:customStyle="1" w:styleId="33">
    <w:name w:val="Заголовок 3 Знак"/>
    <w:link w:val="32"/>
    <w:uiPriority w:val="99"/>
    <w:qFormat/>
    <w:rPr>
      <w:rFonts w:ascii="Arial" w:hAnsi="Arial" w:cs="Arial"/>
      <w:b/>
      <w:bCs/>
      <w:sz w:val="24"/>
      <w:szCs w:val="24"/>
    </w:rPr>
  </w:style>
  <w:style w:type="character" w:customStyle="1" w:styleId="40">
    <w:name w:val="Заголовок 4 Знак"/>
    <w:link w:val="4"/>
    <w:uiPriority w:val="99"/>
    <w:qFormat/>
    <w:rPr>
      <w:rFonts w:ascii="Arial" w:hAnsi="Arial" w:cs="Arial"/>
      <w:sz w:val="24"/>
      <w:szCs w:val="24"/>
    </w:rPr>
  </w:style>
  <w:style w:type="character" w:customStyle="1" w:styleId="50">
    <w:name w:val="Заголовок 5 Знак"/>
    <w:link w:val="5"/>
    <w:uiPriority w:val="99"/>
    <w:qFormat/>
    <w:rPr>
      <w:rFonts w:ascii="Calibri" w:hAnsi="Calibri" w:cs="Calibri"/>
      <w:b/>
      <w:bCs/>
      <w:i/>
      <w:iCs/>
      <w:sz w:val="26"/>
      <w:szCs w:val="26"/>
    </w:rPr>
  </w:style>
  <w:style w:type="character" w:customStyle="1" w:styleId="60">
    <w:name w:val="Заголовок 6 Знак"/>
    <w:link w:val="6"/>
    <w:uiPriority w:val="99"/>
    <w:qFormat/>
    <w:rPr>
      <w:i/>
      <w:iCs/>
    </w:rPr>
  </w:style>
  <w:style w:type="character" w:customStyle="1" w:styleId="70">
    <w:name w:val="Заголовок 7 Знак"/>
    <w:link w:val="7"/>
    <w:uiPriority w:val="99"/>
    <w:qFormat/>
    <w:rPr>
      <w:rFonts w:ascii="Arial" w:hAnsi="Arial" w:cs="Arial"/>
      <w:sz w:val="20"/>
      <w:szCs w:val="20"/>
    </w:rPr>
  </w:style>
  <w:style w:type="character" w:customStyle="1" w:styleId="80">
    <w:name w:val="Заголовок 8 Знак"/>
    <w:link w:val="8"/>
    <w:uiPriority w:val="99"/>
    <w:qFormat/>
    <w:rPr>
      <w:rFonts w:ascii="Arial" w:hAnsi="Arial" w:cs="Arial"/>
      <w:i/>
      <w:iCs/>
      <w:sz w:val="20"/>
      <w:szCs w:val="20"/>
    </w:rPr>
  </w:style>
  <w:style w:type="character" w:customStyle="1" w:styleId="90">
    <w:name w:val="Заголовок 9 Знак"/>
    <w:link w:val="9"/>
    <w:uiPriority w:val="99"/>
    <w:qFormat/>
    <w:rPr>
      <w:rFonts w:ascii="Arial" w:hAnsi="Arial" w:cs="Arial"/>
      <w:b/>
      <w:bCs/>
      <w:i/>
      <w:iCs/>
      <w:sz w:val="18"/>
      <w:szCs w:val="18"/>
    </w:rPr>
  </w:style>
  <w:style w:type="character" w:customStyle="1" w:styleId="ab">
    <w:name w:val="Основной текст с отступом Знак"/>
    <w:link w:val="a2"/>
    <w:qFormat/>
    <w:rPr>
      <w:sz w:val="24"/>
      <w:szCs w:val="24"/>
    </w:rPr>
  </w:style>
  <w:style w:type="character" w:customStyle="1" w:styleId="ac">
    <w:name w:val="Заголовок Знак"/>
    <w:link w:val="ad"/>
    <w:uiPriority w:val="99"/>
    <w:qFormat/>
    <w:rPr>
      <w:rFonts w:ascii="Cambria" w:hAnsi="Cambria" w:cs="Cambria"/>
      <w:b/>
      <w:bCs/>
      <w:sz w:val="32"/>
      <w:szCs w:val="32"/>
    </w:rPr>
  </w:style>
  <w:style w:type="character" w:customStyle="1" w:styleId="ae">
    <w:name w:val="Подзаголовок Знак"/>
    <w:link w:val="af"/>
    <w:uiPriority w:val="99"/>
    <w:qFormat/>
    <w:rPr>
      <w:rFonts w:ascii="Cambria" w:hAnsi="Cambria" w:cs="Cambria"/>
      <w:sz w:val="24"/>
      <w:szCs w:val="24"/>
    </w:rPr>
  </w:style>
  <w:style w:type="character" w:customStyle="1" w:styleId="af0">
    <w:name w:val="Дата Знак"/>
    <w:link w:val="af1"/>
    <w:uiPriority w:val="99"/>
    <w:semiHidden/>
    <w:qFormat/>
    <w:rPr>
      <w:sz w:val="24"/>
      <w:szCs w:val="24"/>
    </w:rPr>
  </w:style>
  <w:style w:type="character" w:customStyle="1" w:styleId="af2">
    <w:name w:val="Основной текст Знак"/>
    <w:link w:val="af3"/>
    <w:uiPriority w:val="99"/>
    <w:qFormat/>
    <w:rPr>
      <w:sz w:val="24"/>
      <w:szCs w:val="24"/>
    </w:rPr>
  </w:style>
  <w:style w:type="character" w:customStyle="1" w:styleId="25">
    <w:name w:val="Основной текст с отступом 2 Знак"/>
    <w:link w:val="26"/>
    <w:uiPriority w:val="99"/>
    <w:semiHidden/>
    <w:qFormat/>
    <w:rPr>
      <w:sz w:val="24"/>
      <w:szCs w:val="24"/>
    </w:rPr>
  </w:style>
  <w:style w:type="character" w:customStyle="1" w:styleId="34">
    <w:name w:val="Основной текст с отступом 3 Знак"/>
    <w:link w:val="35"/>
    <w:uiPriority w:val="99"/>
    <w:semiHidden/>
    <w:qFormat/>
    <w:rPr>
      <w:sz w:val="16"/>
      <w:szCs w:val="16"/>
    </w:rPr>
  </w:style>
  <w:style w:type="character" w:customStyle="1" w:styleId="af4">
    <w:name w:val="Верхний колонтитул Знак"/>
    <w:link w:val="af5"/>
    <w:uiPriority w:val="99"/>
    <w:qFormat/>
    <w:rPr>
      <w:sz w:val="24"/>
      <w:szCs w:val="24"/>
    </w:rPr>
  </w:style>
  <w:style w:type="character" w:customStyle="1" w:styleId="af6">
    <w:name w:val="Символ сноски"/>
    <w:uiPriority w:val="99"/>
    <w:qFormat/>
    <w:rPr>
      <w:rFonts w:ascii="Times New Roman" w:hAnsi="Times New Roman" w:cs="Times New Roman"/>
      <w:vertAlign w:val="superscript"/>
    </w:rPr>
  </w:style>
  <w:style w:type="character" w:styleId="af7">
    <w:name w:val="footnote reference"/>
    <w:rPr>
      <w:rFonts w:ascii="Times New Roman" w:hAnsi="Times New Roman" w:cs="Times New Roman"/>
      <w:vertAlign w:val="superscript"/>
    </w:rPr>
  </w:style>
  <w:style w:type="character" w:customStyle="1" w:styleId="af8">
    <w:name w:val="Текст сноски Знак"/>
    <w:link w:val="af9"/>
    <w:uiPriority w:val="99"/>
    <w:qFormat/>
    <w:rPr>
      <w:sz w:val="20"/>
      <w:szCs w:val="20"/>
    </w:rPr>
  </w:style>
  <w:style w:type="character" w:styleId="afa">
    <w:name w:val="page number"/>
    <w:uiPriority w:val="99"/>
    <w:rPr>
      <w:rFonts w:ascii="Times New Roman" w:hAnsi="Times New Roman" w:cs="Times New Roman"/>
    </w:rPr>
  </w:style>
  <w:style w:type="character" w:customStyle="1" w:styleId="afb">
    <w:name w:val="Нижний колонтитул Знак"/>
    <w:link w:val="afc"/>
    <w:qFormat/>
    <w:rPr>
      <w:sz w:val="24"/>
      <w:szCs w:val="24"/>
    </w:rPr>
  </w:style>
  <w:style w:type="character" w:customStyle="1" w:styleId="36">
    <w:name w:val="Основной текст 3 Знак"/>
    <w:link w:val="37"/>
    <w:uiPriority w:val="99"/>
    <w:qFormat/>
    <w:rPr>
      <w:sz w:val="16"/>
      <w:szCs w:val="16"/>
    </w:rPr>
  </w:style>
  <w:style w:type="character" w:customStyle="1" w:styleId="afd">
    <w:name w:val="Текст Знак"/>
    <w:link w:val="afe"/>
    <w:uiPriority w:val="99"/>
    <w:qFormat/>
    <w:rPr>
      <w:rFonts w:ascii="Courier New" w:hAnsi="Courier New" w:cs="Courier New"/>
      <w:sz w:val="20"/>
      <w:szCs w:val="20"/>
    </w:rPr>
  </w:style>
  <w:style w:type="character" w:customStyle="1" w:styleId="aff">
    <w:name w:val="Знак Знак"/>
    <w:uiPriority w:val="99"/>
    <w:semiHidden/>
    <w:qFormat/>
    <w:rPr>
      <w:rFonts w:ascii="Arial" w:hAnsi="Arial" w:cs="Arial"/>
      <w:sz w:val="24"/>
      <w:szCs w:val="24"/>
      <w:lang w:val="ru-RU" w:eastAsia="ru-RU"/>
    </w:rPr>
  </w:style>
  <w:style w:type="character" w:customStyle="1" w:styleId="aff0">
    <w:name w:val="Основной шрифт"/>
    <w:uiPriority w:val="99"/>
    <w:semiHidden/>
    <w:qFormat/>
  </w:style>
  <w:style w:type="character" w:customStyle="1" w:styleId="HTML">
    <w:name w:val="Адрес HTML Знак"/>
    <w:link w:val="HTML0"/>
    <w:uiPriority w:val="99"/>
    <w:semiHidden/>
    <w:qFormat/>
    <w:rPr>
      <w:i/>
      <w:iCs/>
      <w:sz w:val="24"/>
      <w:szCs w:val="24"/>
    </w:rPr>
  </w:style>
  <w:style w:type="character" w:styleId="HTML1">
    <w:name w:val="HTML Acronym"/>
    <w:basedOn w:val="a4"/>
    <w:uiPriority w:val="99"/>
    <w:qFormat/>
  </w:style>
  <w:style w:type="character" w:styleId="aff1">
    <w:name w:val="Emphasis"/>
    <w:uiPriority w:val="99"/>
    <w:qFormat/>
    <w:rPr>
      <w:i/>
      <w:iCs/>
    </w:rPr>
  </w:style>
  <w:style w:type="character" w:styleId="aff2">
    <w:name w:val="Hyperlink"/>
    <w:link w:val="12"/>
    <w:uiPriority w:val="99"/>
    <w:rPr>
      <w:color w:val="0000FF"/>
      <w:u w:val="single"/>
    </w:rPr>
  </w:style>
  <w:style w:type="character" w:customStyle="1" w:styleId="aff3">
    <w:name w:val="Заголовок записки Знак"/>
    <w:link w:val="aff4"/>
    <w:uiPriority w:val="99"/>
    <w:semiHidden/>
    <w:qFormat/>
    <w:rPr>
      <w:sz w:val="24"/>
      <w:szCs w:val="24"/>
    </w:rPr>
  </w:style>
  <w:style w:type="character" w:styleId="HTML2">
    <w:name w:val="HTML Keyboard"/>
    <w:uiPriority w:val="99"/>
    <w:qFormat/>
    <w:rPr>
      <w:rFonts w:ascii="Courier New" w:hAnsi="Courier New" w:cs="Courier New"/>
      <w:sz w:val="20"/>
      <w:szCs w:val="20"/>
    </w:rPr>
  </w:style>
  <w:style w:type="character" w:styleId="HTML3">
    <w:name w:val="HTML Code"/>
    <w:uiPriority w:val="99"/>
    <w:qFormat/>
    <w:rPr>
      <w:rFonts w:ascii="Courier New" w:hAnsi="Courier New" w:cs="Courier New"/>
      <w:sz w:val="20"/>
      <w:szCs w:val="20"/>
    </w:rPr>
  </w:style>
  <w:style w:type="character" w:customStyle="1" w:styleId="aff5">
    <w:name w:val="Красная строка Знак"/>
    <w:basedOn w:val="af2"/>
    <w:link w:val="aff6"/>
    <w:uiPriority w:val="99"/>
    <w:semiHidden/>
    <w:qFormat/>
    <w:rPr>
      <w:sz w:val="24"/>
      <w:szCs w:val="24"/>
    </w:rPr>
  </w:style>
  <w:style w:type="character" w:customStyle="1" w:styleId="27">
    <w:name w:val="Красная строка 2 Знак"/>
    <w:basedOn w:val="ab"/>
    <w:link w:val="28"/>
    <w:uiPriority w:val="99"/>
    <w:semiHidden/>
    <w:qFormat/>
    <w:rPr>
      <w:sz w:val="24"/>
      <w:szCs w:val="24"/>
    </w:rPr>
  </w:style>
  <w:style w:type="character" w:styleId="aff7">
    <w:name w:val="line number"/>
    <w:basedOn w:val="a4"/>
    <w:uiPriority w:val="99"/>
  </w:style>
  <w:style w:type="character" w:styleId="HTML4">
    <w:name w:val="HTML Sample"/>
    <w:uiPriority w:val="99"/>
    <w:qFormat/>
    <w:rPr>
      <w:rFonts w:ascii="Courier New" w:hAnsi="Courier New" w:cs="Courier New"/>
    </w:rPr>
  </w:style>
  <w:style w:type="character" w:styleId="HTML5">
    <w:name w:val="HTML Definition"/>
    <w:uiPriority w:val="99"/>
    <w:qFormat/>
    <w:rPr>
      <w:i/>
      <w:iCs/>
    </w:rPr>
  </w:style>
  <w:style w:type="character" w:styleId="HTML6">
    <w:name w:val="HTML Variable"/>
    <w:uiPriority w:val="99"/>
    <w:qFormat/>
    <w:rPr>
      <w:i/>
      <w:iCs/>
    </w:rPr>
  </w:style>
  <w:style w:type="character" w:styleId="HTML7">
    <w:name w:val="HTML Typewriter"/>
    <w:uiPriority w:val="99"/>
    <w:qFormat/>
    <w:rPr>
      <w:rFonts w:ascii="Courier New" w:hAnsi="Courier New" w:cs="Courier New"/>
      <w:sz w:val="20"/>
      <w:szCs w:val="20"/>
    </w:rPr>
  </w:style>
  <w:style w:type="character" w:customStyle="1" w:styleId="aff8">
    <w:name w:val="Подпись Знак"/>
    <w:link w:val="aff9"/>
    <w:uiPriority w:val="99"/>
    <w:semiHidden/>
    <w:qFormat/>
    <w:rPr>
      <w:sz w:val="24"/>
      <w:szCs w:val="24"/>
    </w:rPr>
  </w:style>
  <w:style w:type="character" w:customStyle="1" w:styleId="affa">
    <w:name w:val="Приветствие Знак"/>
    <w:link w:val="affb"/>
    <w:uiPriority w:val="99"/>
    <w:semiHidden/>
    <w:qFormat/>
    <w:rPr>
      <w:sz w:val="24"/>
      <w:szCs w:val="24"/>
    </w:rPr>
  </w:style>
  <w:style w:type="character" w:styleId="affc">
    <w:name w:val="FollowedHyperlink"/>
    <w:uiPriority w:val="99"/>
    <w:rPr>
      <w:color w:val="800080"/>
      <w:u w:val="single"/>
    </w:rPr>
  </w:style>
  <w:style w:type="character" w:customStyle="1" w:styleId="affd">
    <w:name w:val="Прощание Знак"/>
    <w:link w:val="affe"/>
    <w:uiPriority w:val="99"/>
    <w:semiHidden/>
    <w:qFormat/>
    <w:rPr>
      <w:sz w:val="24"/>
      <w:szCs w:val="24"/>
    </w:rPr>
  </w:style>
  <w:style w:type="character" w:customStyle="1" w:styleId="HTML8">
    <w:name w:val="Стандартный HTML Знак"/>
    <w:link w:val="HTML9"/>
    <w:uiPriority w:val="99"/>
    <w:semiHidden/>
    <w:qFormat/>
    <w:rPr>
      <w:rFonts w:ascii="Courier New" w:hAnsi="Courier New" w:cs="Courier New"/>
      <w:sz w:val="20"/>
      <w:szCs w:val="20"/>
    </w:rPr>
  </w:style>
  <w:style w:type="character" w:styleId="afff">
    <w:name w:val="Strong"/>
    <w:uiPriority w:val="99"/>
    <w:qFormat/>
    <w:rPr>
      <w:b/>
      <w:bCs/>
    </w:rPr>
  </w:style>
  <w:style w:type="character" w:styleId="HTMLa">
    <w:name w:val="HTML Cite"/>
    <w:uiPriority w:val="99"/>
    <w:qFormat/>
    <w:rPr>
      <w:i/>
      <w:iCs/>
    </w:rPr>
  </w:style>
  <w:style w:type="character" w:customStyle="1" w:styleId="afff0">
    <w:name w:val="Шапка Знак"/>
    <w:link w:val="afff1"/>
    <w:uiPriority w:val="99"/>
    <w:semiHidden/>
    <w:qFormat/>
    <w:rPr>
      <w:rFonts w:ascii="Cambria" w:hAnsi="Cambria" w:cs="Cambria"/>
      <w:sz w:val="24"/>
      <w:szCs w:val="24"/>
      <w:shd w:val="clear" w:color="auto" w:fill="CCCCCC"/>
    </w:rPr>
  </w:style>
  <w:style w:type="character" w:customStyle="1" w:styleId="afff2">
    <w:name w:val="Электронная подпись Знак"/>
    <w:link w:val="afff3"/>
    <w:uiPriority w:val="99"/>
    <w:semiHidden/>
    <w:qFormat/>
    <w:rPr>
      <w:sz w:val="24"/>
      <w:szCs w:val="24"/>
    </w:rPr>
  </w:style>
  <w:style w:type="character" w:customStyle="1" w:styleId="13">
    <w:name w:val="Знак Знак1"/>
    <w:uiPriority w:val="99"/>
    <w:qFormat/>
    <w:rPr>
      <w:sz w:val="24"/>
      <w:szCs w:val="24"/>
      <w:lang w:val="ru-RU" w:eastAsia="ru-RU"/>
    </w:rPr>
  </w:style>
  <w:style w:type="character" w:customStyle="1" w:styleId="38">
    <w:name w:val="Стиль3 Знак"/>
    <w:uiPriority w:val="99"/>
    <w:qFormat/>
    <w:rPr>
      <w:sz w:val="24"/>
      <w:szCs w:val="24"/>
      <w:lang w:val="ru-RU" w:eastAsia="ru-RU"/>
    </w:rPr>
  </w:style>
  <w:style w:type="character" w:customStyle="1" w:styleId="39">
    <w:name w:val="Стиль3 Знак Знак"/>
    <w:uiPriority w:val="99"/>
    <w:qFormat/>
    <w:rPr>
      <w:sz w:val="24"/>
      <w:szCs w:val="24"/>
      <w:lang w:val="ru-RU" w:eastAsia="ru-RU"/>
    </w:rPr>
  </w:style>
  <w:style w:type="character" w:customStyle="1" w:styleId="afff4">
    <w:name w:val="Текст выноски Знак"/>
    <w:link w:val="afff5"/>
    <w:uiPriority w:val="99"/>
    <w:semiHidden/>
    <w:qFormat/>
    <w:rPr>
      <w:szCs w:val="2"/>
    </w:rPr>
  </w:style>
  <w:style w:type="character" w:customStyle="1" w:styleId="labelbodytext1">
    <w:name w:val="label_body_text_1"/>
    <w:uiPriority w:val="99"/>
    <w:qFormat/>
  </w:style>
  <w:style w:type="character" w:customStyle="1" w:styleId="111">
    <w:name w:val="Знак Знак11"/>
    <w:uiPriority w:val="99"/>
    <w:qFormat/>
    <w:rPr>
      <w:sz w:val="24"/>
      <w:szCs w:val="24"/>
      <w:lang w:val="ru-RU" w:eastAsia="ru-RU"/>
    </w:rPr>
  </w:style>
  <w:style w:type="character" w:styleId="afff6">
    <w:name w:val="annotation reference"/>
    <w:uiPriority w:val="99"/>
    <w:semiHidden/>
    <w:qFormat/>
    <w:rPr>
      <w:sz w:val="16"/>
      <w:szCs w:val="16"/>
    </w:rPr>
  </w:style>
  <w:style w:type="character" w:customStyle="1" w:styleId="afff7">
    <w:name w:val="Текст примечания Знак"/>
    <w:link w:val="afff8"/>
    <w:uiPriority w:val="99"/>
    <w:semiHidden/>
    <w:qFormat/>
  </w:style>
  <w:style w:type="character" w:customStyle="1" w:styleId="afff9">
    <w:name w:val="Тема примечания Знак"/>
    <w:link w:val="afffa"/>
    <w:uiPriority w:val="99"/>
    <w:semiHidden/>
    <w:qFormat/>
    <w:rPr>
      <w:b/>
      <w:bCs/>
      <w:sz w:val="20"/>
      <w:szCs w:val="20"/>
    </w:rPr>
  </w:style>
  <w:style w:type="character" w:customStyle="1" w:styleId="14">
    <w:name w:val="Заголовок 1 Знак"/>
    <w:qFormat/>
    <w:rPr>
      <w:b/>
      <w:bCs/>
      <w:sz w:val="36"/>
      <w:szCs w:val="36"/>
      <w:lang w:val="ru-RU" w:eastAsia="ru-RU"/>
    </w:rPr>
  </w:style>
  <w:style w:type="character" w:customStyle="1" w:styleId="afffb">
    <w:name w:val="Схема документа Знак"/>
    <w:link w:val="afffc"/>
    <w:uiPriority w:val="99"/>
    <w:semiHidden/>
    <w:qFormat/>
    <w:rPr>
      <w:sz w:val="2"/>
      <w:szCs w:val="2"/>
    </w:rPr>
  </w:style>
  <w:style w:type="character" w:customStyle="1" w:styleId="afffd">
    <w:name w:val="Гипертекстовая ссылка"/>
    <w:uiPriority w:val="99"/>
    <w:qFormat/>
    <w:rPr>
      <w:b/>
      <w:bCs/>
      <w:color w:val="008000"/>
      <w:sz w:val="20"/>
      <w:szCs w:val="20"/>
      <w:u w:val="single"/>
    </w:rPr>
  </w:style>
  <w:style w:type="character" w:customStyle="1" w:styleId="afffe">
    <w:name w:val="Текст концевой сноски Знак"/>
    <w:basedOn w:val="a4"/>
    <w:link w:val="affff"/>
    <w:uiPriority w:val="99"/>
    <w:qFormat/>
  </w:style>
  <w:style w:type="character" w:customStyle="1" w:styleId="affff0">
    <w:name w:val="Символ концевой сноски"/>
    <w:uiPriority w:val="99"/>
    <w:semiHidden/>
    <w:qFormat/>
    <w:rPr>
      <w:vertAlign w:val="superscript"/>
    </w:rPr>
  </w:style>
  <w:style w:type="character" w:styleId="affff1">
    <w:name w:val="endnote reference"/>
    <w:rPr>
      <w:vertAlign w:val="superscript"/>
    </w:rPr>
  </w:style>
  <w:style w:type="character" w:customStyle="1" w:styleId="FontStyle30">
    <w:name w:val="Font Style30"/>
    <w:uiPriority w:val="99"/>
    <w:qFormat/>
    <w:rPr>
      <w:rFonts w:ascii="Times New Roman" w:hAnsi="Times New Roman" w:cs="Times New Roman"/>
      <w:sz w:val="18"/>
      <w:szCs w:val="18"/>
    </w:rPr>
  </w:style>
  <w:style w:type="character" w:styleId="affff2">
    <w:name w:val="Placeholder Text"/>
    <w:basedOn w:val="a4"/>
    <w:uiPriority w:val="99"/>
    <w:semiHidden/>
    <w:qFormat/>
    <w:rPr>
      <w:color w:val="808080"/>
    </w:rPr>
  </w:style>
  <w:style w:type="character" w:customStyle="1" w:styleId="f">
    <w:name w:val="f"/>
    <w:basedOn w:val="a4"/>
    <w:qFormat/>
  </w:style>
  <w:style w:type="character" w:customStyle="1" w:styleId="r">
    <w:name w:val="r"/>
    <w:basedOn w:val="a4"/>
    <w:qFormat/>
  </w:style>
  <w:style w:type="character" w:customStyle="1" w:styleId="29">
    <w:name w:val="Основной текст 2 Знак"/>
    <w:basedOn w:val="a4"/>
    <w:link w:val="2a"/>
    <w:qFormat/>
    <w:rPr>
      <w:sz w:val="24"/>
      <w:szCs w:val="24"/>
    </w:rPr>
  </w:style>
  <w:style w:type="character" w:customStyle="1" w:styleId="15">
    <w:name w:val="Пункт Знак1"/>
    <w:link w:val="affff3"/>
    <w:uiPriority w:val="99"/>
    <w:qFormat/>
    <w:rPr>
      <w:sz w:val="24"/>
      <w:szCs w:val="24"/>
    </w:rPr>
  </w:style>
  <w:style w:type="character" w:customStyle="1" w:styleId="-3">
    <w:name w:val="Пункт-3 Знак"/>
    <w:link w:val="-30"/>
    <w:qFormat/>
    <w:rPr>
      <w:sz w:val="28"/>
    </w:rPr>
  </w:style>
  <w:style w:type="character" w:customStyle="1" w:styleId="3a">
    <w:name w:val="Основной текст (3)_"/>
    <w:basedOn w:val="a4"/>
    <w:link w:val="3b"/>
    <w:qFormat/>
    <w:rPr>
      <w:b/>
      <w:bCs/>
      <w:shd w:val="clear" w:color="auto" w:fill="FFFFFF"/>
    </w:rPr>
  </w:style>
  <w:style w:type="character" w:customStyle="1" w:styleId="affff4">
    <w:name w:val="Абзац списка Знак"/>
    <w:basedOn w:val="a4"/>
    <w:link w:val="affff5"/>
    <w:uiPriority w:val="34"/>
    <w:qFormat/>
    <w:rPr>
      <w:sz w:val="24"/>
      <w:szCs w:val="24"/>
    </w:rPr>
  </w:style>
  <w:style w:type="character" w:customStyle="1" w:styleId="affff6">
    <w:name w:val="комментарий"/>
    <w:uiPriority w:val="99"/>
    <w:qFormat/>
    <w:rPr>
      <w:i/>
      <w:u w:val="none"/>
      <w:shd w:val="clear" w:color="auto" w:fill="FFFF99"/>
    </w:rPr>
  </w:style>
  <w:style w:type="character" w:customStyle="1" w:styleId="16">
    <w:name w:val="Ариал Знак1"/>
    <w:link w:val="affff7"/>
    <w:uiPriority w:val="99"/>
    <w:qFormat/>
    <w:rPr>
      <w:rFonts w:ascii="Arial" w:hAnsi="Arial"/>
      <w:sz w:val="24"/>
    </w:rPr>
  </w:style>
  <w:style w:type="character" w:customStyle="1" w:styleId="blk">
    <w:name w:val="blk"/>
    <w:basedOn w:val="a4"/>
    <w:qFormat/>
  </w:style>
  <w:style w:type="character" w:customStyle="1" w:styleId="affff8">
    <w:name w:val="Основной текст_"/>
    <w:link w:val="3c"/>
    <w:qFormat/>
    <w:rPr>
      <w:shd w:val="clear" w:color="auto" w:fill="FFFFFF"/>
    </w:rPr>
  </w:style>
  <w:style w:type="character" w:customStyle="1" w:styleId="BodyTextChar">
    <w:name w:val="Body Text Char"/>
    <w:uiPriority w:val="99"/>
    <w:semiHidden/>
    <w:qFormat/>
    <w:rPr>
      <w:rFonts w:ascii="Arial" w:hAnsi="Arial"/>
      <w:sz w:val="20"/>
    </w:rPr>
  </w:style>
  <w:style w:type="character" w:customStyle="1" w:styleId="affff9">
    <w:name w:val="ОСНТ Знак"/>
    <w:link w:val="affffa"/>
    <w:qFormat/>
    <w:rPr>
      <w:sz w:val="24"/>
    </w:rPr>
  </w:style>
  <w:style w:type="character" w:customStyle="1" w:styleId="FontStyle156">
    <w:name w:val="Font Style156"/>
    <w:basedOn w:val="a4"/>
    <w:uiPriority w:val="99"/>
    <w:qFormat/>
    <w:rPr>
      <w:rFonts w:ascii="Times New Roman" w:hAnsi="Times New Roman" w:cs="Times New Roman"/>
      <w:sz w:val="20"/>
      <w:szCs w:val="20"/>
    </w:rPr>
  </w:style>
  <w:style w:type="character" w:customStyle="1" w:styleId="ConsPlusNormal">
    <w:name w:val="ConsPlusNormal Знак"/>
    <w:link w:val="ConsPlusNormal0"/>
    <w:uiPriority w:val="99"/>
    <w:qFormat/>
    <w:rPr>
      <w:rFonts w:ascii="Arial" w:hAnsi="Arial" w:cs="Arial"/>
    </w:rPr>
  </w:style>
  <w:style w:type="character" w:customStyle="1" w:styleId="FontStyle90">
    <w:name w:val="Font Style90"/>
    <w:uiPriority w:val="99"/>
    <w:qFormat/>
    <w:rPr>
      <w:rFonts w:ascii="Times New Roman" w:hAnsi="Times New Roman" w:cs="Times New Roman"/>
      <w:sz w:val="22"/>
      <w:szCs w:val="22"/>
    </w:rPr>
  </w:style>
  <w:style w:type="character" w:customStyle="1" w:styleId="Bodytext2115pt">
    <w:name w:val="Body text (2) + 11.5 pt"/>
    <w:basedOn w:val="a4"/>
    <w:qFormat/>
    <w:rPr>
      <w:rFonts w:ascii="Times New Roman" w:eastAsia="Times New Roman" w:hAnsi="Times New Roman" w:cs="Times New Roman"/>
      <w:b w:val="0"/>
      <w:bCs w:val="0"/>
      <w:i w:val="0"/>
      <w:iCs w:val="0"/>
      <w:caps w:val="0"/>
      <w:smallCaps w:val="0"/>
      <w:strike w:val="0"/>
      <w:color w:val="000000"/>
      <w:spacing w:val="0"/>
      <w:sz w:val="23"/>
      <w:szCs w:val="23"/>
      <w:u w:val="none"/>
      <w:lang w:val="ru-RU" w:eastAsia="ru-RU" w:bidi="ru-RU"/>
    </w:rPr>
  </w:style>
  <w:style w:type="character" w:customStyle="1" w:styleId="defaultlabelstyle3">
    <w:name w:val="defaultlabelstyle3"/>
    <w:qFormat/>
    <w:rPr>
      <w:rFonts w:ascii="Verdana" w:hAnsi="Verdana"/>
      <w:b w:val="0"/>
      <w:bCs w:val="0"/>
      <w:color w:val="333333"/>
    </w:rPr>
  </w:style>
  <w:style w:type="character" w:customStyle="1" w:styleId="affffb">
    <w:name w:val="Нет"/>
    <w:qFormat/>
  </w:style>
  <w:style w:type="character" w:customStyle="1" w:styleId="--">
    <w:name w:val="-=Основной текст=- Знак"/>
    <w:link w:val="--0"/>
    <w:qFormat/>
    <w:rPr>
      <w:bCs/>
      <w:sz w:val="24"/>
      <w:szCs w:val="28"/>
    </w:rPr>
  </w:style>
  <w:style w:type="character" w:customStyle="1" w:styleId="TEXTBASE">
    <w:name w:val="TEXT_BASE Знак"/>
    <w:link w:val="TEXTBASE0"/>
    <w:uiPriority w:val="99"/>
    <w:qFormat/>
    <w:rPr>
      <w:sz w:val="28"/>
      <w:szCs w:val="24"/>
    </w:rPr>
  </w:style>
  <w:style w:type="character" w:customStyle="1" w:styleId="2b">
    <w:name w:val="Гиперссылка2"/>
    <w:uiPriority w:val="99"/>
    <w:unhideWhenUsed/>
    <w:qFormat/>
    <w:rPr>
      <w:color w:val="0563C1"/>
      <w:u w:val="single"/>
    </w:rPr>
  </w:style>
  <w:style w:type="paragraph" w:styleId="ad">
    <w:name w:val="Title"/>
    <w:basedOn w:val="a3"/>
    <w:next w:val="af3"/>
    <w:link w:val="ac"/>
    <w:uiPriority w:val="99"/>
    <w:qFormat/>
    <w:pPr>
      <w:spacing w:before="240"/>
      <w:jc w:val="center"/>
      <w:outlineLvl w:val="0"/>
    </w:pPr>
    <w:rPr>
      <w:rFonts w:ascii="Cambria" w:hAnsi="Cambria" w:cs="Cambria"/>
      <w:b/>
      <w:bCs/>
      <w:sz w:val="32"/>
      <w:szCs w:val="32"/>
    </w:rPr>
  </w:style>
  <w:style w:type="paragraph" w:styleId="af3">
    <w:name w:val="Body Text"/>
    <w:basedOn w:val="a3"/>
    <w:link w:val="af2"/>
    <w:uiPriority w:val="99"/>
    <w:pPr>
      <w:spacing w:after="120"/>
    </w:pPr>
  </w:style>
  <w:style w:type="paragraph" w:styleId="affffc">
    <w:name w:val="List"/>
    <w:basedOn w:val="a3"/>
    <w:uiPriority w:val="99"/>
    <w:pPr>
      <w:ind w:left="283" w:hanging="283"/>
    </w:pPr>
  </w:style>
  <w:style w:type="paragraph" w:styleId="aa">
    <w:name w:val="caption"/>
    <w:basedOn w:val="a3"/>
    <w:next w:val="a3"/>
    <w:link w:val="a9"/>
    <w:uiPriority w:val="35"/>
    <w:unhideWhenUsed/>
    <w:qFormat/>
    <w:pPr>
      <w:spacing w:after="200"/>
      <w:jc w:val="left"/>
    </w:pPr>
    <w:rPr>
      <w:rFonts w:asciiTheme="minorHAnsi" w:eastAsiaTheme="minorHAnsi" w:hAnsiTheme="minorHAnsi" w:cstheme="minorBidi"/>
      <w:b/>
      <w:bCs/>
      <w:color w:val="4F81BD" w:themeColor="accent1"/>
      <w:sz w:val="18"/>
      <w:szCs w:val="18"/>
      <w:lang w:eastAsia="en-US"/>
    </w:rPr>
  </w:style>
  <w:style w:type="paragraph" w:styleId="affffd">
    <w:name w:val="index heading"/>
    <w:basedOn w:val="ad"/>
  </w:style>
  <w:style w:type="paragraph" w:styleId="24">
    <w:name w:val="Quote"/>
    <w:basedOn w:val="a3"/>
    <w:next w:val="a3"/>
    <w:link w:val="23"/>
    <w:uiPriority w:val="29"/>
    <w:qFormat/>
    <w:pPr>
      <w:ind w:left="720" w:right="720"/>
    </w:pPr>
    <w:rPr>
      <w:i/>
    </w:rPr>
  </w:style>
  <w:style w:type="paragraph" w:styleId="a8">
    <w:name w:val="Intense Quote"/>
    <w:basedOn w:val="a3"/>
    <w:next w:val="a3"/>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fffe">
    <w:name w:val="TOC Heading"/>
    <w:uiPriority w:val="39"/>
    <w:unhideWhenUsed/>
    <w:qFormat/>
  </w:style>
  <w:style w:type="paragraph" w:styleId="afffff">
    <w:name w:val="table of figures"/>
    <w:basedOn w:val="a3"/>
    <w:next w:val="a3"/>
    <w:uiPriority w:val="99"/>
    <w:unhideWhenUsed/>
    <w:pPr>
      <w:spacing w:after="0"/>
    </w:pPr>
  </w:style>
  <w:style w:type="paragraph" w:customStyle="1" w:styleId="17">
    <w:name w:val="Основной текст с отступом1"/>
    <w:basedOn w:val="a3"/>
    <w:uiPriority w:val="99"/>
    <w:qFormat/>
    <w:pPr>
      <w:spacing w:before="60" w:after="0"/>
      <w:ind w:firstLine="851"/>
    </w:pPr>
  </w:style>
  <w:style w:type="paragraph" w:styleId="a2">
    <w:name w:val="Body Text Indent"/>
    <w:basedOn w:val="a3"/>
    <w:link w:val="ab"/>
    <w:pPr>
      <w:numPr>
        <w:ilvl w:val="1"/>
        <w:numId w:val="4"/>
      </w:numPr>
    </w:pPr>
  </w:style>
  <w:style w:type="paragraph" w:styleId="afffff0">
    <w:name w:val="List Bullet"/>
    <w:basedOn w:val="a3"/>
    <w:uiPriority w:val="99"/>
    <w:pPr>
      <w:widowControl w:val="0"/>
    </w:pPr>
  </w:style>
  <w:style w:type="paragraph" w:styleId="2c">
    <w:name w:val="List Bullet 2"/>
    <w:basedOn w:val="a3"/>
    <w:uiPriority w:val="99"/>
    <w:pPr>
      <w:tabs>
        <w:tab w:val="left" w:pos="643"/>
      </w:tabs>
      <w:ind w:left="643" w:hanging="360"/>
    </w:pPr>
  </w:style>
  <w:style w:type="paragraph" w:styleId="3d">
    <w:name w:val="List Bullet 3"/>
    <w:basedOn w:val="a3"/>
    <w:uiPriority w:val="99"/>
    <w:pPr>
      <w:tabs>
        <w:tab w:val="left" w:pos="643"/>
        <w:tab w:val="left" w:pos="926"/>
      </w:tabs>
      <w:ind w:left="926" w:hanging="360"/>
    </w:pPr>
  </w:style>
  <w:style w:type="paragraph" w:styleId="41">
    <w:name w:val="List Bullet 4"/>
    <w:basedOn w:val="a3"/>
    <w:uiPriority w:val="99"/>
    <w:pPr>
      <w:tabs>
        <w:tab w:val="left" w:pos="926"/>
        <w:tab w:val="left" w:pos="1209"/>
      </w:tabs>
      <w:ind w:left="1209" w:hanging="360"/>
    </w:pPr>
  </w:style>
  <w:style w:type="paragraph" w:styleId="51">
    <w:name w:val="List Bullet 5"/>
    <w:basedOn w:val="a3"/>
    <w:uiPriority w:val="99"/>
    <w:pPr>
      <w:tabs>
        <w:tab w:val="left" w:pos="1209"/>
        <w:tab w:val="left" w:pos="1492"/>
      </w:tabs>
      <w:ind w:left="1492" w:hanging="360"/>
    </w:pPr>
  </w:style>
  <w:style w:type="paragraph" w:styleId="afffff1">
    <w:name w:val="List Number"/>
    <w:basedOn w:val="a3"/>
    <w:uiPriority w:val="99"/>
    <w:pPr>
      <w:tabs>
        <w:tab w:val="left" w:pos="1492"/>
      </w:tabs>
      <w:ind w:left="360" w:hanging="360"/>
    </w:pPr>
  </w:style>
  <w:style w:type="paragraph" w:styleId="2d">
    <w:name w:val="List Number 2"/>
    <w:basedOn w:val="a3"/>
    <w:uiPriority w:val="99"/>
    <w:pPr>
      <w:tabs>
        <w:tab w:val="left" w:pos="643"/>
      </w:tabs>
      <w:ind w:left="643" w:hanging="360"/>
    </w:pPr>
  </w:style>
  <w:style w:type="paragraph" w:styleId="3e">
    <w:name w:val="List Number 3"/>
    <w:basedOn w:val="a3"/>
    <w:uiPriority w:val="99"/>
    <w:pPr>
      <w:tabs>
        <w:tab w:val="left" w:pos="643"/>
        <w:tab w:val="left" w:pos="926"/>
      </w:tabs>
      <w:ind w:left="926" w:hanging="360"/>
    </w:pPr>
  </w:style>
  <w:style w:type="paragraph" w:styleId="42">
    <w:name w:val="List Number 4"/>
    <w:basedOn w:val="a3"/>
    <w:uiPriority w:val="99"/>
    <w:pPr>
      <w:tabs>
        <w:tab w:val="left" w:pos="926"/>
        <w:tab w:val="left" w:pos="1209"/>
      </w:tabs>
      <w:ind w:left="1209" w:hanging="360"/>
    </w:pPr>
  </w:style>
  <w:style w:type="paragraph" w:styleId="52">
    <w:name w:val="List Number 5"/>
    <w:basedOn w:val="a3"/>
    <w:uiPriority w:val="99"/>
    <w:pPr>
      <w:tabs>
        <w:tab w:val="left" w:pos="1209"/>
        <w:tab w:val="left" w:pos="1492"/>
      </w:tabs>
      <w:ind w:left="1492" w:hanging="360"/>
    </w:pPr>
  </w:style>
  <w:style w:type="paragraph" w:customStyle="1" w:styleId="a">
    <w:name w:val="Раздел"/>
    <w:basedOn w:val="a3"/>
    <w:uiPriority w:val="99"/>
    <w:semiHidden/>
    <w:qFormat/>
    <w:pPr>
      <w:numPr>
        <w:ilvl w:val="1"/>
        <w:numId w:val="2"/>
      </w:numPr>
      <w:spacing w:before="120" w:after="120"/>
      <w:jc w:val="center"/>
    </w:pPr>
    <w:rPr>
      <w:rFonts w:ascii="Arial Narrow" w:hAnsi="Arial Narrow" w:cs="Arial Narrow"/>
      <w:b/>
      <w:bCs/>
      <w:sz w:val="28"/>
      <w:szCs w:val="28"/>
    </w:rPr>
  </w:style>
  <w:style w:type="paragraph" w:customStyle="1" w:styleId="afffff2">
    <w:name w:val="Часть"/>
    <w:basedOn w:val="a3"/>
    <w:uiPriority w:val="99"/>
    <w:semiHidden/>
    <w:qFormat/>
    <w:pPr>
      <w:jc w:val="center"/>
    </w:pPr>
    <w:rPr>
      <w:rFonts w:ascii="Arial" w:hAnsi="Arial" w:cs="Arial"/>
      <w:b/>
      <w:bCs/>
      <w:caps/>
      <w:sz w:val="32"/>
      <w:szCs w:val="32"/>
    </w:rPr>
  </w:style>
  <w:style w:type="paragraph" w:customStyle="1" w:styleId="30">
    <w:name w:val="Раздел 3"/>
    <w:basedOn w:val="a3"/>
    <w:uiPriority w:val="99"/>
    <w:semiHidden/>
    <w:qFormat/>
    <w:pPr>
      <w:numPr>
        <w:numId w:val="3"/>
      </w:numPr>
      <w:spacing w:before="120" w:after="120"/>
      <w:jc w:val="center"/>
    </w:pPr>
    <w:rPr>
      <w:b/>
      <w:bCs/>
    </w:rPr>
  </w:style>
  <w:style w:type="paragraph" w:customStyle="1" w:styleId="a1">
    <w:name w:val="Условия контракта"/>
    <w:basedOn w:val="a3"/>
    <w:uiPriority w:val="99"/>
    <w:semiHidden/>
    <w:qFormat/>
    <w:pPr>
      <w:numPr>
        <w:numId w:val="4"/>
      </w:numPr>
      <w:spacing w:before="240" w:after="120"/>
    </w:pPr>
    <w:rPr>
      <w:b/>
      <w:bCs/>
    </w:rPr>
  </w:style>
  <w:style w:type="paragraph" w:customStyle="1" w:styleId="Instruction">
    <w:name w:val="Instruction"/>
    <w:basedOn w:val="a2"/>
    <w:uiPriority w:val="99"/>
    <w:semiHidden/>
    <w:qFormat/>
    <w:pPr>
      <w:numPr>
        <w:ilvl w:val="0"/>
        <w:numId w:val="0"/>
      </w:numPr>
      <w:tabs>
        <w:tab w:val="left" w:pos="360"/>
      </w:tabs>
      <w:spacing w:before="180"/>
      <w:ind w:left="360" w:hanging="360"/>
    </w:pPr>
    <w:rPr>
      <w:b/>
      <w:bCs/>
    </w:rPr>
  </w:style>
  <w:style w:type="paragraph" w:styleId="af">
    <w:name w:val="Subtitle"/>
    <w:basedOn w:val="a3"/>
    <w:link w:val="ae"/>
    <w:uiPriority w:val="99"/>
    <w:qFormat/>
    <w:pPr>
      <w:jc w:val="center"/>
      <w:outlineLvl w:val="1"/>
    </w:pPr>
    <w:rPr>
      <w:rFonts w:ascii="Cambria" w:hAnsi="Cambria" w:cs="Cambria"/>
    </w:rPr>
  </w:style>
  <w:style w:type="paragraph" w:customStyle="1" w:styleId="afffff3">
    <w:name w:val="Тендерные данные"/>
    <w:basedOn w:val="a3"/>
    <w:uiPriority w:val="99"/>
    <w:semiHidden/>
    <w:qFormat/>
    <w:pPr>
      <w:tabs>
        <w:tab w:val="left" w:pos="1985"/>
      </w:tabs>
      <w:spacing w:before="120"/>
    </w:pPr>
    <w:rPr>
      <w:b/>
      <w:bCs/>
    </w:rPr>
  </w:style>
  <w:style w:type="paragraph" w:styleId="3f">
    <w:name w:val="toc 3"/>
    <w:basedOn w:val="a3"/>
    <w:next w:val="a3"/>
    <w:uiPriority w:val="39"/>
    <w:unhideWhenUsed/>
    <w:pPr>
      <w:spacing w:after="57"/>
      <w:ind w:firstLine="283"/>
    </w:pPr>
    <w:rPr>
      <w:sz w:val="26"/>
    </w:rPr>
  </w:style>
  <w:style w:type="paragraph" w:styleId="18">
    <w:name w:val="toc 1"/>
    <w:basedOn w:val="a3"/>
    <w:next w:val="a3"/>
    <w:uiPriority w:val="39"/>
    <w:unhideWhenUsed/>
    <w:pPr>
      <w:spacing w:after="170"/>
    </w:pPr>
    <w:rPr>
      <w:b/>
      <w:sz w:val="28"/>
    </w:rPr>
  </w:style>
  <w:style w:type="paragraph" w:styleId="2e">
    <w:name w:val="toc 2"/>
    <w:basedOn w:val="a3"/>
    <w:next w:val="a3"/>
    <w:uiPriority w:val="39"/>
    <w:unhideWhenUsed/>
    <w:pPr>
      <w:spacing w:after="57"/>
    </w:pPr>
    <w:rPr>
      <w:b/>
      <w:sz w:val="26"/>
    </w:rPr>
  </w:style>
  <w:style w:type="paragraph" w:styleId="af1">
    <w:name w:val="Date"/>
    <w:basedOn w:val="a3"/>
    <w:next w:val="a3"/>
    <w:link w:val="af0"/>
    <w:uiPriority w:val="99"/>
    <w:qFormat/>
  </w:style>
  <w:style w:type="paragraph" w:customStyle="1" w:styleId="afffff4">
    <w:name w:val="Îáû÷íûé"/>
    <w:uiPriority w:val="99"/>
    <w:semiHidden/>
    <w:qFormat/>
  </w:style>
  <w:style w:type="paragraph" w:customStyle="1" w:styleId="afffff5">
    <w:name w:val="Íîðìàëüíûé"/>
    <w:uiPriority w:val="99"/>
    <w:semiHidden/>
    <w:qFormat/>
    <w:rPr>
      <w:rFonts w:ascii="Courier" w:hAnsi="Courier" w:cs="Courier"/>
      <w:sz w:val="24"/>
      <w:szCs w:val="24"/>
      <w:lang w:val="en-GB"/>
    </w:rPr>
  </w:style>
  <w:style w:type="paragraph" w:customStyle="1" w:styleId="afffff6">
    <w:name w:val="Подраздел"/>
    <w:basedOn w:val="a3"/>
    <w:uiPriority w:val="99"/>
    <w:semiHidden/>
    <w:qFormat/>
    <w:pPr>
      <w:spacing w:before="240" w:after="120"/>
      <w:jc w:val="center"/>
    </w:pPr>
    <w:rPr>
      <w:rFonts w:ascii="TimesDL" w:hAnsi="TimesDL" w:cs="TimesDL"/>
      <w:b/>
      <w:bCs/>
      <w:smallCaps/>
      <w:spacing w:val="-2"/>
    </w:rPr>
  </w:style>
  <w:style w:type="paragraph" w:styleId="26">
    <w:name w:val="Body Text Indent 2"/>
    <w:basedOn w:val="a3"/>
    <w:link w:val="25"/>
    <w:uiPriority w:val="99"/>
    <w:qFormat/>
    <w:pPr>
      <w:spacing w:after="120" w:line="480" w:lineRule="auto"/>
      <w:ind w:left="283"/>
    </w:pPr>
  </w:style>
  <w:style w:type="paragraph" w:styleId="35">
    <w:name w:val="Body Text Indent 3"/>
    <w:basedOn w:val="a3"/>
    <w:link w:val="34"/>
    <w:uiPriority w:val="99"/>
    <w:qFormat/>
    <w:pPr>
      <w:spacing w:after="120"/>
      <w:ind w:left="283"/>
    </w:pPr>
    <w:rPr>
      <w:sz w:val="16"/>
      <w:szCs w:val="16"/>
    </w:rPr>
  </w:style>
  <w:style w:type="paragraph" w:customStyle="1" w:styleId="afffff7">
    <w:name w:val="Колонтитулы"/>
    <w:basedOn w:val="a3"/>
    <w:qFormat/>
  </w:style>
  <w:style w:type="paragraph" w:styleId="af5">
    <w:name w:val="header"/>
    <w:basedOn w:val="a3"/>
    <w:link w:val="af4"/>
    <w:uiPriority w:val="99"/>
    <w:pPr>
      <w:tabs>
        <w:tab w:val="center" w:pos="4153"/>
        <w:tab w:val="right" w:pos="8306"/>
      </w:tabs>
      <w:spacing w:before="120" w:after="120"/>
    </w:pPr>
  </w:style>
  <w:style w:type="paragraph" w:styleId="afffff8">
    <w:name w:val="Block Text"/>
    <w:basedOn w:val="a3"/>
    <w:uiPriority w:val="99"/>
    <w:qFormat/>
    <w:pPr>
      <w:spacing w:after="120"/>
      <w:ind w:left="1440" w:right="1440"/>
    </w:pPr>
  </w:style>
  <w:style w:type="paragraph" w:styleId="af9">
    <w:name w:val="footnote text"/>
    <w:basedOn w:val="a3"/>
    <w:link w:val="af8"/>
    <w:uiPriority w:val="99"/>
    <w:rPr>
      <w:sz w:val="20"/>
      <w:szCs w:val="20"/>
    </w:rPr>
  </w:style>
  <w:style w:type="paragraph" w:styleId="afc">
    <w:name w:val="footer"/>
    <w:basedOn w:val="a3"/>
    <w:link w:val="afb"/>
    <w:pPr>
      <w:tabs>
        <w:tab w:val="center" w:pos="4153"/>
        <w:tab w:val="right" w:pos="8306"/>
      </w:tabs>
    </w:pPr>
  </w:style>
  <w:style w:type="paragraph" w:styleId="37">
    <w:name w:val="Body Text 3"/>
    <w:basedOn w:val="a3"/>
    <w:link w:val="36"/>
    <w:uiPriority w:val="99"/>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sz w:val="16"/>
      <w:szCs w:val="16"/>
    </w:rPr>
  </w:style>
  <w:style w:type="paragraph" w:styleId="afe">
    <w:name w:val="Plain Text"/>
    <w:basedOn w:val="a3"/>
    <w:link w:val="afd"/>
    <w:uiPriority w:val="99"/>
    <w:qFormat/>
    <w:pPr>
      <w:spacing w:after="0"/>
      <w:jc w:val="left"/>
    </w:pPr>
    <w:rPr>
      <w:rFonts w:ascii="Courier New" w:hAnsi="Courier New" w:cs="Courier New"/>
      <w:sz w:val="20"/>
      <w:szCs w:val="20"/>
    </w:rPr>
  </w:style>
  <w:style w:type="paragraph" w:customStyle="1" w:styleId="ConsNormal">
    <w:name w:val="ConsNormal"/>
    <w:qFormat/>
    <w:pPr>
      <w:widowControl w:val="0"/>
      <w:ind w:right="19772" w:firstLine="720"/>
    </w:pPr>
    <w:rPr>
      <w:rFonts w:ascii="Arial" w:hAnsi="Arial" w:cs="Arial"/>
    </w:rPr>
  </w:style>
  <w:style w:type="paragraph" w:styleId="afffff9">
    <w:name w:val="Normal (Web)"/>
    <w:basedOn w:val="a3"/>
    <w:uiPriority w:val="99"/>
    <w:qFormat/>
    <w:pPr>
      <w:spacing w:beforeAutospacing="1" w:afterAutospacing="1"/>
      <w:jc w:val="left"/>
    </w:pPr>
  </w:style>
  <w:style w:type="paragraph" w:customStyle="1" w:styleId="ConsNonformat">
    <w:name w:val="ConsNonformat"/>
    <w:uiPriority w:val="99"/>
    <w:semiHidden/>
    <w:qFormat/>
    <w:pPr>
      <w:widowControl w:val="0"/>
      <w:ind w:right="19772"/>
    </w:pPr>
    <w:rPr>
      <w:rFonts w:ascii="Courier New" w:hAnsi="Courier New" w:cs="Courier New"/>
    </w:rPr>
  </w:style>
  <w:style w:type="paragraph" w:styleId="HTML0">
    <w:name w:val="HTML Address"/>
    <w:basedOn w:val="a3"/>
    <w:link w:val="HTML"/>
    <w:uiPriority w:val="99"/>
    <w:qFormat/>
    <w:rPr>
      <w:i/>
      <w:iCs/>
    </w:rPr>
  </w:style>
  <w:style w:type="paragraph" w:styleId="afffffa">
    <w:name w:val="envelope address"/>
    <w:basedOn w:val="a3"/>
    <w:uiPriority w:val="99"/>
    <w:pPr>
      <w:ind w:left="2880"/>
    </w:pPr>
    <w:rPr>
      <w:rFonts w:ascii="Arial" w:hAnsi="Arial" w:cs="Arial"/>
    </w:rPr>
  </w:style>
  <w:style w:type="paragraph" w:styleId="aff4">
    <w:name w:val="Note Heading"/>
    <w:basedOn w:val="a3"/>
    <w:next w:val="a3"/>
    <w:link w:val="aff3"/>
    <w:uiPriority w:val="99"/>
    <w:qFormat/>
  </w:style>
  <w:style w:type="paragraph" w:styleId="aff6">
    <w:name w:val="Body Text First Indent"/>
    <w:basedOn w:val="af3"/>
    <w:link w:val="aff5"/>
    <w:uiPriority w:val="99"/>
    <w:pPr>
      <w:ind w:firstLine="210"/>
    </w:pPr>
  </w:style>
  <w:style w:type="paragraph" w:styleId="28">
    <w:name w:val="Body Text First Indent 2"/>
    <w:basedOn w:val="17"/>
    <w:link w:val="27"/>
    <w:uiPriority w:val="99"/>
    <w:qFormat/>
    <w:pPr>
      <w:spacing w:before="0" w:after="120"/>
      <w:ind w:left="283" w:firstLine="210"/>
    </w:pPr>
  </w:style>
  <w:style w:type="paragraph" w:styleId="2f">
    <w:name w:val="envelope return"/>
    <w:basedOn w:val="a3"/>
    <w:uiPriority w:val="99"/>
    <w:rPr>
      <w:rFonts w:ascii="Arial" w:hAnsi="Arial" w:cs="Arial"/>
      <w:sz w:val="20"/>
      <w:szCs w:val="20"/>
    </w:rPr>
  </w:style>
  <w:style w:type="paragraph" w:styleId="afffffb">
    <w:name w:val="Normal Indent"/>
    <w:basedOn w:val="a3"/>
    <w:uiPriority w:val="99"/>
    <w:qFormat/>
    <w:pPr>
      <w:ind w:left="708"/>
    </w:pPr>
  </w:style>
  <w:style w:type="paragraph" w:styleId="aff9">
    <w:name w:val="Signature"/>
    <w:basedOn w:val="a3"/>
    <w:link w:val="aff8"/>
    <w:uiPriority w:val="99"/>
    <w:pPr>
      <w:ind w:left="4252"/>
    </w:pPr>
  </w:style>
  <w:style w:type="paragraph" w:styleId="affb">
    <w:name w:val="Salutation"/>
    <w:basedOn w:val="a3"/>
    <w:next w:val="a3"/>
    <w:link w:val="affa"/>
    <w:uiPriority w:val="99"/>
  </w:style>
  <w:style w:type="paragraph" w:styleId="afffffc">
    <w:name w:val="List Continue"/>
    <w:basedOn w:val="a3"/>
    <w:uiPriority w:val="99"/>
    <w:pPr>
      <w:spacing w:after="120"/>
      <w:ind w:left="283"/>
    </w:pPr>
  </w:style>
  <w:style w:type="paragraph" w:styleId="2f0">
    <w:name w:val="List Continue 2"/>
    <w:basedOn w:val="a3"/>
    <w:uiPriority w:val="99"/>
    <w:pPr>
      <w:spacing w:after="120"/>
      <w:ind w:left="566"/>
    </w:pPr>
  </w:style>
  <w:style w:type="paragraph" w:styleId="3f0">
    <w:name w:val="List Continue 3"/>
    <w:basedOn w:val="a3"/>
    <w:uiPriority w:val="99"/>
    <w:pPr>
      <w:spacing w:after="120"/>
      <w:ind w:left="849"/>
    </w:pPr>
  </w:style>
  <w:style w:type="paragraph" w:styleId="43">
    <w:name w:val="List Continue 4"/>
    <w:basedOn w:val="a3"/>
    <w:uiPriority w:val="99"/>
    <w:pPr>
      <w:spacing w:after="120"/>
      <w:ind w:left="1132"/>
    </w:pPr>
  </w:style>
  <w:style w:type="paragraph" w:styleId="53">
    <w:name w:val="List Continue 5"/>
    <w:basedOn w:val="a3"/>
    <w:uiPriority w:val="99"/>
    <w:pPr>
      <w:spacing w:after="120"/>
      <w:ind w:left="1415"/>
    </w:pPr>
  </w:style>
  <w:style w:type="paragraph" w:styleId="affe">
    <w:name w:val="Closing"/>
    <w:basedOn w:val="a3"/>
    <w:link w:val="affd"/>
    <w:uiPriority w:val="99"/>
    <w:pPr>
      <w:ind w:left="4252"/>
    </w:pPr>
  </w:style>
  <w:style w:type="paragraph" w:styleId="2f1">
    <w:name w:val="List 2"/>
    <w:basedOn w:val="a3"/>
    <w:uiPriority w:val="99"/>
    <w:qFormat/>
    <w:pPr>
      <w:ind w:left="566" w:hanging="283"/>
    </w:pPr>
  </w:style>
  <w:style w:type="paragraph" w:styleId="3f1">
    <w:name w:val="List 3"/>
    <w:basedOn w:val="a3"/>
    <w:uiPriority w:val="99"/>
    <w:qFormat/>
    <w:pPr>
      <w:ind w:left="849" w:hanging="283"/>
    </w:pPr>
  </w:style>
  <w:style w:type="paragraph" w:styleId="44">
    <w:name w:val="List 4"/>
    <w:basedOn w:val="a3"/>
    <w:uiPriority w:val="99"/>
    <w:qFormat/>
    <w:pPr>
      <w:ind w:left="1132" w:hanging="283"/>
    </w:pPr>
  </w:style>
  <w:style w:type="paragraph" w:styleId="54">
    <w:name w:val="List 5"/>
    <w:basedOn w:val="a3"/>
    <w:uiPriority w:val="99"/>
    <w:qFormat/>
    <w:pPr>
      <w:ind w:left="1415" w:hanging="283"/>
    </w:pPr>
  </w:style>
  <w:style w:type="paragraph" w:styleId="HTML9">
    <w:name w:val="HTML Preformatted"/>
    <w:basedOn w:val="a3"/>
    <w:link w:val="HTML8"/>
    <w:uiPriority w:val="99"/>
    <w:qFormat/>
    <w:rPr>
      <w:rFonts w:ascii="Courier New" w:hAnsi="Courier New" w:cs="Courier New"/>
      <w:sz w:val="20"/>
      <w:szCs w:val="20"/>
    </w:rPr>
  </w:style>
  <w:style w:type="paragraph" w:styleId="afff1">
    <w:name w:val="Message Header"/>
    <w:basedOn w:val="a3"/>
    <w:link w:val="afff0"/>
    <w:uiPriority w:val="99"/>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Cambria" w:hAnsi="Cambria" w:cs="Cambria"/>
    </w:rPr>
  </w:style>
  <w:style w:type="paragraph" w:styleId="afff3">
    <w:name w:val="E-mail Signature"/>
    <w:basedOn w:val="a3"/>
    <w:link w:val="afff2"/>
    <w:uiPriority w:val="99"/>
    <w:qFormat/>
  </w:style>
  <w:style w:type="paragraph" w:styleId="45">
    <w:name w:val="toc 4"/>
    <w:basedOn w:val="a3"/>
    <w:next w:val="a3"/>
    <w:uiPriority w:val="39"/>
    <w:unhideWhenUsed/>
    <w:pPr>
      <w:spacing w:after="57"/>
      <w:ind w:firstLine="567"/>
    </w:pPr>
    <w:rPr>
      <w:sz w:val="22"/>
    </w:rPr>
  </w:style>
  <w:style w:type="paragraph" w:styleId="55">
    <w:name w:val="toc 5"/>
    <w:basedOn w:val="a3"/>
    <w:next w:val="a3"/>
    <w:uiPriority w:val="39"/>
    <w:unhideWhenUsed/>
    <w:pPr>
      <w:spacing w:after="57"/>
      <w:ind w:firstLine="850"/>
    </w:pPr>
    <w:rPr>
      <w:sz w:val="22"/>
    </w:rPr>
  </w:style>
  <w:style w:type="paragraph" w:styleId="61">
    <w:name w:val="toc 6"/>
    <w:basedOn w:val="a3"/>
    <w:next w:val="a3"/>
    <w:uiPriority w:val="39"/>
    <w:unhideWhenUsed/>
    <w:pPr>
      <w:spacing w:after="57"/>
      <w:ind w:firstLine="1134"/>
    </w:pPr>
    <w:rPr>
      <w:sz w:val="22"/>
    </w:rPr>
  </w:style>
  <w:style w:type="paragraph" w:styleId="71">
    <w:name w:val="toc 7"/>
    <w:basedOn w:val="a3"/>
    <w:next w:val="a3"/>
    <w:uiPriority w:val="39"/>
    <w:unhideWhenUsed/>
    <w:pPr>
      <w:spacing w:after="57"/>
      <w:ind w:firstLine="1417"/>
    </w:pPr>
    <w:rPr>
      <w:sz w:val="22"/>
    </w:rPr>
  </w:style>
  <w:style w:type="paragraph" w:styleId="81">
    <w:name w:val="toc 8"/>
    <w:basedOn w:val="a3"/>
    <w:next w:val="a3"/>
    <w:uiPriority w:val="39"/>
    <w:unhideWhenUsed/>
    <w:pPr>
      <w:spacing w:after="57"/>
      <w:ind w:firstLine="1701"/>
    </w:pPr>
    <w:rPr>
      <w:sz w:val="22"/>
    </w:rPr>
  </w:style>
  <w:style w:type="paragraph" w:styleId="91">
    <w:name w:val="toc 9"/>
    <w:basedOn w:val="a3"/>
    <w:next w:val="a3"/>
    <w:uiPriority w:val="39"/>
    <w:unhideWhenUsed/>
    <w:pPr>
      <w:spacing w:after="57"/>
      <w:ind w:firstLine="1984"/>
    </w:pPr>
    <w:rPr>
      <w:sz w:val="22"/>
    </w:rPr>
  </w:style>
  <w:style w:type="paragraph" w:customStyle="1" w:styleId="10">
    <w:name w:val="Стиль1"/>
    <w:basedOn w:val="a3"/>
    <w:qFormat/>
    <w:pPr>
      <w:keepNext/>
      <w:keepLines/>
      <w:widowControl w:val="0"/>
      <w:numPr>
        <w:numId w:val="5"/>
      </w:numPr>
      <w:suppressLineNumbers/>
      <w:jc w:val="left"/>
    </w:pPr>
    <w:rPr>
      <w:b/>
      <w:bCs/>
      <w:sz w:val="28"/>
      <w:szCs w:val="28"/>
    </w:rPr>
  </w:style>
  <w:style w:type="paragraph" w:customStyle="1" w:styleId="2-1">
    <w:name w:val="содержание2-1"/>
    <w:basedOn w:val="32"/>
    <w:next w:val="a3"/>
    <w:uiPriority w:val="99"/>
    <w:qFormat/>
  </w:style>
  <w:style w:type="paragraph" w:customStyle="1" w:styleId="210">
    <w:name w:val="Заголовок 2.1"/>
    <w:basedOn w:val="11"/>
    <w:uiPriority w:val="99"/>
    <w:qFormat/>
    <w:pPr>
      <w:keepLines/>
      <w:widowControl w:val="0"/>
      <w:suppressLineNumbers/>
    </w:pPr>
    <w:rPr>
      <w:caps/>
    </w:rPr>
  </w:style>
  <w:style w:type="paragraph" w:customStyle="1" w:styleId="20">
    <w:name w:val="Стиль2"/>
    <w:basedOn w:val="2d"/>
    <w:uiPriority w:val="99"/>
    <w:qFormat/>
    <w:pPr>
      <w:keepNext/>
      <w:keepLines/>
      <w:widowControl w:val="0"/>
      <w:numPr>
        <w:ilvl w:val="1"/>
        <w:numId w:val="5"/>
      </w:numPr>
      <w:suppressLineNumbers/>
      <w:tabs>
        <w:tab w:val="left" w:pos="1492"/>
      </w:tabs>
    </w:pPr>
    <w:rPr>
      <w:b/>
      <w:bCs/>
    </w:rPr>
  </w:style>
  <w:style w:type="paragraph" w:customStyle="1" w:styleId="31">
    <w:name w:val="Стиль3"/>
    <w:basedOn w:val="26"/>
    <w:uiPriority w:val="99"/>
    <w:qFormat/>
    <w:pPr>
      <w:widowControl w:val="0"/>
      <w:numPr>
        <w:ilvl w:val="2"/>
        <w:numId w:val="5"/>
      </w:numPr>
      <w:spacing w:after="0" w:line="240" w:lineRule="auto"/>
    </w:pPr>
  </w:style>
  <w:style w:type="paragraph" w:customStyle="1" w:styleId="2-11">
    <w:name w:val="содержание2-11"/>
    <w:basedOn w:val="a3"/>
    <w:uiPriority w:val="99"/>
    <w:qFormat/>
  </w:style>
  <w:style w:type="paragraph" w:customStyle="1" w:styleId="46">
    <w:name w:val="Стиль4"/>
    <w:basedOn w:val="21"/>
    <w:next w:val="a3"/>
    <w:uiPriority w:val="99"/>
    <w:qFormat/>
    <w:pPr>
      <w:keepLines/>
      <w:widowControl w:val="0"/>
      <w:suppressLineNumbers/>
      <w:ind w:firstLine="567"/>
    </w:pPr>
  </w:style>
  <w:style w:type="paragraph" w:customStyle="1" w:styleId="afffffd">
    <w:name w:val="Таблица заголовок"/>
    <w:basedOn w:val="a3"/>
    <w:uiPriority w:val="99"/>
    <w:qFormat/>
    <w:pPr>
      <w:spacing w:before="120" w:after="120" w:line="360" w:lineRule="auto"/>
      <w:jc w:val="right"/>
    </w:pPr>
    <w:rPr>
      <w:b/>
      <w:bCs/>
      <w:sz w:val="28"/>
      <w:szCs w:val="28"/>
    </w:rPr>
  </w:style>
  <w:style w:type="paragraph" w:customStyle="1" w:styleId="afffffe">
    <w:name w:val="текст таблицы"/>
    <w:basedOn w:val="a3"/>
    <w:uiPriority w:val="99"/>
    <w:qFormat/>
    <w:pPr>
      <w:spacing w:before="120" w:after="0"/>
      <w:ind w:right="-102"/>
      <w:jc w:val="left"/>
    </w:pPr>
  </w:style>
  <w:style w:type="paragraph" w:customStyle="1" w:styleId="affffff">
    <w:name w:val="Пункт Знак"/>
    <w:basedOn w:val="a3"/>
    <w:uiPriority w:val="99"/>
    <w:qFormat/>
    <w:pPr>
      <w:tabs>
        <w:tab w:val="left" w:pos="1134"/>
        <w:tab w:val="left" w:pos="1701"/>
      </w:tabs>
      <w:spacing w:after="0" w:line="360" w:lineRule="auto"/>
      <w:ind w:left="1134" w:hanging="567"/>
    </w:pPr>
    <w:rPr>
      <w:sz w:val="28"/>
      <w:szCs w:val="28"/>
    </w:rPr>
  </w:style>
  <w:style w:type="paragraph" w:customStyle="1" w:styleId="affffff0">
    <w:name w:val="a"/>
    <w:basedOn w:val="a3"/>
    <w:uiPriority w:val="99"/>
    <w:qFormat/>
    <w:pPr>
      <w:spacing w:after="0" w:line="360" w:lineRule="auto"/>
      <w:ind w:left="1134" w:hanging="567"/>
    </w:pPr>
    <w:rPr>
      <w:sz w:val="28"/>
      <w:szCs w:val="28"/>
    </w:rPr>
  </w:style>
  <w:style w:type="paragraph" w:customStyle="1" w:styleId="affffff1">
    <w:name w:val="Словарная статья"/>
    <w:basedOn w:val="a3"/>
    <w:next w:val="a3"/>
    <w:uiPriority w:val="99"/>
    <w:qFormat/>
    <w:pPr>
      <w:spacing w:after="0"/>
      <w:ind w:right="118"/>
    </w:pPr>
    <w:rPr>
      <w:rFonts w:ascii="Arial" w:hAnsi="Arial" w:cs="Arial"/>
      <w:sz w:val="20"/>
      <w:szCs w:val="20"/>
    </w:rPr>
  </w:style>
  <w:style w:type="paragraph" w:customStyle="1" w:styleId="affffff2">
    <w:name w:val="Комментарий пользователя"/>
    <w:basedOn w:val="a3"/>
    <w:next w:val="a3"/>
    <w:uiPriority w:val="99"/>
    <w:qFormat/>
    <w:pPr>
      <w:spacing w:after="0"/>
      <w:ind w:left="170"/>
      <w:jc w:val="left"/>
    </w:pPr>
    <w:rPr>
      <w:rFonts w:ascii="Arial" w:hAnsi="Arial" w:cs="Arial"/>
      <w:i/>
      <w:iCs/>
      <w:color w:val="000080"/>
      <w:sz w:val="20"/>
      <w:szCs w:val="20"/>
    </w:rPr>
  </w:style>
  <w:style w:type="paragraph" w:styleId="afff5">
    <w:name w:val="Balloon Text"/>
    <w:basedOn w:val="a3"/>
    <w:link w:val="afff4"/>
    <w:uiPriority w:val="99"/>
    <w:semiHidden/>
    <w:qFormat/>
    <w:rPr>
      <w:sz w:val="20"/>
      <w:szCs w:val="2"/>
    </w:rPr>
  </w:style>
  <w:style w:type="paragraph" w:customStyle="1" w:styleId="1DocumentHeader1">
    <w:name w:val="Заголовок 1.Document Header1"/>
    <w:basedOn w:val="a3"/>
    <w:next w:val="a3"/>
    <w:uiPriority w:val="99"/>
    <w:qFormat/>
    <w:pPr>
      <w:keepNext/>
      <w:spacing w:before="240"/>
      <w:jc w:val="center"/>
      <w:outlineLvl w:val="0"/>
    </w:pPr>
    <w:rPr>
      <w:sz w:val="36"/>
      <w:szCs w:val="36"/>
    </w:rPr>
  </w:style>
  <w:style w:type="paragraph" w:customStyle="1" w:styleId="ConsPlusNormal0">
    <w:name w:val="ConsPlusNormal"/>
    <w:link w:val="ConsPlusNormal"/>
    <w:uiPriority w:val="99"/>
    <w:qFormat/>
    <w:pPr>
      <w:widowControl w:val="0"/>
      <w:ind w:firstLine="720"/>
    </w:pPr>
    <w:rPr>
      <w:rFonts w:ascii="Arial" w:hAnsi="Arial" w:cs="Arial"/>
    </w:rPr>
  </w:style>
  <w:style w:type="paragraph" w:styleId="afff8">
    <w:name w:val="annotation text"/>
    <w:basedOn w:val="a3"/>
    <w:link w:val="afff7"/>
    <w:uiPriority w:val="99"/>
    <w:semiHidden/>
    <w:rPr>
      <w:sz w:val="20"/>
      <w:szCs w:val="20"/>
    </w:rPr>
  </w:style>
  <w:style w:type="paragraph" w:styleId="afffa">
    <w:name w:val="annotation subject"/>
    <w:basedOn w:val="afff8"/>
    <w:next w:val="afff8"/>
    <w:link w:val="afff9"/>
    <w:uiPriority w:val="99"/>
    <w:semiHidden/>
    <w:qFormat/>
    <w:rPr>
      <w:b/>
      <w:bCs/>
    </w:rPr>
  </w:style>
  <w:style w:type="paragraph" w:customStyle="1" w:styleId="200">
    <w:name w:val="20"/>
    <w:basedOn w:val="a3"/>
    <w:uiPriority w:val="99"/>
    <w:qFormat/>
    <w:pPr>
      <w:spacing w:before="104" w:after="104"/>
      <w:ind w:left="104" w:right="104"/>
      <w:jc w:val="left"/>
    </w:pPr>
  </w:style>
  <w:style w:type="paragraph" w:customStyle="1" w:styleId="affff3">
    <w:name w:val="Пункт"/>
    <w:basedOn w:val="a3"/>
    <w:link w:val="15"/>
    <w:uiPriority w:val="99"/>
    <w:qFormat/>
    <w:pPr>
      <w:tabs>
        <w:tab w:val="left" w:pos="1980"/>
      </w:tabs>
      <w:spacing w:after="0"/>
      <w:ind w:left="1404" w:hanging="504"/>
    </w:pPr>
  </w:style>
  <w:style w:type="paragraph" w:customStyle="1" w:styleId="affffff3">
    <w:name w:val="Подпункт"/>
    <w:basedOn w:val="affff3"/>
    <w:qFormat/>
    <w:pPr>
      <w:tabs>
        <w:tab w:val="clear" w:pos="1980"/>
        <w:tab w:val="left" w:pos="2520"/>
      </w:tabs>
      <w:ind w:left="1728" w:hanging="648"/>
    </w:pPr>
  </w:style>
  <w:style w:type="paragraph" w:styleId="afffc">
    <w:name w:val="Document Map"/>
    <w:basedOn w:val="a3"/>
    <w:link w:val="afffb"/>
    <w:uiPriority w:val="99"/>
    <w:semiHidden/>
    <w:qFormat/>
    <w:pPr>
      <w:shd w:val="clear" w:color="auto" w:fill="000080"/>
    </w:pPr>
    <w:rPr>
      <w:sz w:val="2"/>
      <w:szCs w:val="2"/>
    </w:rPr>
  </w:style>
  <w:style w:type="paragraph" w:customStyle="1" w:styleId="affffff4">
    <w:name w:val="Таблица шапка"/>
    <w:basedOn w:val="a3"/>
    <w:uiPriority w:val="99"/>
    <w:qFormat/>
    <w:pPr>
      <w:keepNext/>
      <w:spacing w:before="40" w:after="40"/>
      <w:ind w:left="57" w:right="57"/>
      <w:jc w:val="left"/>
    </w:pPr>
    <w:rPr>
      <w:sz w:val="18"/>
      <w:szCs w:val="18"/>
    </w:rPr>
  </w:style>
  <w:style w:type="paragraph" w:customStyle="1" w:styleId="affffff5">
    <w:name w:val="Таблица текст"/>
    <w:basedOn w:val="a3"/>
    <w:qFormat/>
    <w:pPr>
      <w:spacing w:before="40" w:after="40"/>
      <w:ind w:left="57" w:right="57"/>
      <w:jc w:val="left"/>
    </w:pPr>
    <w:rPr>
      <w:sz w:val="22"/>
      <w:szCs w:val="22"/>
    </w:rPr>
  </w:style>
  <w:style w:type="paragraph" w:customStyle="1" w:styleId="a0">
    <w:name w:val="пункт"/>
    <w:basedOn w:val="a3"/>
    <w:uiPriority w:val="99"/>
    <w:qFormat/>
    <w:pPr>
      <w:numPr>
        <w:ilvl w:val="2"/>
        <w:numId w:val="7"/>
      </w:numPr>
      <w:spacing w:before="60"/>
      <w:jc w:val="left"/>
    </w:pPr>
  </w:style>
  <w:style w:type="paragraph" w:styleId="19">
    <w:name w:val="index 1"/>
    <w:basedOn w:val="a3"/>
    <w:next w:val="a3"/>
    <w:uiPriority w:val="99"/>
    <w:semiHidden/>
    <w:pPr>
      <w:ind w:left="240" w:hanging="240"/>
    </w:pPr>
  </w:style>
  <w:style w:type="paragraph" w:customStyle="1" w:styleId="1a">
    <w:name w:val="Обычный1"/>
    <w:uiPriority w:val="99"/>
    <w:qFormat/>
    <w:rPr>
      <w:sz w:val="24"/>
      <w:szCs w:val="24"/>
    </w:rPr>
  </w:style>
  <w:style w:type="paragraph" w:customStyle="1" w:styleId="ConsPlusNonformat">
    <w:name w:val="ConsPlusNonformat"/>
    <w:uiPriority w:val="99"/>
    <w:qFormat/>
    <w:pPr>
      <w:widowControl w:val="0"/>
    </w:pPr>
    <w:rPr>
      <w:rFonts w:ascii="Courier New" w:hAnsi="Courier New" w:cs="Courier New"/>
    </w:rPr>
  </w:style>
  <w:style w:type="paragraph" w:styleId="affffff6">
    <w:name w:val="No Spacing"/>
    <w:uiPriority w:val="1"/>
    <w:qFormat/>
    <w:rPr>
      <w:sz w:val="24"/>
      <w:szCs w:val="24"/>
    </w:rPr>
  </w:style>
  <w:style w:type="paragraph" w:styleId="affff">
    <w:name w:val="endnote text"/>
    <w:basedOn w:val="a3"/>
    <w:link w:val="afffe"/>
    <w:uiPriority w:val="99"/>
    <w:rPr>
      <w:sz w:val="20"/>
      <w:szCs w:val="20"/>
    </w:rPr>
  </w:style>
  <w:style w:type="paragraph" w:customStyle="1" w:styleId="112">
    <w:name w:val="Основной текст с отступом11"/>
    <w:basedOn w:val="a3"/>
    <w:uiPriority w:val="99"/>
    <w:qFormat/>
    <w:pPr>
      <w:spacing w:before="60" w:after="0"/>
      <w:ind w:firstLine="851"/>
    </w:pPr>
  </w:style>
  <w:style w:type="paragraph" w:styleId="affff5">
    <w:name w:val="List Paragraph"/>
    <w:basedOn w:val="a3"/>
    <w:link w:val="affff4"/>
    <w:uiPriority w:val="34"/>
    <w:qFormat/>
    <w:pPr>
      <w:spacing w:after="0"/>
      <w:ind w:left="720"/>
      <w:jc w:val="left"/>
    </w:pPr>
  </w:style>
  <w:style w:type="paragraph" w:styleId="2a">
    <w:name w:val="Body Text 2"/>
    <w:basedOn w:val="a3"/>
    <w:link w:val="29"/>
    <w:qFormat/>
    <w:pPr>
      <w:spacing w:after="120" w:line="480" w:lineRule="auto"/>
    </w:pPr>
  </w:style>
  <w:style w:type="paragraph" w:customStyle="1" w:styleId="Iniiaiieoaeno">
    <w:name w:val="Iniiaiie oaeno"/>
    <w:basedOn w:val="a3"/>
    <w:uiPriority w:val="99"/>
    <w:qFormat/>
    <w:pPr>
      <w:spacing w:after="0"/>
      <w:jc w:val="center"/>
    </w:pPr>
    <w:rPr>
      <w:rFonts w:ascii="Arial" w:hAnsi="Arial" w:cs="Arial"/>
    </w:rPr>
  </w:style>
  <w:style w:type="paragraph" w:customStyle="1" w:styleId="1b">
    <w:name w:val="Абзац списка1"/>
    <w:basedOn w:val="a3"/>
    <w:qFormat/>
    <w:pPr>
      <w:spacing w:after="0"/>
      <w:ind w:left="720"/>
      <w:contextualSpacing/>
      <w:jc w:val="left"/>
    </w:pPr>
    <w:rPr>
      <w:rFonts w:ascii="Cambria" w:eastAsia="MS Mincho" w:hAnsi="Cambria"/>
    </w:rPr>
  </w:style>
  <w:style w:type="paragraph" w:customStyle="1" w:styleId="affffff7">
    <w:name w:val="Таблицы (моноширинный)"/>
    <w:basedOn w:val="a3"/>
    <w:next w:val="a3"/>
    <w:uiPriority w:val="99"/>
    <w:qFormat/>
    <w:pPr>
      <w:spacing w:after="0"/>
      <w:jc w:val="left"/>
    </w:pPr>
    <w:rPr>
      <w:rFonts w:ascii="Courier New" w:eastAsiaTheme="minorHAnsi" w:hAnsi="Courier New" w:cs="Courier New"/>
      <w:lang w:eastAsia="en-US"/>
    </w:rPr>
  </w:style>
  <w:style w:type="paragraph" w:customStyle="1" w:styleId="affffff8">
    <w:name w:val="Подподпункт"/>
    <w:basedOn w:val="affffff3"/>
    <w:qFormat/>
    <w:pPr>
      <w:tabs>
        <w:tab w:val="clear" w:pos="2520"/>
        <w:tab w:val="left" w:pos="360"/>
      </w:tabs>
      <w:spacing w:line="360" w:lineRule="auto"/>
      <w:ind w:left="567" w:hanging="567"/>
    </w:pPr>
    <w:rPr>
      <w:sz w:val="28"/>
      <w:szCs w:val="20"/>
    </w:rPr>
  </w:style>
  <w:style w:type="paragraph" w:customStyle="1" w:styleId="-30">
    <w:name w:val="Пункт-3"/>
    <w:basedOn w:val="a3"/>
    <w:link w:val="-3"/>
    <w:qFormat/>
    <w:pPr>
      <w:tabs>
        <w:tab w:val="left" w:pos="1418"/>
      </w:tabs>
      <w:spacing w:after="0"/>
    </w:pPr>
    <w:rPr>
      <w:sz w:val="28"/>
      <w:szCs w:val="20"/>
    </w:rPr>
  </w:style>
  <w:style w:type="paragraph" w:customStyle="1" w:styleId="3b">
    <w:name w:val="Основной текст (3)"/>
    <w:basedOn w:val="a3"/>
    <w:link w:val="3a"/>
    <w:qFormat/>
    <w:pPr>
      <w:widowControl w:val="0"/>
      <w:shd w:val="clear" w:color="auto" w:fill="FFFFFF"/>
      <w:spacing w:after="0" w:line="274" w:lineRule="exact"/>
      <w:ind w:firstLine="709"/>
      <w:jc w:val="center"/>
    </w:pPr>
    <w:rPr>
      <w:b/>
      <w:bCs/>
      <w:sz w:val="20"/>
      <w:szCs w:val="20"/>
    </w:rPr>
  </w:style>
  <w:style w:type="paragraph" w:customStyle="1" w:styleId="Default">
    <w:name w:val="Default"/>
    <w:qFormat/>
    <w:rPr>
      <w:color w:val="000000"/>
      <w:sz w:val="24"/>
      <w:szCs w:val="24"/>
      <w:lang w:eastAsia="en-US"/>
    </w:rPr>
  </w:style>
  <w:style w:type="paragraph" w:customStyle="1" w:styleId="-4">
    <w:name w:val="Пункт-4"/>
    <w:basedOn w:val="a3"/>
    <w:qFormat/>
    <w:pPr>
      <w:tabs>
        <w:tab w:val="left" w:pos="643"/>
      </w:tabs>
      <w:spacing w:after="0"/>
      <w:ind w:left="643" w:hanging="360"/>
    </w:pPr>
    <w:rPr>
      <w:sz w:val="28"/>
      <w:szCs w:val="20"/>
    </w:rPr>
  </w:style>
  <w:style w:type="paragraph" w:styleId="affffff9">
    <w:name w:val="Revision"/>
    <w:uiPriority w:val="99"/>
    <w:semiHidden/>
    <w:qFormat/>
    <w:rPr>
      <w:sz w:val="24"/>
      <w:szCs w:val="24"/>
    </w:rPr>
  </w:style>
  <w:style w:type="paragraph" w:customStyle="1" w:styleId="affff7">
    <w:name w:val="Ариал"/>
    <w:basedOn w:val="a3"/>
    <w:link w:val="16"/>
    <w:uiPriority w:val="99"/>
    <w:qFormat/>
    <w:pPr>
      <w:spacing w:before="120" w:after="120" w:line="360" w:lineRule="auto"/>
      <w:ind w:firstLine="851"/>
    </w:pPr>
    <w:rPr>
      <w:rFonts w:ascii="Arial" w:hAnsi="Arial"/>
      <w:szCs w:val="20"/>
    </w:rPr>
  </w:style>
  <w:style w:type="paragraph" w:customStyle="1" w:styleId="1c">
    <w:name w:val="Цитата1"/>
    <w:basedOn w:val="a3"/>
    <w:qFormat/>
    <w:pPr>
      <w:shd w:val="clear" w:color="auto" w:fill="FFFFFF"/>
      <w:spacing w:after="0" w:line="360" w:lineRule="auto"/>
      <w:ind w:left="34" w:right="32" w:firstLine="595"/>
    </w:pPr>
    <w:rPr>
      <w:rFonts w:ascii="Arial" w:hAnsi="Arial"/>
      <w:color w:val="000000"/>
      <w:sz w:val="22"/>
      <w:szCs w:val="20"/>
    </w:rPr>
  </w:style>
  <w:style w:type="paragraph" w:customStyle="1" w:styleId="1">
    <w:name w:val="Заголовок_1"/>
    <w:basedOn w:val="a3"/>
    <w:uiPriority w:val="99"/>
    <w:qFormat/>
    <w:pPr>
      <w:keepNext/>
      <w:keepLines/>
      <w:numPr>
        <w:numId w:val="10"/>
      </w:numPr>
      <w:spacing w:before="360" w:after="120"/>
      <w:jc w:val="center"/>
      <w:outlineLvl w:val="0"/>
    </w:pPr>
    <w:rPr>
      <w:rFonts w:ascii="Arial" w:hAnsi="Arial" w:cs="Arial"/>
      <w:b/>
      <w:bCs/>
      <w:caps/>
      <w:sz w:val="36"/>
      <w:szCs w:val="28"/>
    </w:rPr>
  </w:style>
  <w:style w:type="paragraph" w:customStyle="1" w:styleId="3">
    <w:name w:val="Пункт_3"/>
    <w:basedOn w:val="a3"/>
    <w:uiPriority w:val="99"/>
    <w:qFormat/>
    <w:pPr>
      <w:numPr>
        <w:ilvl w:val="2"/>
        <w:numId w:val="10"/>
      </w:numPr>
      <w:spacing w:after="0"/>
    </w:pPr>
    <w:rPr>
      <w:sz w:val="28"/>
      <w:szCs w:val="28"/>
    </w:rPr>
  </w:style>
  <w:style w:type="paragraph" w:customStyle="1" w:styleId="2">
    <w:name w:val="Пункт_2"/>
    <w:basedOn w:val="a3"/>
    <w:uiPriority w:val="99"/>
    <w:qFormat/>
    <w:pPr>
      <w:numPr>
        <w:ilvl w:val="1"/>
        <w:numId w:val="10"/>
      </w:numPr>
      <w:spacing w:after="0"/>
    </w:pPr>
    <w:rPr>
      <w:sz w:val="28"/>
      <w:szCs w:val="20"/>
    </w:rPr>
  </w:style>
  <w:style w:type="paragraph" w:customStyle="1" w:styleId="56">
    <w:name w:val="Пункт_5"/>
    <w:basedOn w:val="3"/>
    <w:uiPriority w:val="99"/>
    <w:qFormat/>
  </w:style>
  <w:style w:type="paragraph" w:customStyle="1" w:styleId="Times12">
    <w:name w:val="Times 12"/>
    <w:basedOn w:val="a3"/>
    <w:qFormat/>
    <w:pPr>
      <w:spacing w:after="0"/>
      <w:ind w:firstLine="567"/>
    </w:pPr>
    <w:rPr>
      <w:bCs/>
      <w:szCs w:val="22"/>
    </w:rPr>
  </w:style>
  <w:style w:type="paragraph" w:customStyle="1" w:styleId="-">
    <w:name w:val="_Маркер (номер) - с заголовком"/>
    <w:basedOn w:val="a3"/>
    <w:qFormat/>
    <w:pPr>
      <w:spacing w:before="240" w:line="360" w:lineRule="auto"/>
      <w:jc w:val="left"/>
    </w:pPr>
    <w:rPr>
      <w:b/>
      <w:bCs/>
      <w:szCs w:val="20"/>
    </w:rPr>
  </w:style>
  <w:style w:type="paragraph" w:customStyle="1" w:styleId="-31">
    <w:name w:val="подзаголовок-3"/>
    <w:basedOn w:val="-30"/>
    <w:qFormat/>
    <w:pPr>
      <w:keepNext/>
      <w:tabs>
        <w:tab w:val="clear" w:pos="1418"/>
        <w:tab w:val="left" w:pos="1134"/>
      </w:tabs>
      <w:spacing w:before="240" w:after="120"/>
      <w:ind w:left="1134" w:hanging="1134"/>
      <w:outlineLvl w:val="2"/>
    </w:pPr>
    <w:rPr>
      <w:b/>
      <w:sz w:val="24"/>
      <w:szCs w:val="28"/>
    </w:rPr>
  </w:style>
  <w:style w:type="paragraph" w:customStyle="1" w:styleId="affffffa">
    <w:name w:val="буквы"/>
    <w:basedOn w:val="a3"/>
    <w:qFormat/>
    <w:pPr>
      <w:tabs>
        <w:tab w:val="left" w:pos="564"/>
        <w:tab w:val="left" w:pos="1080"/>
      </w:tabs>
      <w:spacing w:after="0" w:line="360" w:lineRule="auto"/>
      <w:ind w:left="1080" w:hanging="360"/>
    </w:pPr>
    <w:rPr>
      <w:sz w:val="28"/>
      <w:szCs w:val="20"/>
    </w:rPr>
  </w:style>
  <w:style w:type="paragraph" w:customStyle="1" w:styleId="affffffb">
    <w:name w:val="Чертежный"/>
    <w:qFormat/>
    <w:pPr>
      <w:jc w:val="both"/>
    </w:pPr>
    <w:rPr>
      <w:rFonts w:ascii="ISOCPEUR" w:hAnsi="ISOCPEUR"/>
      <w:i/>
      <w:sz w:val="28"/>
      <w:lang w:val="uk-UA"/>
    </w:rPr>
  </w:style>
  <w:style w:type="paragraph" w:customStyle="1" w:styleId="3c">
    <w:name w:val="Основной текст3"/>
    <w:basedOn w:val="a3"/>
    <w:link w:val="affff8"/>
    <w:qFormat/>
    <w:pPr>
      <w:widowControl w:val="0"/>
      <w:shd w:val="clear" w:color="auto" w:fill="FFFFFF"/>
      <w:spacing w:after="0" w:line="274" w:lineRule="exact"/>
      <w:ind w:firstLine="560"/>
    </w:pPr>
    <w:rPr>
      <w:sz w:val="20"/>
      <w:szCs w:val="20"/>
    </w:rPr>
  </w:style>
  <w:style w:type="paragraph" w:customStyle="1" w:styleId="xl68">
    <w:name w:val="xl68"/>
    <w:basedOn w:val="a3"/>
    <w:uiPriority w:val="99"/>
    <w:qFormat/>
    <w:pPr>
      <w:shd w:val="clear" w:color="auto" w:fill="FFFFFF"/>
      <w:spacing w:beforeAutospacing="1" w:afterAutospacing="1"/>
      <w:jc w:val="center"/>
    </w:pPr>
    <w:rPr>
      <w:rFonts w:ascii="Arial CYR" w:hAnsi="Arial CYR" w:cs="Arial CYR"/>
      <w:b/>
      <w:bCs/>
      <w:sz w:val="28"/>
      <w:szCs w:val="28"/>
    </w:rPr>
  </w:style>
  <w:style w:type="paragraph" w:customStyle="1" w:styleId="TableParagraph">
    <w:name w:val="Table Paragraph"/>
    <w:basedOn w:val="a3"/>
    <w:uiPriority w:val="1"/>
    <w:qFormat/>
    <w:pPr>
      <w:widowControl w:val="0"/>
      <w:spacing w:after="0"/>
      <w:jc w:val="left"/>
    </w:pPr>
    <w:rPr>
      <w:rFonts w:ascii="Calibri" w:eastAsia="Calibri" w:hAnsi="Calibri"/>
      <w:sz w:val="22"/>
      <w:szCs w:val="22"/>
      <w:lang w:val="en-US" w:eastAsia="en-US"/>
    </w:rPr>
  </w:style>
  <w:style w:type="paragraph" w:customStyle="1" w:styleId="affffa">
    <w:name w:val="ОСНТ"/>
    <w:basedOn w:val="a3"/>
    <w:link w:val="affff9"/>
    <w:qFormat/>
    <w:pPr>
      <w:spacing w:after="0"/>
      <w:ind w:right="-1" w:firstLine="567"/>
    </w:pPr>
    <w:rPr>
      <w:szCs w:val="20"/>
    </w:rPr>
  </w:style>
  <w:style w:type="paragraph" w:customStyle="1" w:styleId="xl57">
    <w:name w:val="xl57"/>
    <w:basedOn w:val="a3"/>
    <w:uiPriority w:val="99"/>
    <w:qFormat/>
    <w:pPr>
      <w:spacing w:beforeAutospacing="1" w:afterAutospacing="1"/>
      <w:jc w:val="left"/>
    </w:pPr>
    <w:rPr>
      <w:rFonts w:ascii="Arial CYR" w:hAnsi="Arial CYR" w:cs="Arial CYR"/>
    </w:rPr>
  </w:style>
  <w:style w:type="paragraph" w:customStyle="1" w:styleId="Iniiaiieoaeno2">
    <w:name w:val="Iniiaiie oaeno 2"/>
    <w:basedOn w:val="a3"/>
    <w:qFormat/>
    <w:pPr>
      <w:widowControl w:val="0"/>
      <w:numPr>
        <w:ilvl w:val="1"/>
        <w:numId w:val="23"/>
      </w:numPr>
      <w:spacing w:after="0"/>
      <w:ind w:left="0" w:firstLine="720"/>
    </w:pPr>
  </w:style>
  <w:style w:type="paragraph" w:customStyle="1" w:styleId="IG">
    <w:name w:val="Текст_таблицы_IG"/>
    <w:basedOn w:val="a3"/>
    <w:uiPriority w:val="99"/>
    <w:qFormat/>
    <w:pPr>
      <w:spacing w:after="0"/>
      <w:jc w:val="left"/>
    </w:pPr>
  </w:style>
  <w:style w:type="paragraph" w:customStyle="1" w:styleId="xl38">
    <w:name w:val="xl38"/>
    <w:basedOn w:val="a3"/>
    <w:uiPriority w:val="99"/>
    <w:qFormat/>
    <w:pPr>
      <w:shd w:val="clear" w:color="auto" w:fill="FFFFFF"/>
      <w:spacing w:beforeAutospacing="1" w:afterAutospacing="1"/>
      <w:jc w:val="center"/>
    </w:pPr>
    <w:rPr>
      <w:rFonts w:ascii="Arial CYR" w:hAnsi="Arial CYR" w:cs="Arial CYR"/>
      <w:b/>
      <w:bCs/>
    </w:rPr>
  </w:style>
  <w:style w:type="paragraph" w:customStyle="1" w:styleId="xl51">
    <w:name w:val="xl51"/>
    <w:basedOn w:val="a3"/>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CYR" w:hAnsi="Arial CYR" w:cs="Arial CYR"/>
      <w:b/>
      <w:bCs/>
      <w:sz w:val="18"/>
      <w:szCs w:val="18"/>
    </w:rPr>
  </w:style>
  <w:style w:type="paragraph" w:customStyle="1" w:styleId="s1">
    <w:name w:val="s_1"/>
    <w:basedOn w:val="a3"/>
    <w:qFormat/>
    <w:pPr>
      <w:spacing w:beforeAutospacing="1" w:afterAutospacing="1"/>
      <w:jc w:val="left"/>
    </w:pPr>
  </w:style>
  <w:style w:type="paragraph" w:customStyle="1" w:styleId="FORMATTEXT">
    <w:name w:val=".FORMATTEXT"/>
    <w:uiPriority w:val="99"/>
    <w:qFormat/>
    <w:pPr>
      <w:widowControl w:val="0"/>
    </w:pPr>
    <w:rPr>
      <w:rFonts w:ascii="Arial" w:hAnsi="Arial" w:cs="Arial"/>
    </w:rPr>
  </w:style>
  <w:style w:type="paragraph" w:customStyle="1" w:styleId="FTNtxt">
    <w:name w:val="FTN_txt"/>
    <w:basedOn w:val="a3"/>
    <w:qFormat/>
    <w:pPr>
      <w:widowControl w:val="0"/>
      <w:numPr>
        <w:ilvl w:val="1"/>
        <w:numId w:val="39"/>
      </w:numPr>
      <w:tabs>
        <w:tab w:val="left" w:pos="1080"/>
      </w:tabs>
      <w:spacing w:after="0" w:line="288" w:lineRule="auto"/>
    </w:pPr>
    <w:rPr>
      <w:rFonts w:eastAsia="Arial Unicode MS"/>
    </w:rPr>
  </w:style>
  <w:style w:type="paragraph" w:customStyle="1" w:styleId="01">
    <w:name w:val="01"/>
    <w:basedOn w:val="a3"/>
    <w:uiPriority w:val="99"/>
    <w:qFormat/>
    <w:pPr>
      <w:spacing w:after="0" w:line="340" w:lineRule="atLeast"/>
      <w:ind w:left="284" w:firstLine="720"/>
    </w:pPr>
    <w:rPr>
      <w:rFonts w:ascii="Arial" w:hAnsi="Arial"/>
      <w:szCs w:val="20"/>
    </w:rPr>
  </w:style>
  <w:style w:type="paragraph" w:customStyle="1" w:styleId="12">
    <w:name w:val="Гиперссылка1"/>
    <w:basedOn w:val="a3"/>
    <w:link w:val="aff2"/>
    <w:uiPriority w:val="99"/>
    <w:qFormat/>
    <w:pPr>
      <w:spacing w:after="0"/>
      <w:jc w:val="left"/>
    </w:pPr>
    <w:rPr>
      <w:color w:val="0000FF"/>
      <w:sz w:val="20"/>
      <w:szCs w:val="20"/>
      <w:u w:val="single"/>
    </w:rPr>
  </w:style>
  <w:style w:type="paragraph" w:customStyle="1" w:styleId="--0">
    <w:name w:val="-=Основной текст=-"/>
    <w:link w:val="--"/>
    <w:qFormat/>
    <w:pPr>
      <w:spacing w:before="60" w:after="60" w:line="360" w:lineRule="auto"/>
      <w:ind w:firstLine="851"/>
      <w:jc w:val="both"/>
    </w:pPr>
    <w:rPr>
      <w:bCs/>
      <w:sz w:val="24"/>
      <w:szCs w:val="28"/>
    </w:rPr>
  </w:style>
  <w:style w:type="paragraph" w:customStyle="1" w:styleId="affffffc">
    <w:name w:val="ТЕКСТ ПЗ"/>
    <w:qFormat/>
    <w:pPr>
      <w:spacing w:line="276" w:lineRule="auto"/>
      <w:ind w:left="284" w:right="142" w:firstLine="567"/>
      <w:jc w:val="both"/>
    </w:pPr>
    <w:rPr>
      <w:sz w:val="24"/>
      <w:szCs w:val="24"/>
    </w:rPr>
  </w:style>
  <w:style w:type="paragraph" w:customStyle="1" w:styleId="affffffd">
    <w:name w:val="Стиль начало"/>
    <w:basedOn w:val="a3"/>
    <w:uiPriority w:val="99"/>
    <w:qFormat/>
    <w:pPr>
      <w:widowControl w:val="0"/>
      <w:spacing w:after="0" w:line="264" w:lineRule="auto"/>
      <w:jc w:val="left"/>
    </w:pPr>
    <w:rPr>
      <w:sz w:val="28"/>
      <w:szCs w:val="28"/>
    </w:rPr>
  </w:style>
  <w:style w:type="paragraph" w:customStyle="1" w:styleId="TEXTBASE0">
    <w:name w:val="TEXT_BASE"/>
    <w:basedOn w:val="a3"/>
    <w:link w:val="TEXTBASE"/>
    <w:uiPriority w:val="99"/>
    <w:qFormat/>
    <w:pPr>
      <w:widowControl w:val="0"/>
      <w:spacing w:after="0"/>
      <w:ind w:firstLine="709"/>
    </w:pPr>
    <w:rPr>
      <w:sz w:val="28"/>
    </w:rPr>
  </w:style>
  <w:style w:type="paragraph" w:customStyle="1" w:styleId="TABLE11CenterAbzacafterbefor3pt">
    <w:name w:val="TABLE_11_Center_Abzac_after_befor_3pt"/>
    <w:basedOn w:val="a3"/>
    <w:uiPriority w:val="99"/>
    <w:qFormat/>
    <w:pPr>
      <w:spacing w:before="60"/>
      <w:contextualSpacing/>
      <w:jc w:val="center"/>
    </w:pPr>
    <w:rPr>
      <w:rFonts w:eastAsia="Calibri"/>
      <w:sz w:val="22"/>
      <w:szCs w:val="28"/>
      <w:lang w:eastAsia="en-US"/>
    </w:rPr>
  </w:style>
  <w:style w:type="paragraph" w:customStyle="1" w:styleId="affffffe">
    <w:name w:val="Таблица по центру"/>
    <w:qFormat/>
    <w:pPr>
      <w:jc w:val="center"/>
    </w:pPr>
    <w:rPr>
      <w:sz w:val="28"/>
      <w:szCs w:val="24"/>
      <w:lang w:eastAsia="en-US" w:bidi="en-US"/>
    </w:rPr>
  </w:style>
  <w:style w:type="paragraph" w:customStyle="1" w:styleId="afffffff">
    <w:name w:val="Содержимое врезки"/>
    <w:basedOn w:val="a3"/>
    <w:qFormat/>
  </w:style>
  <w:style w:type="numbering" w:customStyle="1" w:styleId="afffffff0">
    <w:name w:val="Без списка"/>
    <w:uiPriority w:val="99"/>
    <w:semiHidden/>
    <w:unhideWhenUsed/>
    <w:qFormat/>
  </w:style>
  <w:style w:type="numbering" w:customStyle="1" w:styleId="511">
    <w:name w:val="Стиль511"/>
    <w:uiPriority w:val="99"/>
    <w:qFormat/>
  </w:style>
  <w:style w:type="numbering" w:customStyle="1" w:styleId="410">
    <w:name w:val="Стиль41"/>
    <w:uiPriority w:val="99"/>
    <w:qFormat/>
  </w:style>
  <w:style w:type="numbering" w:styleId="1ai">
    <w:name w:val="Outline List 1"/>
    <w:semiHidden/>
    <w:qFormat/>
  </w:style>
  <w:style w:type="numbering" w:customStyle="1" w:styleId="510">
    <w:name w:val="Стиль51"/>
    <w:uiPriority w:val="99"/>
    <w:qFormat/>
  </w:style>
  <w:style w:type="numbering" w:customStyle="1" w:styleId="113">
    <w:name w:val="Текущий список11"/>
    <w:qFormat/>
  </w:style>
  <w:style w:type="numbering" w:customStyle="1" w:styleId="230">
    <w:name w:val="Импортированный стиль 23"/>
    <w:qFormat/>
  </w:style>
  <w:style w:type="numbering" w:customStyle="1" w:styleId="300">
    <w:name w:val="Импортированный стиль 30"/>
    <w:qFormat/>
  </w:style>
  <w:style w:type="numbering" w:customStyle="1" w:styleId="512">
    <w:name w:val="Стиль512"/>
    <w:uiPriority w:val="99"/>
    <w:qFormat/>
  </w:style>
  <w:style w:type="numbering" w:customStyle="1" w:styleId="1110">
    <w:name w:val="Текущий список111"/>
    <w:qFormat/>
  </w:style>
  <w:style w:type="numbering" w:customStyle="1" w:styleId="513">
    <w:name w:val="Стиль513"/>
    <w:uiPriority w:val="99"/>
    <w:qFormat/>
  </w:style>
  <w:style w:type="numbering" w:customStyle="1" w:styleId="1120">
    <w:name w:val="Текущий список112"/>
    <w:qFormat/>
  </w:style>
  <w:style w:type="table" w:styleId="1d">
    <w:name w:val="Plain Table 1"/>
    <w:basedOn w:val="a5"/>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f2">
    <w:name w:val="Plain Table 2"/>
    <w:basedOn w:val="a5"/>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5"/>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7">
    <w:name w:val="Plain Table 4"/>
    <w:basedOn w:val="a5"/>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7">
    <w:name w:val="Plain Table 5"/>
    <w:basedOn w:val="a5"/>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
    <w:name w:val="Grid Table 1 Light"/>
    <w:basedOn w:val="a5"/>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styleId="-2">
    <w:name w:val="Grid Table 2"/>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styleId="-32">
    <w:name w:val="Grid Table 3"/>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styleId="-40">
    <w:name w:val="Grid Table 4"/>
    <w:basedOn w:val="a5"/>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styleId="-5">
    <w:name w:val="Grid Table 5 Dark"/>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styleId="-6">
    <w:name w:val="Grid Table 6 Colorful"/>
    <w:basedOn w:val="a5"/>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styleId="-7">
    <w:name w:val="Grid Table 7 Colorful"/>
    <w:basedOn w:val="a5"/>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styleId="-10">
    <w:name w:val="List Table 1 Light"/>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styleId="-20">
    <w:name w:val="List Table 2"/>
    <w:basedOn w:val="a5"/>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styleId="-33">
    <w:name w:val="List Table 3"/>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styleId="-41">
    <w:name w:val="List Table 4"/>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styleId="-50">
    <w:name w:val="List Table 5 Dark"/>
    <w:basedOn w:val="a5"/>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styleId="-60">
    <w:name w:val="List Table 6 Colorful"/>
    <w:basedOn w:val="a5"/>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styleId="-70">
    <w:name w:val="List Table 7 Colorful"/>
    <w:basedOn w:val="a5"/>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114">
    <w:name w:val="Таблица простая 11"/>
    <w:basedOn w:val="a5"/>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customStyle="1" w:styleId="211">
    <w:name w:val="Таблица простая 21"/>
    <w:basedOn w:val="a5"/>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5"/>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411">
    <w:name w:val="Таблица простая 41"/>
    <w:basedOn w:val="a5"/>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514">
    <w:name w:val="Таблица простая 51"/>
    <w:basedOn w:val="a5"/>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11">
    <w:name w:val="Таблица-сетка 1 светлая1"/>
    <w:basedOn w:val="a5"/>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21">
    <w:name w:val="Таблица-сетка 21"/>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310">
    <w:name w:val="Таблица-сетка 31"/>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410">
    <w:name w:val="Таблица-сетка 41"/>
    <w:basedOn w:val="a5"/>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51">
    <w:name w:val="Таблица-сетка 5 темная1"/>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61">
    <w:name w:val="Таблица-сетка 6 цветная1"/>
    <w:basedOn w:val="a5"/>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71">
    <w:name w:val="Таблица-сетка 7 цветная1"/>
    <w:basedOn w:val="a5"/>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110">
    <w:name w:val="Список-таблица 1 светлая1"/>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210">
    <w:name w:val="Список-таблица 21"/>
    <w:basedOn w:val="a5"/>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311">
    <w:name w:val="Список-таблица 31"/>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411">
    <w:name w:val="Список-таблица 41"/>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510">
    <w:name w:val="Список-таблица 5 темная1"/>
    <w:basedOn w:val="a5"/>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610">
    <w:name w:val="Список-таблица 6 цветная1"/>
    <w:basedOn w:val="a5"/>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710">
    <w:name w:val="Список-таблица 7 цветная1"/>
    <w:basedOn w:val="a5"/>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TableGridLight">
    <w:name w:val="Table Grid Light"/>
    <w:basedOn w:val="a5"/>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5">
    <w:name w:val="Таблица простая 11"/>
    <w:basedOn w:val="a5"/>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customStyle="1" w:styleId="212">
    <w:name w:val="Таблица простая 21"/>
    <w:basedOn w:val="a5"/>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basedOn w:val="a5"/>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412">
    <w:name w:val="Таблица простая 41"/>
    <w:basedOn w:val="a5"/>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515">
    <w:name w:val="Таблица простая 51"/>
    <w:basedOn w:val="a5"/>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111">
    <w:name w:val="Таблица-сетка 1 светлая1"/>
    <w:basedOn w:val="a5"/>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5"/>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5"/>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5"/>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5"/>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5"/>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5"/>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211">
    <w:name w:val="Таблица-сетка 21"/>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5"/>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a5"/>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a5"/>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a5"/>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a5"/>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a5"/>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312">
    <w:name w:val="Таблица-сетка 31"/>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5"/>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a5"/>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a5"/>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a5"/>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a5"/>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a5"/>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412">
    <w:name w:val="Таблица-сетка 41"/>
    <w:basedOn w:val="a5"/>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5"/>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a5"/>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a5"/>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a5"/>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a5"/>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a5"/>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511">
    <w:name w:val="Таблица-сетка 5 темная1"/>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1">
    <w:name w:val="Таблица-сетка 6 цветная1"/>
    <w:basedOn w:val="a5"/>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5"/>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5"/>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5"/>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5"/>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5"/>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5"/>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711">
    <w:name w:val="Таблица-сетка 7 цветная1"/>
    <w:basedOn w:val="a5"/>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5"/>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5"/>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5"/>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5"/>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5"/>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5"/>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112">
    <w:name w:val="Список-таблица 1 светлая1"/>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5"/>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2">
    <w:name w:val="Список-таблица 21"/>
    <w:basedOn w:val="a5"/>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5"/>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a5"/>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a5"/>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a5"/>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a5"/>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a5"/>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313">
    <w:name w:val="Список-таблица 31"/>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5"/>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5"/>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5"/>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5"/>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customStyle="1" w:styleId="-413">
    <w:name w:val="Список-таблица 41"/>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5"/>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a5"/>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a5"/>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a5"/>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a5"/>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a5"/>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512">
    <w:name w:val="Список-таблица 5 темная1"/>
    <w:basedOn w:val="a5"/>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5"/>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a5"/>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a5"/>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a5"/>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a5"/>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a5"/>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612">
    <w:name w:val="Список-таблица 6 цветная1"/>
    <w:basedOn w:val="a5"/>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5"/>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5"/>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5"/>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5"/>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5"/>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5"/>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712">
    <w:name w:val="Список-таблица 7 цветная1"/>
    <w:basedOn w:val="a5"/>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5"/>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5"/>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5"/>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5"/>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5"/>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5"/>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5"/>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a5"/>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a5"/>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a5"/>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a5"/>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a5"/>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a5"/>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a5"/>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a5"/>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a5"/>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a5"/>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a5"/>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a5"/>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a5"/>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a5"/>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5"/>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5"/>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5"/>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5"/>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5"/>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5"/>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afffffff1">
    <w:name w:val="Table Grid"/>
    <w:basedOn w:val="a5"/>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1e">
    <w:name w:val="Сетка таблицы1"/>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footer" Target="footer2.xml"/><Relationship Id="rId39" Type="http://schemas.openxmlformats.org/officeDocument/2006/relationships/image" Target="media/image7.png"/><Relationship Id="rId21" Type="http://schemas.openxmlformats.org/officeDocument/2006/relationships/hyperlink" Target="consultantplus://offline/ref=5A381A2D40CDE0B4AC241B9AAD1286AF42426E36F7B290AE0A6DCB2A17F3FF0FA7ABDEFD240AC6FF20B857CC776D3E860535A5810D91vCNBH" TargetMode="External"/><Relationship Id="rId34" Type="http://schemas.openxmlformats.org/officeDocument/2006/relationships/image" Target="media/image2.png"/><Relationship Id="rId42" Type="http://schemas.openxmlformats.org/officeDocument/2006/relationships/footer" Target="footer11.xml"/><Relationship Id="rId47" Type="http://schemas.openxmlformats.org/officeDocument/2006/relationships/footer" Target="footer16.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footer" Target="footer5.xml"/><Relationship Id="rId11" Type="http://schemas.openxmlformats.org/officeDocument/2006/relationships/hyperlink" Target="https://internet.garant.ru/" TargetMode="External"/><Relationship Id="rId24" Type="http://schemas.openxmlformats.org/officeDocument/2006/relationships/hyperlink" Target="https://reestr.fstec.ru/reg1" TargetMode="External"/><Relationship Id="rId32" Type="http://schemas.openxmlformats.org/officeDocument/2006/relationships/footer" Target="footer8.xml"/><Relationship Id="rId37" Type="http://schemas.openxmlformats.org/officeDocument/2006/relationships/image" Target="media/image5.png"/><Relationship Id="rId40" Type="http://schemas.openxmlformats.org/officeDocument/2006/relationships/footer" Target="footer9.xml"/><Relationship Id="rId45"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yperlink" Target="consultantplus://offline/ref=D6F78F6F851C034ED1C7ABB4A68893F6BF7DE5685F5D9161D1FC60E77Cu8j8L" TargetMode="External"/><Relationship Id="rId23" Type="http://schemas.openxmlformats.org/officeDocument/2006/relationships/hyperlink" Target="https://internet.garant.ru/" TargetMode="External"/><Relationship Id="rId28" Type="http://schemas.openxmlformats.org/officeDocument/2006/relationships/footer" Target="footer4.xml"/><Relationship Id="rId36" Type="http://schemas.openxmlformats.org/officeDocument/2006/relationships/image" Target="media/image4.png"/><Relationship Id="rId49"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footer" Target="footer7.xml"/><Relationship Id="rId44"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internet.garant.ru/" TargetMode="External"/><Relationship Id="rId22" Type="http://schemas.openxmlformats.org/officeDocument/2006/relationships/hyperlink" Target="mailto:info@rosseti-zakupki.ru" TargetMode="External"/><Relationship Id="rId27" Type="http://schemas.openxmlformats.org/officeDocument/2006/relationships/footer" Target="footer3.xml"/><Relationship Id="rId30" Type="http://schemas.openxmlformats.org/officeDocument/2006/relationships/footer" Target="footer6.xml"/><Relationship Id="rId35" Type="http://schemas.openxmlformats.org/officeDocument/2006/relationships/image" Target="media/image3.png"/><Relationship Id="rId43" Type="http://schemas.openxmlformats.org/officeDocument/2006/relationships/footer" Target="footer12.xml"/><Relationship Id="rId48" Type="http://schemas.openxmlformats.org/officeDocument/2006/relationships/footer" Target="footer17.xml"/><Relationship Id="rId8"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footer" Target="footer1.xml"/><Relationship Id="rId33" Type="http://schemas.openxmlformats.org/officeDocument/2006/relationships/image" Target="media/image1.png"/><Relationship Id="rId38" Type="http://schemas.openxmlformats.org/officeDocument/2006/relationships/image" Target="media/image6.png"/><Relationship Id="rId46" Type="http://schemas.openxmlformats.org/officeDocument/2006/relationships/footer" Target="footer15.xml"/><Relationship Id="rId20" Type="http://schemas.openxmlformats.org/officeDocument/2006/relationships/hyperlink" Target="https://internet.garant.ru/"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0DCA2-3E31-4E74-BDFC-837827DDE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24311</Words>
  <Characters>138573</Characters>
  <Application>Microsoft Office Word</Application>
  <DocSecurity>0</DocSecurity>
  <Lines>1154</Lines>
  <Paragraphs>325</Paragraphs>
  <ScaleCrop>false</ScaleCrop>
  <Manager>Храмкин А.А.</Manager>
  <Company>Институт госзакупок РАГС</Company>
  <LinksUpToDate>false</LinksUpToDate>
  <CharactersWithSpaces>162559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dc:description/>
  <cp:lastModifiedBy>MishaWork</cp:lastModifiedBy>
  <cp:revision>43</cp:revision>
  <dcterms:created xsi:type="dcterms:W3CDTF">2025-07-31T11:56:00Z</dcterms:created>
  <dcterms:modified xsi:type="dcterms:W3CDTF">2025-09-26T13:28:00Z</dcterms:modified>
  <dc:language>ru-RU</dc:language>
</cp:coreProperties>
</file>